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06" w:rsidRPr="003E6BBC" w:rsidRDefault="00F73B97" w:rsidP="003E6BBC">
      <w:pPr>
        <w:adjustRightInd w:val="0"/>
        <w:snapToGrid w:val="0"/>
        <w:jc w:val="center"/>
        <w:rPr>
          <w:sz w:val="22"/>
          <w:szCs w:val="22"/>
          <w:lang w:val="en-NZ"/>
        </w:rPr>
      </w:pPr>
      <w:r w:rsidRPr="003E6BBC">
        <w:rPr>
          <w:noProof/>
          <w:sz w:val="22"/>
          <w:szCs w:val="22"/>
          <w:lang w:eastAsia="ko-KR"/>
        </w:rPr>
        <w:drawing>
          <wp:inline distT="0" distB="0" distL="0" distR="0" wp14:anchorId="7B054276" wp14:editId="13D39837">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B4CC3" w:rsidRPr="003E6BBC" w:rsidRDefault="009B4CC3" w:rsidP="003E6BBC">
      <w:pPr>
        <w:adjustRightInd w:val="0"/>
        <w:snapToGrid w:val="0"/>
        <w:jc w:val="center"/>
        <w:rPr>
          <w:b/>
          <w:sz w:val="22"/>
          <w:szCs w:val="22"/>
          <w:lang w:val="en-NZ"/>
        </w:rPr>
      </w:pPr>
      <w:r w:rsidRPr="003E6BBC">
        <w:rPr>
          <w:b/>
          <w:sz w:val="22"/>
          <w:szCs w:val="22"/>
          <w:lang w:val="en-NZ"/>
        </w:rPr>
        <w:t>SCIENTIFIC COMMITTEE</w:t>
      </w:r>
    </w:p>
    <w:p w:rsidR="009B4CC3" w:rsidRPr="003E6BBC" w:rsidRDefault="00427C82" w:rsidP="003E6BBC">
      <w:pPr>
        <w:adjustRightInd w:val="0"/>
        <w:snapToGrid w:val="0"/>
        <w:jc w:val="center"/>
        <w:rPr>
          <w:rFonts w:eastAsiaTheme="minorEastAsia"/>
          <w:b/>
          <w:sz w:val="22"/>
          <w:szCs w:val="22"/>
          <w:lang w:val="en-NZ" w:eastAsia="ko-KR"/>
        </w:rPr>
      </w:pPr>
      <w:r w:rsidRPr="003E6BBC">
        <w:rPr>
          <w:rFonts w:eastAsiaTheme="minorEastAsia"/>
          <w:b/>
          <w:sz w:val="22"/>
          <w:szCs w:val="22"/>
          <w:lang w:val="en-NZ" w:eastAsia="ko-KR"/>
        </w:rPr>
        <w:t>THIRTEENTH</w:t>
      </w:r>
      <w:r w:rsidRPr="003E6BBC">
        <w:rPr>
          <w:b/>
          <w:sz w:val="22"/>
          <w:szCs w:val="22"/>
          <w:lang w:val="en-NZ"/>
        </w:rPr>
        <w:t xml:space="preserve"> </w:t>
      </w:r>
      <w:r w:rsidR="009B4CC3" w:rsidRPr="003E6BBC">
        <w:rPr>
          <w:b/>
          <w:sz w:val="22"/>
          <w:szCs w:val="22"/>
          <w:lang w:val="en-NZ"/>
        </w:rPr>
        <w:t>REGULAR SESSION</w:t>
      </w:r>
    </w:p>
    <w:p w:rsidR="00E43A17" w:rsidRPr="003E6BBC" w:rsidRDefault="00E43A17" w:rsidP="003E6BBC">
      <w:pPr>
        <w:adjustRightInd w:val="0"/>
        <w:snapToGrid w:val="0"/>
        <w:jc w:val="center"/>
        <w:rPr>
          <w:rFonts w:eastAsiaTheme="minorEastAsia"/>
          <w:bCs/>
          <w:sz w:val="22"/>
          <w:szCs w:val="22"/>
          <w:lang w:eastAsia="ko-KR"/>
        </w:rPr>
      </w:pPr>
    </w:p>
    <w:p w:rsidR="009B4CC3" w:rsidRPr="003E6BBC" w:rsidRDefault="00427C82" w:rsidP="003E6BBC">
      <w:pPr>
        <w:adjustRightInd w:val="0"/>
        <w:snapToGrid w:val="0"/>
        <w:jc w:val="center"/>
        <w:rPr>
          <w:bCs/>
          <w:sz w:val="22"/>
          <w:szCs w:val="22"/>
        </w:rPr>
      </w:pPr>
      <w:r w:rsidRPr="003E6BBC">
        <w:rPr>
          <w:rFonts w:eastAsiaTheme="minorEastAsia"/>
          <w:bCs/>
          <w:sz w:val="22"/>
          <w:szCs w:val="22"/>
          <w:lang w:eastAsia="ko-KR"/>
        </w:rPr>
        <w:t>Rarotonga, Cook Islands</w:t>
      </w:r>
    </w:p>
    <w:p w:rsidR="009B4CC3" w:rsidRPr="003E6BBC" w:rsidRDefault="00427C82" w:rsidP="003E6BBC">
      <w:pPr>
        <w:adjustRightInd w:val="0"/>
        <w:snapToGrid w:val="0"/>
        <w:jc w:val="center"/>
        <w:rPr>
          <w:rFonts w:eastAsiaTheme="minorEastAsia"/>
          <w:bCs/>
          <w:sz w:val="22"/>
          <w:szCs w:val="22"/>
          <w:lang w:eastAsia="ko-KR"/>
        </w:rPr>
      </w:pPr>
      <w:r w:rsidRPr="003E6BBC">
        <w:rPr>
          <w:rFonts w:eastAsiaTheme="minorEastAsia"/>
          <w:bCs/>
          <w:sz w:val="22"/>
          <w:szCs w:val="22"/>
          <w:lang w:eastAsia="ko-KR"/>
        </w:rPr>
        <w:t>9-17</w:t>
      </w:r>
      <w:r w:rsidR="009B4CC3" w:rsidRPr="003E6BBC">
        <w:rPr>
          <w:bCs/>
          <w:sz w:val="22"/>
          <w:szCs w:val="22"/>
        </w:rPr>
        <w:t xml:space="preserve"> August 201</w:t>
      </w:r>
      <w:r w:rsidRPr="003E6BBC">
        <w:rPr>
          <w:rFonts w:eastAsiaTheme="minorEastAsia"/>
          <w:bCs/>
          <w:sz w:val="22"/>
          <w:szCs w:val="22"/>
          <w:lang w:eastAsia="ko-KR"/>
        </w:rPr>
        <w:t>7</w:t>
      </w:r>
    </w:p>
    <w:p w:rsidR="00A83306" w:rsidRPr="003E6BBC" w:rsidRDefault="001E2BDE" w:rsidP="003E6BBC">
      <w:pPr>
        <w:pStyle w:val="BodyText"/>
        <w:pBdr>
          <w:top w:val="single" w:sz="18" w:space="1" w:color="auto"/>
          <w:bottom w:val="single" w:sz="18" w:space="1" w:color="auto"/>
        </w:pBdr>
        <w:adjustRightInd w:val="0"/>
        <w:snapToGrid w:val="0"/>
        <w:rPr>
          <w:b/>
          <w:sz w:val="22"/>
          <w:szCs w:val="22"/>
          <w:lang w:val="en-NZ"/>
        </w:rPr>
      </w:pPr>
      <w:r w:rsidRPr="003E6BBC">
        <w:rPr>
          <w:b/>
          <w:sz w:val="22"/>
          <w:szCs w:val="22"/>
          <w:lang w:val="en-NZ"/>
        </w:rPr>
        <w:t>PROVISIONAL ANNOTATED AGENDA</w:t>
      </w:r>
    </w:p>
    <w:p w:rsidR="00A83306" w:rsidRPr="003E6BBC" w:rsidRDefault="009B4CC3" w:rsidP="003E6BBC">
      <w:pPr>
        <w:adjustRightInd w:val="0"/>
        <w:snapToGrid w:val="0"/>
        <w:jc w:val="right"/>
        <w:rPr>
          <w:rFonts w:eastAsia="바탕"/>
          <w:b/>
          <w:sz w:val="22"/>
          <w:szCs w:val="22"/>
          <w:lang w:val="en-NZ" w:eastAsia="ko-KR"/>
        </w:rPr>
      </w:pPr>
      <w:r w:rsidRPr="003E6BBC">
        <w:rPr>
          <w:b/>
          <w:sz w:val="22"/>
          <w:szCs w:val="22"/>
          <w:lang w:val="en-NZ"/>
        </w:rPr>
        <w:t>WCPFC-SC</w:t>
      </w:r>
      <w:r w:rsidR="004C5330" w:rsidRPr="003E6BBC">
        <w:rPr>
          <w:rFonts w:eastAsiaTheme="minorEastAsia"/>
          <w:b/>
          <w:sz w:val="22"/>
          <w:szCs w:val="22"/>
          <w:lang w:val="en-NZ" w:eastAsia="ko-KR"/>
        </w:rPr>
        <w:t>1</w:t>
      </w:r>
      <w:r w:rsidR="00427C82" w:rsidRPr="003E6BBC">
        <w:rPr>
          <w:rFonts w:eastAsiaTheme="minorEastAsia"/>
          <w:b/>
          <w:sz w:val="22"/>
          <w:szCs w:val="22"/>
          <w:lang w:val="en-NZ" w:eastAsia="ko-KR"/>
        </w:rPr>
        <w:t>3</w:t>
      </w:r>
      <w:r w:rsidRPr="003E6BBC">
        <w:rPr>
          <w:b/>
          <w:sz w:val="22"/>
          <w:szCs w:val="22"/>
          <w:lang w:val="en-NZ"/>
        </w:rPr>
        <w:t>-20</w:t>
      </w:r>
      <w:r w:rsidRPr="003E6BBC">
        <w:rPr>
          <w:rFonts w:eastAsia="맑은 고딕"/>
          <w:b/>
          <w:sz w:val="22"/>
          <w:szCs w:val="22"/>
          <w:lang w:val="en-NZ" w:eastAsia="ko-KR"/>
        </w:rPr>
        <w:t>1</w:t>
      </w:r>
      <w:r w:rsidR="00427C82" w:rsidRPr="003E6BBC">
        <w:rPr>
          <w:rFonts w:eastAsia="맑은 고딕"/>
          <w:b/>
          <w:sz w:val="22"/>
          <w:szCs w:val="22"/>
          <w:lang w:val="en-NZ" w:eastAsia="ko-KR"/>
        </w:rPr>
        <w:t>7</w:t>
      </w:r>
      <w:r w:rsidRPr="003E6BBC">
        <w:rPr>
          <w:b/>
          <w:sz w:val="22"/>
          <w:szCs w:val="22"/>
          <w:lang w:val="en-NZ"/>
        </w:rPr>
        <w:t>/</w:t>
      </w:r>
      <w:r w:rsidR="0022792C" w:rsidRPr="003E6BBC">
        <w:rPr>
          <w:b/>
          <w:sz w:val="22"/>
          <w:szCs w:val="22"/>
          <w:lang w:val="en-NZ"/>
        </w:rPr>
        <w:t>0</w:t>
      </w:r>
      <w:r w:rsidR="001E2BDE" w:rsidRPr="003E6BBC">
        <w:rPr>
          <w:rFonts w:eastAsia="바탕"/>
          <w:b/>
          <w:sz w:val="22"/>
          <w:szCs w:val="22"/>
          <w:lang w:val="en-NZ" w:eastAsia="ko-KR"/>
        </w:rPr>
        <w:t>3</w:t>
      </w:r>
      <w:r w:rsidR="006B04C9">
        <w:rPr>
          <w:rFonts w:eastAsia="바탕" w:hint="eastAsia"/>
          <w:b/>
          <w:sz w:val="22"/>
          <w:szCs w:val="22"/>
          <w:lang w:val="en-NZ" w:eastAsia="ko-KR"/>
        </w:rPr>
        <w:t xml:space="preserve"> (Rev.0</w:t>
      </w:r>
      <w:ins w:id="0" w:author="SungKwon Soh" w:date="2017-08-07T14:14:00Z">
        <w:r w:rsidR="00B1043F">
          <w:rPr>
            <w:rFonts w:eastAsia="바탕" w:hint="eastAsia"/>
            <w:b/>
            <w:sz w:val="22"/>
            <w:szCs w:val="22"/>
            <w:lang w:val="en-NZ" w:eastAsia="ko-KR"/>
          </w:rPr>
          <w:t>2</w:t>
        </w:r>
      </w:ins>
      <w:bookmarkStart w:id="1" w:name="_GoBack"/>
      <w:bookmarkEnd w:id="1"/>
      <w:del w:id="2" w:author="SungKwon Soh" w:date="2017-08-07T14:14:00Z">
        <w:r w:rsidR="006B04C9" w:rsidDel="00B1043F">
          <w:rPr>
            <w:rFonts w:eastAsia="바탕" w:hint="eastAsia"/>
            <w:b/>
            <w:sz w:val="22"/>
            <w:szCs w:val="22"/>
            <w:lang w:val="en-NZ" w:eastAsia="ko-KR"/>
          </w:rPr>
          <w:delText>1</w:delText>
        </w:r>
      </w:del>
      <w:r w:rsidR="006B04C9">
        <w:rPr>
          <w:rFonts w:eastAsia="바탕" w:hint="eastAsia"/>
          <w:b/>
          <w:sz w:val="22"/>
          <w:szCs w:val="22"/>
          <w:lang w:val="en-NZ" w:eastAsia="ko-KR"/>
        </w:rPr>
        <w:t>)</w:t>
      </w:r>
    </w:p>
    <w:p w:rsidR="00DC52F0" w:rsidRPr="003E6BBC" w:rsidRDefault="00DC52F0" w:rsidP="003E6BBC">
      <w:pPr>
        <w:pStyle w:val="ListParagraph"/>
        <w:adjustRightInd w:val="0"/>
        <w:snapToGrid w:val="0"/>
        <w:rPr>
          <w:rFonts w:eastAsiaTheme="minorEastAsia"/>
          <w:b/>
          <w:sz w:val="22"/>
          <w:szCs w:val="22"/>
          <w:lang w:val="en-NZ" w:eastAsia="ko-KR"/>
        </w:rPr>
      </w:pPr>
    </w:p>
    <w:p w:rsidR="009034F1" w:rsidRPr="003E6BBC" w:rsidRDefault="009034F1" w:rsidP="003E6BBC">
      <w:pPr>
        <w:pStyle w:val="ListParagraph"/>
        <w:adjustRightInd w:val="0"/>
        <w:snapToGrid w:val="0"/>
        <w:rPr>
          <w:rFonts w:eastAsiaTheme="minorEastAsia"/>
          <w:sz w:val="22"/>
          <w:szCs w:val="22"/>
          <w:lang w:val="en-NZ" w:eastAsia="ko-KR"/>
        </w:rPr>
      </w:pPr>
    </w:p>
    <w:p w:rsidR="00A83306" w:rsidRPr="003E6BBC" w:rsidRDefault="00A83306" w:rsidP="003E6BBC">
      <w:pPr>
        <w:numPr>
          <w:ilvl w:val="0"/>
          <w:numId w:val="1"/>
        </w:numPr>
        <w:adjustRightInd w:val="0"/>
        <w:snapToGrid w:val="0"/>
        <w:jc w:val="both"/>
        <w:rPr>
          <w:b/>
          <w:sz w:val="22"/>
          <w:szCs w:val="22"/>
          <w:lang w:val="en-NZ"/>
        </w:rPr>
      </w:pPr>
      <w:r w:rsidRPr="003E6BBC">
        <w:rPr>
          <w:b/>
          <w:sz w:val="22"/>
          <w:szCs w:val="22"/>
          <w:lang w:val="en-NZ"/>
        </w:rPr>
        <w:t>OPENING OF THE MEETING</w:t>
      </w:r>
    </w:p>
    <w:p w:rsidR="00A83306" w:rsidRPr="003E6BBC" w:rsidRDefault="00A83306" w:rsidP="003E6BBC">
      <w:pPr>
        <w:adjustRightInd w:val="0"/>
        <w:snapToGrid w:val="0"/>
        <w:jc w:val="both"/>
        <w:rPr>
          <w:rFonts w:eastAsia="바탕"/>
          <w:sz w:val="22"/>
          <w:szCs w:val="22"/>
          <w:lang w:val="en-NZ" w:eastAsia="ko-KR"/>
        </w:rPr>
      </w:pPr>
    </w:p>
    <w:p w:rsidR="001E2BDE" w:rsidRPr="003E6BBC" w:rsidRDefault="001E2BDE" w:rsidP="003E6BBC">
      <w:pPr>
        <w:autoSpaceDE w:val="0"/>
        <w:autoSpaceDN w:val="0"/>
        <w:adjustRightInd w:val="0"/>
        <w:snapToGrid w:val="0"/>
        <w:ind w:left="720"/>
        <w:jc w:val="both"/>
        <w:rPr>
          <w:rFonts w:eastAsia="바탕"/>
          <w:sz w:val="22"/>
          <w:szCs w:val="22"/>
          <w:lang w:eastAsia="ko-KR"/>
        </w:rPr>
      </w:pPr>
      <w:r w:rsidRPr="003E6BBC">
        <w:rPr>
          <w:rFonts w:eastAsia="바탕"/>
          <w:sz w:val="22"/>
          <w:szCs w:val="22"/>
          <w:lang w:eastAsia="ko-KR"/>
        </w:rPr>
        <w:t xml:space="preserve">The meeting </w:t>
      </w:r>
      <w:r w:rsidR="000B7B18" w:rsidRPr="003E6BBC">
        <w:rPr>
          <w:rFonts w:eastAsia="바탕"/>
          <w:sz w:val="22"/>
          <w:szCs w:val="22"/>
          <w:lang w:eastAsia="ko-KR"/>
        </w:rPr>
        <w:t xml:space="preserve">will open at 08:30 on </w:t>
      </w:r>
      <w:r w:rsidR="004C5330" w:rsidRPr="003E6BBC">
        <w:rPr>
          <w:rFonts w:eastAsia="바탕"/>
          <w:sz w:val="22"/>
          <w:szCs w:val="22"/>
          <w:lang w:eastAsia="ko-KR"/>
        </w:rPr>
        <w:t>Wednesday</w:t>
      </w:r>
      <w:r w:rsidR="000B7B18" w:rsidRPr="003E6BBC">
        <w:rPr>
          <w:rFonts w:eastAsia="바탕"/>
          <w:sz w:val="22"/>
          <w:szCs w:val="22"/>
          <w:lang w:eastAsia="ko-KR"/>
        </w:rPr>
        <w:t xml:space="preserve">, </w:t>
      </w:r>
      <w:r w:rsidR="00427C82" w:rsidRPr="003E6BBC">
        <w:rPr>
          <w:rFonts w:eastAsia="바탕"/>
          <w:sz w:val="22"/>
          <w:szCs w:val="22"/>
          <w:lang w:eastAsia="ko-KR"/>
        </w:rPr>
        <w:t>9</w:t>
      </w:r>
      <w:r w:rsidR="00B40F8E" w:rsidRPr="003E6BBC">
        <w:rPr>
          <w:rFonts w:eastAsia="바탕"/>
          <w:sz w:val="22"/>
          <w:szCs w:val="22"/>
          <w:lang w:eastAsia="ko-KR"/>
        </w:rPr>
        <w:t xml:space="preserve"> </w:t>
      </w:r>
      <w:r w:rsidR="000B7B18" w:rsidRPr="003E6BBC">
        <w:rPr>
          <w:rFonts w:eastAsia="바탕"/>
          <w:sz w:val="22"/>
          <w:szCs w:val="22"/>
          <w:lang w:eastAsia="ko-KR"/>
        </w:rPr>
        <w:t xml:space="preserve">August </w:t>
      </w:r>
      <w:r w:rsidR="007249F4" w:rsidRPr="003E6BBC">
        <w:rPr>
          <w:rFonts w:eastAsia="바탕"/>
          <w:sz w:val="22"/>
          <w:szCs w:val="22"/>
          <w:lang w:eastAsia="ko-KR"/>
        </w:rPr>
        <w:t>201</w:t>
      </w:r>
      <w:r w:rsidR="00427C82" w:rsidRPr="003E6BBC">
        <w:rPr>
          <w:rFonts w:eastAsia="바탕"/>
          <w:sz w:val="22"/>
          <w:szCs w:val="22"/>
          <w:lang w:eastAsia="ko-KR"/>
        </w:rPr>
        <w:t>7</w:t>
      </w:r>
      <w:r w:rsidRPr="003E6BBC">
        <w:rPr>
          <w:rFonts w:eastAsia="바탕"/>
          <w:sz w:val="22"/>
          <w:szCs w:val="22"/>
          <w:lang w:eastAsia="ko-KR"/>
        </w:rPr>
        <w:t>.</w:t>
      </w:r>
    </w:p>
    <w:p w:rsidR="001E2BDE" w:rsidRPr="003E6BBC" w:rsidRDefault="001E2BDE" w:rsidP="003E6BBC">
      <w:pPr>
        <w:adjustRightInd w:val="0"/>
        <w:snapToGrid w:val="0"/>
        <w:jc w:val="both"/>
        <w:rPr>
          <w:rFonts w:eastAsia="바탕"/>
          <w:sz w:val="22"/>
          <w:szCs w:val="22"/>
          <w:lang w:eastAsia="ko-KR"/>
        </w:rPr>
      </w:pPr>
    </w:p>
    <w:p w:rsidR="00A83306" w:rsidRPr="003E6BBC" w:rsidRDefault="00A83306" w:rsidP="003E6BBC">
      <w:pPr>
        <w:numPr>
          <w:ilvl w:val="1"/>
          <w:numId w:val="2"/>
        </w:numPr>
        <w:adjustRightInd w:val="0"/>
        <w:snapToGrid w:val="0"/>
        <w:jc w:val="both"/>
        <w:rPr>
          <w:b/>
          <w:sz w:val="22"/>
          <w:szCs w:val="22"/>
          <w:lang w:val="en-NZ"/>
        </w:rPr>
      </w:pPr>
      <w:r w:rsidRPr="003E6BBC">
        <w:rPr>
          <w:b/>
          <w:sz w:val="22"/>
          <w:szCs w:val="22"/>
          <w:lang w:val="en-NZ"/>
        </w:rPr>
        <w:t>Welcome address</w:t>
      </w:r>
    </w:p>
    <w:p w:rsidR="001E2BDE" w:rsidRPr="003E6BBC" w:rsidRDefault="001E2BDE" w:rsidP="003E6BBC">
      <w:pPr>
        <w:adjustRightInd w:val="0"/>
        <w:snapToGrid w:val="0"/>
        <w:ind w:left="360"/>
        <w:jc w:val="both"/>
        <w:rPr>
          <w:sz w:val="22"/>
          <w:szCs w:val="22"/>
          <w:lang w:val="en-NZ"/>
        </w:rPr>
      </w:pPr>
    </w:p>
    <w:p w:rsidR="007C74FA" w:rsidRPr="003E6BBC" w:rsidRDefault="001E2BDE" w:rsidP="003E6BBC">
      <w:pPr>
        <w:autoSpaceDE w:val="0"/>
        <w:autoSpaceDN w:val="0"/>
        <w:adjustRightInd w:val="0"/>
        <w:snapToGrid w:val="0"/>
        <w:ind w:left="720"/>
        <w:jc w:val="both"/>
        <w:rPr>
          <w:rFonts w:eastAsia="바탕"/>
          <w:sz w:val="22"/>
          <w:szCs w:val="22"/>
          <w:lang w:eastAsia="ko-KR"/>
        </w:rPr>
      </w:pPr>
      <w:r w:rsidRPr="003E6BBC">
        <w:rPr>
          <w:rFonts w:eastAsia="바탕"/>
          <w:sz w:val="22"/>
          <w:szCs w:val="22"/>
          <w:lang w:eastAsia="ko-KR"/>
        </w:rPr>
        <w:t xml:space="preserve">The Chair will welcome delegations of the WCPFC Members, </w:t>
      </w:r>
      <w:r w:rsidR="00F61926" w:rsidRPr="003E6BBC">
        <w:rPr>
          <w:rFonts w:eastAsia="바탕"/>
          <w:sz w:val="22"/>
          <w:szCs w:val="22"/>
          <w:lang w:eastAsia="ko-KR"/>
        </w:rPr>
        <w:t>C</w:t>
      </w:r>
      <w:r w:rsidRPr="003E6BBC">
        <w:rPr>
          <w:rFonts w:eastAsia="바탕"/>
          <w:sz w:val="22"/>
          <w:szCs w:val="22"/>
          <w:lang w:eastAsia="ko-KR"/>
        </w:rPr>
        <w:t xml:space="preserve">ooperating </w:t>
      </w:r>
      <w:r w:rsidR="00F61926" w:rsidRPr="003E6BBC">
        <w:rPr>
          <w:rFonts w:eastAsia="바탕"/>
          <w:sz w:val="22"/>
          <w:szCs w:val="22"/>
          <w:lang w:eastAsia="ko-KR"/>
        </w:rPr>
        <w:t>N</w:t>
      </w:r>
      <w:r w:rsidRPr="003E6BBC">
        <w:rPr>
          <w:rFonts w:eastAsia="바탕"/>
          <w:sz w:val="22"/>
          <w:szCs w:val="22"/>
          <w:lang w:eastAsia="ko-KR"/>
        </w:rPr>
        <w:t xml:space="preserve">on-members and </w:t>
      </w:r>
      <w:r w:rsidR="00F61926" w:rsidRPr="003E6BBC">
        <w:rPr>
          <w:rFonts w:eastAsia="바탕"/>
          <w:sz w:val="22"/>
          <w:szCs w:val="22"/>
          <w:lang w:eastAsia="ko-KR"/>
        </w:rPr>
        <w:t>P</w:t>
      </w:r>
      <w:r w:rsidRPr="003E6BBC">
        <w:rPr>
          <w:rFonts w:eastAsia="바탕"/>
          <w:sz w:val="22"/>
          <w:szCs w:val="22"/>
          <w:lang w:eastAsia="ko-KR"/>
        </w:rPr>
        <w:t xml:space="preserve">articipating </w:t>
      </w:r>
      <w:r w:rsidR="00F61926" w:rsidRPr="003E6BBC">
        <w:rPr>
          <w:rFonts w:eastAsia="바탕"/>
          <w:sz w:val="22"/>
          <w:szCs w:val="22"/>
          <w:lang w:eastAsia="ko-KR"/>
        </w:rPr>
        <w:t>T</w:t>
      </w:r>
      <w:r w:rsidRPr="003E6BBC">
        <w:rPr>
          <w:rFonts w:eastAsia="바탕"/>
          <w:sz w:val="22"/>
          <w:szCs w:val="22"/>
          <w:lang w:eastAsia="ko-KR"/>
        </w:rPr>
        <w:t xml:space="preserve">erritories (CCMs) and </w:t>
      </w:r>
      <w:r w:rsidR="004D7FB3" w:rsidRPr="003E6BBC">
        <w:rPr>
          <w:rFonts w:eastAsia="바탕"/>
          <w:sz w:val="22"/>
          <w:szCs w:val="22"/>
          <w:lang w:eastAsia="ko-KR"/>
        </w:rPr>
        <w:t>O</w:t>
      </w:r>
      <w:r w:rsidRPr="003E6BBC">
        <w:rPr>
          <w:rFonts w:eastAsia="바탕"/>
          <w:sz w:val="22"/>
          <w:szCs w:val="22"/>
          <w:lang w:eastAsia="ko-KR"/>
        </w:rPr>
        <w:t xml:space="preserve">bservers to the </w:t>
      </w:r>
      <w:r w:rsidR="00427C82" w:rsidRPr="003E6BBC">
        <w:rPr>
          <w:rFonts w:eastAsia="바탕"/>
          <w:sz w:val="22"/>
          <w:szCs w:val="22"/>
          <w:lang w:eastAsia="ko-KR"/>
        </w:rPr>
        <w:t xml:space="preserve">Thirteenth </w:t>
      </w:r>
      <w:r w:rsidRPr="003E6BBC">
        <w:rPr>
          <w:rFonts w:eastAsia="바탕"/>
          <w:sz w:val="22"/>
          <w:szCs w:val="22"/>
          <w:lang w:eastAsia="ko-KR"/>
        </w:rPr>
        <w:t>Regular Session of the Scientific Committee</w:t>
      </w:r>
      <w:r w:rsidR="00F61926" w:rsidRPr="003E6BBC">
        <w:rPr>
          <w:rFonts w:eastAsia="바탕"/>
          <w:sz w:val="22"/>
          <w:szCs w:val="22"/>
          <w:lang w:eastAsia="ko-KR"/>
        </w:rPr>
        <w:t xml:space="preserve"> (</w:t>
      </w:r>
      <w:r w:rsidR="003C0F3B" w:rsidRPr="003E6BBC">
        <w:rPr>
          <w:rFonts w:eastAsia="바탕"/>
          <w:sz w:val="22"/>
          <w:szCs w:val="22"/>
          <w:lang w:eastAsia="ko-KR"/>
        </w:rPr>
        <w:t>SC13</w:t>
      </w:r>
      <w:r w:rsidR="00F61926" w:rsidRPr="003E6BBC">
        <w:rPr>
          <w:rFonts w:eastAsia="바탕"/>
          <w:sz w:val="22"/>
          <w:szCs w:val="22"/>
          <w:lang w:eastAsia="ko-KR"/>
        </w:rPr>
        <w:t>)</w:t>
      </w:r>
      <w:r w:rsidRPr="003E6BBC">
        <w:rPr>
          <w:rFonts w:eastAsia="바탕"/>
          <w:sz w:val="22"/>
          <w:szCs w:val="22"/>
          <w:lang w:eastAsia="ko-KR"/>
        </w:rPr>
        <w:t xml:space="preserve">. </w:t>
      </w:r>
    </w:p>
    <w:p w:rsidR="007C74FA" w:rsidRPr="003E6BBC" w:rsidRDefault="007C74FA" w:rsidP="003E6BBC">
      <w:pPr>
        <w:autoSpaceDE w:val="0"/>
        <w:autoSpaceDN w:val="0"/>
        <w:adjustRightInd w:val="0"/>
        <w:snapToGrid w:val="0"/>
        <w:ind w:left="720"/>
        <w:jc w:val="both"/>
        <w:rPr>
          <w:rFonts w:eastAsia="바탕"/>
          <w:sz w:val="22"/>
          <w:szCs w:val="22"/>
          <w:lang w:eastAsia="ko-KR"/>
        </w:rPr>
      </w:pPr>
    </w:p>
    <w:p w:rsidR="00F61926" w:rsidRPr="003E6BBC" w:rsidRDefault="007C74FA" w:rsidP="003E6BBC">
      <w:pPr>
        <w:autoSpaceDE w:val="0"/>
        <w:autoSpaceDN w:val="0"/>
        <w:adjustRightInd w:val="0"/>
        <w:snapToGrid w:val="0"/>
        <w:ind w:left="720"/>
        <w:jc w:val="both"/>
        <w:rPr>
          <w:rFonts w:eastAsia="바탕"/>
          <w:sz w:val="22"/>
          <w:szCs w:val="22"/>
          <w:lang w:eastAsia="ko-KR"/>
        </w:rPr>
      </w:pPr>
      <w:r w:rsidRPr="003E6BBC">
        <w:rPr>
          <w:rFonts w:eastAsia="바탕"/>
          <w:sz w:val="22"/>
          <w:szCs w:val="22"/>
          <w:lang w:eastAsia="ko-KR"/>
        </w:rPr>
        <w:t xml:space="preserve">A senior official from </w:t>
      </w:r>
      <w:r w:rsidR="003C0F3B" w:rsidRPr="003E6BBC">
        <w:rPr>
          <w:rFonts w:eastAsia="바탕"/>
          <w:sz w:val="22"/>
          <w:szCs w:val="22"/>
          <w:lang w:eastAsia="ko-KR"/>
        </w:rPr>
        <w:t>Cook Islands</w:t>
      </w:r>
      <w:r w:rsidR="00A4592A" w:rsidRPr="003E6BBC">
        <w:rPr>
          <w:rFonts w:eastAsia="바탕"/>
          <w:sz w:val="22"/>
          <w:szCs w:val="22"/>
          <w:lang w:eastAsia="ko-KR"/>
        </w:rPr>
        <w:t>, the Commission Chair,</w:t>
      </w:r>
      <w:r w:rsidRPr="003E6BBC">
        <w:rPr>
          <w:rFonts w:eastAsia="바탕"/>
          <w:sz w:val="22"/>
          <w:szCs w:val="22"/>
          <w:lang w:eastAsia="ko-KR"/>
        </w:rPr>
        <w:t xml:space="preserve"> and </w:t>
      </w:r>
      <w:r w:rsidR="0052628B" w:rsidRPr="003E6BBC">
        <w:rPr>
          <w:rFonts w:eastAsia="바탕"/>
          <w:sz w:val="22"/>
          <w:szCs w:val="22"/>
          <w:lang w:eastAsia="ko-KR"/>
        </w:rPr>
        <w:t xml:space="preserve">the </w:t>
      </w:r>
      <w:r w:rsidRPr="003E6BBC">
        <w:rPr>
          <w:rFonts w:eastAsia="바탕"/>
          <w:sz w:val="22"/>
          <w:szCs w:val="22"/>
          <w:lang w:eastAsia="ko-KR"/>
        </w:rPr>
        <w:t>Executive Director will be invited to deliver an opening address</w:t>
      </w:r>
      <w:r w:rsidR="00F61926" w:rsidRPr="003E6BBC">
        <w:rPr>
          <w:rFonts w:eastAsia="바탕"/>
          <w:sz w:val="22"/>
          <w:szCs w:val="22"/>
          <w:lang w:eastAsia="ko-KR"/>
        </w:rPr>
        <w:t>.</w:t>
      </w:r>
      <w:r w:rsidR="004C5330" w:rsidRPr="003E6BBC">
        <w:rPr>
          <w:rFonts w:eastAsia="바탕"/>
          <w:sz w:val="22"/>
          <w:szCs w:val="22"/>
          <w:lang w:eastAsia="ko-KR"/>
        </w:rPr>
        <w:t xml:space="preserve"> </w:t>
      </w:r>
    </w:p>
    <w:p w:rsidR="001E2BDE" w:rsidRPr="003E6BBC" w:rsidRDefault="001E2BDE" w:rsidP="003E6BBC">
      <w:pPr>
        <w:adjustRightInd w:val="0"/>
        <w:snapToGrid w:val="0"/>
        <w:ind w:left="360"/>
        <w:jc w:val="both"/>
        <w:rPr>
          <w:sz w:val="22"/>
          <w:szCs w:val="22"/>
        </w:rPr>
      </w:pPr>
    </w:p>
    <w:p w:rsidR="00A2122B" w:rsidRPr="003E6BBC" w:rsidRDefault="00A2122B" w:rsidP="003E6BBC">
      <w:pPr>
        <w:numPr>
          <w:ilvl w:val="1"/>
          <w:numId w:val="2"/>
        </w:numPr>
        <w:adjustRightInd w:val="0"/>
        <w:snapToGrid w:val="0"/>
        <w:jc w:val="both"/>
        <w:rPr>
          <w:b/>
          <w:sz w:val="22"/>
          <w:szCs w:val="22"/>
          <w:lang w:val="en-NZ"/>
        </w:rPr>
      </w:pPr>
      <w:r w:rsidRPr="003E6BBC">
        <w:rPr>
          <w:b/>
          <w:sz w:val="22"/>
          <w:szCs w:val="22"/>
          <w:lang w:val="en-NZ"/>
        </w:rPr>
        <w:t xml:space="preserve">Meeting arrangements </w:t>
      </w:r>
    </w:p>
    <w:p w:rsidR="00A2122B" w:rsidRPr="003E6BBC" w:rsidRDefault="00A2122B" w:rsidP="003E6BBC">
      <w:pPr>
        <w:adjustRightInd w:val="0"/>
        <w:snapToGrid w:val="0"/>
        <w:ind w:left="360"/>
        <w:jc w:val="both"/>
        <w:rPr>
          <w:sz w:val="22"/>
          <w:szCs w:val="22"/>
          <w:lang w:val="en-NZ"/>
        </w:rPr>
      </w:pPr>
    </w:p>
    <w:p w:rsidR="00A2122B" w:rsidRPr="003E6BBC" w:rsidRDefault="00A2122B" w:rsidP="003E6BBC">
      <w:pPr>
        <w:adjustRightInd w:val="0"/>
        <w:snapToGrid w:val="0"/>
        <w:ind w:left="720"/>
        <w:jc w:val="both"/>
        <w:rPr>
          <w:rFonts w:eastAsia="바탕"/>
          <w:sz w:val="22"/>
          <w:szCs w:val="22"/>
          <w:lang w:eastAsia="ko-KR"/>
        </w:rPr>
      </w:pPr>
      <w:r w:rsidRPr="003E6BBC">
        <w:rPr>
          <w:sz w:val="22"/>
          <w:szCs w:val="22"/>
          <w:lang w:val="en-NZ"/>
        </w:rPr>
        <w:t xml:space="preserve">The Chair will outline procedural matters including the </w:t>
      </w:r>
      <w:r w:rsidR="00014F82" w:rsidRPr="003E6BBC">
        <w:rPr>
          <w:sz w:val="22"/>
          <w:szCs w:val="22"/>
          <w:lang w:val="en-NZ"/>
        </w:rPr>
        <w:t xml:space="preserve">meeting </w:t>
      </w:r>
      <w:r w:rsidRPr="003E6BBC">
        <w:rPr>
          <w:sz w:val="22"/>
          <w:szCs w:val="22"/>
          <w:lang w:val="en-NZ"/>
        </w:rPr>
        <w:t xml:space="preserve">schedule, administrative arrangements, and </w:t>
      </w:r>
      <w:r w:rsidR="001F13C6" w:rsidRPr="003E6BBC">
        <w:rPr>
          <w:sz w:val="22"/>
          <w:szCs w:val="22"/>
          <w:lang w:val="en-NZ"/>
        </w:rPr>
        <w:t>the</w:t>
      </w:r>
      <w:r w:rsidRPr="003E6BBC">
        <w:rPr>
          <w:rFonts w:eastAsia="바탕"/>
          <w:sz w:val="22"/>
          <w:szCs w:val="22"/>
          <w:lang w:eastAsia="ko-KR"/>
        </w:rPr>
        <w:t xml:space="preserve"> list of theme conveners.</w:t>
      </w:r>
      <w:r w:rsidR="00014F82" w:rsidRPr="003E6BBC">
        <w:rPr>
          <w:rFonts w:eastAsia="바탕"/>
          <w:sz w:val="22"/>
          <w:szCs w:val="22"/>
          <w:lang w:eastAsia="ko-KR"/>
        </w:rPr>
        <w:t xml:space="preserve"> </w:t>
      </w:r>
      <w:r w:rsidR="003C62E9" w:rsidRPr="003E6BBC">
        <w:rPr>
          <w:rFonts w:eastAsia="바탕"/>
          <w:sz w:val="22"/>
          <w:szCs w:val="22"/>
          <w:lang w:eastAsia="ko-KR"/>
        </w:rPr>
        <w:t xml:space="preserve">In addition, </w:t>
      </w:r>
      <w:r w:rsidR="00427C82" w:rsidRPr="003E6BBC">
        <w:rPr>
          <w:rFonts w:eastAsia="바탕"/>
          <w:sz w:val="22"/>
          <w:szCs w:val="22"/>
          <w:lang w:eastAsia="ko-KR"/>
        </w:rPr>
        <w:t>SC13</w:t>
      </w:r>
      <w:r w:rsidR="003C62E9" w:rsidRPr="003E6BBC">
        <w:rPr>
          <w:rFonts w:eastAsia="바탕"/>
          <w:sz w:val="22"/>
          <w:szCs w:val="22"/>
          <w:lang w:eastAsia="ko-KR"/>
        </w:rPr>
        <w:t xml:space="preserve"> will endorse </w:t>
      </w:r>
      <w:r w:rsidR="00166C6C" w:rsidRPr="003E6BBC">
        <w:rPr>
          <w:rFonts w:eastAsia="바탕"/>
          <w:sz w:val="22"/>
          <w:szCs w:val="22"/>
          <w:lang w:eastAsia="ko-KR"/>
        </w:rPr>
        <w:t xml:space="preserve">the </w:t>
      </w:r>
      <w:r w:rsidR="0005483A" w:rsidRPr="003E6BBC">
        <w:rPr>
          <w:rFonts w:eastAsia="바탕"/>
          <w:sz w:val="22"/>
          <w:szCs w:val="22"/>
          <w:lang w:eastAsia="ko-KR"/>
        </w:rPr>
        <w:t xml:space="preserve">appointment of </w:t>
      </w:r>
      <w:r w:rsidR="00616CFF" w:rsidRPr="003E6BBC">
        <w:rPr>
          <w:rFonts w:eastAsia="바탕"/>
          <w:sz w:val="22"/>
          <w:szCs w:val="22"/>
          <w:lang w:eastAsia="ko-KR"/>
        </w:rPr>
        <w:t xml:space="preserve">new </w:t>
      </w:r>
      <w:r w:rsidR="00014F82" w:rsidRPr="003E6BBC">
        <w:rPr>
          <w:rFonts w:eastAsia="바탕"/>
          <w:sz w:val="22"/>
          <w:szCs w:val="22"/>
          <w:lang w:eastAsia="ko-KR"/>
        </w:rPr>
        <w:t>convener</w:t>
      </w:r>
      <w:r w:rsidR="008753B0" w:rsidRPr="003E6BBC">
        <w:rPr>
          <w:rFonts w:eastAsia="바탕"/>
          <w:sz w:val="22"/>
          <w:szCs w:val="22"/>
          <w:lang w:eastAsia="ko-KR"/>
        </w:rPr>
        <w:t>s</w:t>
      </w:r>
      <w:r w:rsidR="00FE27A3" w:rsidRPr="003E6BBC">
        <w:rPr>
          <w:rFonts w:eastAsia="바탕"/>
          <w:sz w:val="22"/>
          <w:szCs w:val="22"/>
          <w:lang w:eastAsia="ko-KR"/>
        </w:rPr>
        <w:t xml:space="preserve"> as required</w:t>
      </w:r>
      <w:r w:rsidR="008753B0" w:rsidRPr="003E6BBC">
        <w:rPr>
          <w:rFonts w:eastAsia="바탕"/>
          <w:sz w:val="22"/>
          <w:szCs w:val="22"/>
          <w:lang w:eastAsia="ko-KR"/>
        </w:rPr>
        <w:t>.</w:t>
      </w:r>
      <w:r w:rsidR="00B40F8E" w:rsidRPr="003E6BBC">
        <w:rPr>
          <w:rFonts w:eastAsia="바탕"/>
          <w:sz w:val="22"/>
          <w:szCs w:val="22"/>
          <w:lang w:eastAsia="ko-KR"/>
        </w:rPr>
        <w:t xml:space="preserve"> </w:t>
      </w:r>
      <w:r w:rsidR="003404A0" w:rsidRPr="003E6BBC">
        <w:rPr>
          <w:rFonts w:eastAsia="바탕"/>
          <w:sz w:val="22"/>
          <w:szCs w:val="22"/>
          <w:lang w:eastAsia="ko-KR"/>
        </w:rPr>
        <w:t xml:space="preserve"> </w:t>
      </w:r>
    </w:p>
    <w:p w:rsidR="00A2122B" w:rsidRPr="003E6BBC" w:rsidRDefault="00A2122B" w:rsidP="003E6BBC">
      <w:pPr>
        <w:adjustRightInd w:val="0"/>
        <w:snapToGrid w:val="0"/>
        <w:ind w:left="720"/>
        <w:jc w:val="both"/>
        <w:rPr>
          <w:rFonts w:eastAsia="바탕"/>
          <w:sz w:val="22"/>
          <w:szCs w:val="22"/>
          <w:lang w:eastAsia="ko-KR"/>
        </w:rPr>
      </w:pPr>
    </w:p>
    <w:tbl>
      <w:tblPr>
        <w:tblW w:w="3430"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800"/>
        <w:gridCol w:w="4769"/>
      </w:tblGrid>
      <w:tr w:rsidR="00DC5D85" w:rsidRPr="003E6BBC" w:rsidTr="003C0F3B">
        <w:tc>
          <w:tcPr>
            <w:tcW w:w="1370" w:type="pct"/>
            <w:vAlign w:val="center"/>
          </w:tcPr>
          <w:p w:rsidR="003E20FC" w:rsidRPr="003E6BBC" w:rsidRDefault="003E20FC" w:rsidP="003E6BBC">
            <w:pPr>
              <w:adjustRightInd w:val="0"/>
              <w:snapToGrid w:val="0"/>
              <w:ind w:left="162"/>
              <w:rPr>
                <w:rFonts w:eastAsiaTheme="minorEastAsia"/>
                <w:sz w:val="22"/>
                <w:szCs w:val="22"/>
                <w:lang w:eastAsia="ko-KR"/>
              </w:rPr>
            </w:pPr>
            <w:r w:rsidRPr="003E6BBC">
              <w:rPr>
                <w:rFonts w:eastAsiaTheme="minorEastAsia"/>
                <w:sz w:val="22"/>
                <w:szCs w:val="22"/>
                <w:lang w:eastAsia="ko-KR"/>
              </w:rPr>
              <w:t>Chair</w:t>
            </w:r>
          </w:p>
        </w:tc>
        <w:tc>
          <w:tcPr>
            <w:tcW w:w="3630" w:type="pct"/>
            <w:shd w:val="clear" w:color="auto" w:fill="auto"/>
          </w:tcPr>
          <w:p w:rsidR="003E20FC" w:rsidRPr="003E6BBC" w:rsidRDefault="00434D4E" w:rsidP="003E6BBC">
            <w:pPr>
              <w:adjustRightInd w:val="0"/>
              <w:snapToGrid w:val="0"/>
              <w:rPr>
                <w:rFonts w:eastAsiaTheme="minorEastAsia"/>
                <w:sz w:val="22"/>
                <w:szCs w:val="22"/>
                <w:lang w:eastAsia="ko-KR"/>
              </w:rPr>
            </w:pPr>
            <w:r w:rsidRPr="003E6BBC">
              <w:rPr>
                <w:sz w:val="22"/>
                <w:szCs w:val="22"/>
                <w:lang w:eastAsia="ko-KR"/>
              </w:rPr>
              <w:t>Berry Muller</w:t>
            </w:r>
            <w:r w:rsidRPr="003E6BBC">
              <w:rPr>
                <w:rFonts w:eastAsiaTheme="minorEastAsia"/>
                <w:sz w:val="22"/>
                <w:szCs w:val="22"/>
                <w:lang w:eastAsia="ko-KR"/>
              </w:rPr>
              <w:t xml:space="preserve"> (</w:t>
            </w:r>
            <w:r w:rsidR="003C0F3B" w:rsidRPr="003E6BBC">
              <w:rPr>
                <w:rFonts w:eastAsiaTheme="minorEastAsia"/>
                <w:sz w:val="22"/>
                <w:szCs w:val="22"/>
                <w:lang w:eastAsia="ko-KR"/>
              </w:rPr>
              <w:t>2</w:t>
            </w:r>
            <w:r w:rsidRPr="003E6BBC">
              <w:rPr>
                <w:rFonts w:eastAsiaTheme="minorEastAsia"/>
                <w:sz w:val="22"/>
                <w:szCs w:val="22"/>
                <w:lang w:eastAsia="ko-KR"/>
              </w:rPr>
              <w:t>)</w:t>
            </w:r>
            <w:r w:rsidR="003C0F3B" w:rsidRPr="003E6BBC">
              <w:rPr>
                <w:rFonts w:eastAsiaTheme="minorEastAsia"/>
                <w:sz w:val="22"/>
                <w:szCs w:val="22"/>
                <w:lang w:eastAsia="ko-KR"/>
              </w:rPr>
              <w:t xml:space="preserve">; </w:t>
            </w:r>
            <w:hyperlink r:id="rId10" w:history="1">
              <w:r w:rsidR="003C0F3B" w:rsidRPr="003E6BBC">
                <w:rPr>
                  <w:rStyle w:val="Hyperlink"/>
                  <w:rFonts w:eastAsia="TimesNewRoman"/>
                  <w:sz w:val="22"/>
                  <w:szCs w:val="22"/>
                  <w:lang w:eastAsia="ko-KR"/>
                </w:rPr>
                <w:t>bmuller@mimra.com</w:t>
              </w:r>
            </w:hyperlink>
            <w:r w:rsidR="003C0F3B" w:rsidRPr="003E6BBC">
              <w:rPr>
                <w:rFonts w:eastAsiaTheme="minorEastAsia"/>
                <w:sz w:val="22"/>
                <w:szCs w:val="22"/>
                <w:lang w:eastAsia="ko-KR"/>
              </w:rPr>
              <w:t xml:space="preserve"> </w:t>
            </w:r>
          </w:p>
        </w:tc>
      </w:tr>
      <w:tr w:rsidR="00DC5D85" w:rsidRPr="003E6BBC" w:rsidTr="003C0F3B">
        <w:tc>
          <w:tcPr>
            <w:tcW w:w="1370" w:type="pct"/>
            <w:vAlign w:val="center"/>
          </w:tcPr>
          <w:p w:rsidR="00295DEA" w:rsidRPr="003E6BBC" w:rsidRDefault="00295DEA" w:rsidP="003E6BBC">
            <w:pPr>
              <w:adjustRightInd w:val="0"/>
              <w:snapToGrid w:val="0"/>
              <w:ind w:left="162"/>
              <w:rPr>
                <w:rFonts w:eastAsiaTheme="minorEastAsia"/>
                <w:sz w:val="22"/>
                <w:szCs w:val="22"/>
                <w:lang w:eastAsia="ko-KR"/>
              </w:rPr>
            </w:pPr>
            <w:r w:rsidRPr="003E6BBC">
              <w:rPr>
                <w:rFonts w:eastAsiaTheme="minorEastAsia"/>
                <w:sz w:val="22"/>
                <w:szCs w:val="22"/>
                <w:lang w:eastAsia="ko-KR"/>
              </w:rPr>
              <w:t>Vice Chair</w:t>
            </w:r>
          </w:p>
        </w:tc>
        <w:tc>
          <w:tcPr>
            <w:tcW w:w="3630" w:type="pct"/>
            <w:shd w:val="clear" w:color="auto" w:fill="auto"/>
          </w:tcPr>
          <w:p w:rsidR="00295DEA" w:rsidRPr="003E6BBC" w:rsidRDefault="00434D4E" w:rsidP="003E6BBC">
            <w:pPr>
              <w:adjustRightInd w:val="0"/>
              <w:snapToGrid w:val="0"/>
              <w:rPr>
                <w:rFonts w:eastAsiaTheme="minorEastAsia"/>
                <w:sz w:val="22"/>
                <w:szCs w:val="22"/>
                <w:lang w:eastAsia="ko-KR"/>
              </w:rPr>
            </w:pPr>
            <w:r w:rsidRPr="003E6BBC">
              <w:rPr>
                <w:sz w:val="22"/>
                <w:szCs w:val="22"/>
              </w:rPr>
              <w:t>Aisake Batibasaga</w:t>
            </w:r>
            <w:r w:rsidRPr="003E6BBC">
              <w:rPr>
                <w:rFonts w:eastAsiaTheme="minorEastAsia"/>
                <w:sz w:val="22"/>
                <w:szCs w:val="22"/>
                <w:lang w:eastAsia="ko-KR"/>
              </w:rPr>
              <w:t xml:space="preserve"> (</w:t>
            </w:r>
            <w:r w:rsidR="003C0F3B" w:rsidRPr="003E6BBC">
              <w:rPr>
                <w:rFonts w:eastAsiaTheme="minorEastAsia"/>
                <w:sz w:val="22"/>
                <w:szCs w:val="22"/>
                <w:lang w:eastAsia="ko-KR"/>
              </w:rPr>
              <w:t>2</w:t>
            </w:r>
            <w:r w:rsidRPr="003E6BBC">
              <w:rPr>
                <w:rFonts w:eastAsiaTheme="minorEastAsia"/>
                <w:sz w:val="22"/>
                <w:szCs w:val="22"/>
                <w:lang w:eastAsia="ko-KR"/>
              </w:rPr>
              <w:t>)</w:t>
            </w:r>
            <w:r w:rsidR="003C0F3B" w:rsidRPr="003E6BBC">
              <w:rPr>
                <w:rFonts w:eastAsiaTheme="minorEastAsia"/>
                <w:sz w:val="22"/>
                <w:szCs w:val="22"/>
                <w:lang w:eastAsia="ko-KR"/>
              </w:rPr>
              <w:t xml:space="preserve">;  </w:t>
            </w:r>
            <w:hyperlink r:id="rId11" w:history="1">
              <w:r w:rsidR="003C0F3B" w:rsidRPr="003E6BBC">
                <w:rPr>
                  <w:rStyle w:val="Hyperlink"/>
                  <w:rFonts w:eastAsia="TimesNewRoman"/>
                  <w:sz w:val="22"/>
                  <w:szCs w:val="22"/>
                  <w:lang w:eastAsia="ko-KR"/>
                </w:rPr>
                <w:t>abatibasaga@gmail.com</w:t>
              </w:r>
            </w:hyperlink>
            <w:r w:rsidR="003C0F3B" w:rsidRPr="003E6BBC">
              <w:rPr>
                <w:rFonts w:eastAsiaTheme="minorEastAsia"/>
                <w:sz w:val="22"/>
                <w:szCs w:val="22"/>
                <w:lang w:eastAsia="ko-KR"/>
              </w:rPr>
              <w:t xml:space="preserve">  </w:t>
            </w:r>
          </w:p>
        </w:tc>
      </w:tr>
      <w:tr w:rsidR="00DC5D85" w:rsidRPr="003E6BBC" w:rsidTr="003C0F3B">
        <w:tc>
          <w:tcPr>
            <w:tcW w:w="1370" w:type="pct"/>
            <w:vAlign w:val="center"/>
          </w:tcPr>
          <w:p w:rsidR="00295DEA" w:rsidRPr="003E6BBC" w:rsidRDefault="00295DEA" w:rsidP="003E6BBC">
            <w:pPr>
              <w:adjustRightInd w:val="0"/>
              <w:snapToGrid w:val="0"/>
              <w:ind w:left="162"/>
              <w:rPr>
                <w:rFonts w:eastAsiaTheme="minorEastAsia"/>
                <w:sz w:val="22"/>
                <w:szCs w:val="22"/>
                <w:lang w:eastAsia="ko-KR"/>
              </w:rPr>
            </w:pPr>
            <w:r w:rsidRPr="003E6BBC">
              <w:rPr>
                <w:rFonts w:eastAsiaTheme="minorEastAsia"/>
                <w:sz w:val="22"/>
                <w:szCs w:val="22"/>
                <w:lang w:eastAsia="ko-KR"/>
              </w:rPr>
              <w:t>ST Theme</w:t>
            </w:r>
          </w:p>
        </w:tc>
        <w:tc>
          <w:tcPr>
            <w:tcW w:w="3630" w:type="pct"/>
            <w:shd w:val="clear" w:color="auto" w:fill="auto"/>
          </w:tcPr>
          <w:p w:rsidR="00295DEA" w:rsidRPr="003E6BBC" w:rsidRDefault="003C0F3B" w:rsidP="003C7748">
            <w:pPr>
              <w:adjustRightInd w:val="0"/>
              <w:snapToGrid w:val="0"/>
              <w:rPr>
                <w:rFonts w:eastAsiaTheme="minorEastAsia"/>
                <w:sz w:val="22"/>
                <w:szCs w:val="22"/>
                <w:lang w:eastAsia="ko-KR"/>
              </w:rPr>
            </w:pPr>
            <w:r w:rsidRPr="003E6BBC">
              <w:rPr>
                <w:rFonts w:eastAsiaTheme="minorEastAsia"/>
                <w:sz w:val="22"/>
                <w:szCs w:val="22"/>
                <w:lang w:eastAsia="ko-KR"/>
              </w:rPr>
              <w:t xml:space="preserve">Valerie </w:t>
            </w:r>
            <w:r w:rsidR="003C7748">
              <w:rPr>
                <w:rFonts w:eastAsiaTheme="minorEastAsia"/>
                <w:sz w:val="22"/>
                <w:szCs w:val="22"/>
                <w:lang w:eastAsia="ko-KR"/>
              </w:rPr>
              <w:t>Post</w:t>
            </w:r>
            <w:r w:rsidR="00434D4E" w:rsidRPr="003E6BBC">
              <w:rPr>
                <w:rFonts w:eastAsiaTheme="minorEastAsia"/>
                <w:sz w:val="22"/>
                <w:szCs w:val="22"/>
                <w:lang w:eastAsia="ko-KR"/>
              </w:rPr>
              <w:t xml:space="preserve"> (1)</w:t>
            </w:r>
            <w:r w:rsidRPr="003E6BBC">
              <w:rPr>
                <w:rFonts w:eastAsiaTheme="minorEastAsia"/>
                <w:sz w:val="22"/>
                <w:szCs w:val="22"/>
                <w:lang w:eastAsia="ko-KR"/>
              </w:rPr>
              <w:t>;</w:t>
            </w:r>
            <w:r w:rsidRPr="003E6BBC">
              <w:rPr>
                <w:rFonts w:eastAsia="TimesNewRoman"/>
                <w:sz w:val="22"/>
                <w:szCs w:val="22"/>
                <w:lang w:eastAsia="ko-KR"/>
              </w:rPr>
              <w:t xml:space="preserve"> </w:t>
            </w:r>
            <w:hyperlink r:id="rId12" w:history="1">
              <w:r w:rsidR="003C7748" w:rsidRPr="00096D07">
                <w:rPr>
                  <w:rStyle w:val="Hyperlink"/>
                  <w:rFonts w:eastAsiaTheme="minorEastAsia"/>
                  <w:sz w:val="22"/>
                  <w:szCs w:val="22"/>
                  <w:lang w:eastAsia="ko-KR"/>
                </w:rPr>
                <w:t>v</w:t>
              </w:r>
              <w:r w:rsidR="003C7748" w:rsidRPr="00096D07">
                <w:rPr>
                  <w:rStyle w:val="Hyperlink"/>
                  <w:rFonts w:eastAsia="TimesNewRoman"/>
                  <w:sz w:val="22"/>
                  <w:szCs w:val="22"/>
                  <w:lang w:eastAsia="ko-KR"/>
                </w:rPr>
                <w:t>alerie.post@noaa.gov</w:t>
              </w:r>
            </w:hyperlink>
            <w:r w:rsidRPr="003E6BBC">
              <w:rPr>
                <w:rFonts w:eastAsiaTheme="minorEastAsia"/>
                <w:sz w:val="22"/>
                <w:szCs w:val="22"/>
                <w:lang w:eastAsia="ko-KR"/>
              </w:rPr>
              <w:t xml:space="preserve"> </w:t>
            </w:r>
          </w:p>
        </w:tc>
      </w:tr>
      <w:tr w:rsidR="00DC5D85" w:rsidRPr="003E6BBC" w:rsidTr="003C0F3B">
        <w:tc>
          <w:tcPr>
            <w:tcW w:w="1370" w:type="pct"/>
            <w:vAlign w:val="center"/>
          </w:tcPr>
          <w:p w:rsidR="00295DEA" w:rsidRPr="003E6BBC" w:rsidRDefault="00295DEA" w:rsidP="003E6BBC">
            <w:pPr>
              <w:adjustRightInd w:val="0"/>
              <w:snapToGrid w:val="0"/>
              <w:ind w:left="162"/>
              <w:rPr>
                <w:rFonts w:eastAsiaTheme="minorEastAsia"/>
                <w:sz w:val="22"/>
                <w:szCs w:val="22"/>
                <w:lang w:eastAsia="ko-KR"/>
              </w:rPr>
            </w:pPr>
            <w:r w:rsidRPr="003E6BBC">
              <w:rPr>
                <w:rFonts w:eastAsiaTheme="minorEastAsia"/>
                <w:sz w:val="22"/>
                <w:szCs w:val="22"/>
                <w:lang w:eastAsia="ko-KR"/>
              </w:rPr>
              <w:t>SA Theme</w:t>
            </w:r>
          </w:p>
        </w:tc>
        <w:tc>
          <w:tcPr>
            <w:tcW w:w="3630" w:type="pct"/>
            <w:shd w:val="clear" w:color="auto" w:fill="auto"/>
          </w:tcPr>
          <w:p w:rsidR="003C0F3B" w:rsidRPr="003E6BBC" w:rsidRDefault="00295DEA" w:rsidP="003E6BBC">
            <w:pPr>
              <w:adjustRightInd w:val="0"/>
              <w:snapToGrid w:val="0"/>
              <w:rPr>
                <w:rFonts w:eastAsiaTheme="minorEastAsia"/>
                <w:sz w:val="22"/>
                <w:szCs w:val="22"/>
                <w:lang w:eastAsia="ko-KR"/>
              </w:rPr>
            </w:pPr>
            <w:r w:rsidRPr="003E6BBC">
              <w:rPr>
                <w:sz w:val="22"/>
                <w:szCs w:val="22"/>
              </w:rPr>
              <w:t>Jon Brodziak</w:t>
            </w:r>
            <w:r w:rsidRPr="003E6BBC">
              <w:rPr>
                <w:rFonts w:eastAsiaTheme="minorEastAsia"/>
                <w:sz w:val="22"/>
                <w:szCs w:val="22"/>
                <w:lang w:eastAsia="ko-KR"/>
              </w:rPr>
              <w:t xml:space="preserve"> (</w:t>
            </w:r>
            <w:r w:rsidR="003C0F3B" w:rsidRPr="003E6BBC">
              <w:rPr>
                <w:rFonts w:eastAsiaTheme="minorEastAsia"/>
                <w:sz w:val="22"/>
                <w:szCs w:val="22"/>
                <w:lang w:eastAsia="ko-KR"/>
              </w:rPr>
              <w:t>7</w:t>
            </w:r>
            <w:r w:rsidRPr="003E6BBC">
              <w:rPr>
                <w:rFonts w:eastAsiaTheme="minorEastAsia"/>
                <w:sz w:val="22"/>
                <w:szCs w:val="22"/>
                <w:lang w:eastAsia="ko-KR"/>
              </w:rPr>
              <w:t>)</w:t>
            </w:r>
            <w:r w:rsidR="003C0F3B" w:rsidRPr="003E6BBC">
              <w:rPr>
                <w:rFonts w:eastAsiaTheme="minorEastAsia"/>
                <w:sz w:val="22"/>
                <w:szCs w:val="22"/>
                <w:lang w:eastAsia="ko-KR"/>
              </w:rPr>
              <w:t>;</w:t>
            </w:r>
            <w:r w:rsidRPr="003E6BBC">
              <w:rPr>
                <w:rFonts w:eastAsiaTheme="minorEastAsia"/>
                <w:sz w:val="22"/>
                <w:szCs w:val="22"/>
                <w:lang w:eastAsia="ko-KR"/>
              </w:rPr>
              <w:t xml:space="preserve"> </w:t>
            </w:r>
            <w:hyperlink r:id="rId13" w:history="1">
              <w:r w:rsidR="003C0F3B" w:rsidRPr="003E6BBC">
                <w:rPr>
                  <w:rStyle w:val="Hyperlink"/>
                  <w:rFonts w:eastAsiaTheme="minorEastAsia"/>
                  <w:sz w:val="22"/>
                  <w:szCs w:val="22"/>
                  <w:lang w:eastAsia="ko-KR"/>
                </w:rPr>
                <w:t>jon.brodziak@noaa.gov</w:t>
              </w:r>
            </w:hyperlink>
            <w:r w:rsidR="003C0F3B" w:rsidRPr="003E6BBC">
              <w:rPr>
                <w:rFonts w:eastAsiaTheme="minorEastAsia"/>
                <w:sz w:val="22"/>
                <w:szCs w:val="22"/>
                <w:lang w:eastAsia="ko-KR"/>
              </w:rPr>
              <w:t xml:space="preserve"> </w:t>
            </w:r>
          </w:p>
          <w:p w:rsidR="00295DEA" w:rsidRPr="003E6BBC" w:rsidRDefault="00295DEA" w:rsidP="003E6BBC">
            <w:pPr>
              <w:adjustRightInd w:val="0"/>
              <w:snapToGrid w:val="0"/>
              <w:rPr>
                <w:rFonts w:eastAsiaTheme="minorEastAsia"/>
                <w:sz w:val="22"/>
                <w:szCs w:val="22"/>
                <w:lang w:eastAsia="ko-KR"/>
              </w:rPr>
            </w:pPr>
            <w:r w:rsidRPr="003E6BBC">
              <w:rPr>
                <w:rFonts w:eastAsiaTheme="minorEastAsia"/>
                <w:sz w:val="22"/>
                <w:szCs w:val="22"/>
                <w:lang w:eastAsia="ko-KR"/>
              </w:rPr>
              <w:t>Hiroshi Nishida (</w:t>
            </w:r>
            <w:r w:rsidR="003C0F3B" w:rsidRPr="003E6BBC">
              <w:rPr>
                <w:rFonts w:eastAsiaTheme="minorEastAsia"/>
                <w:sz w:val="22"/>
                <w:szCs w:val="22"/>
                <w:lang w:eastAsia="ko-KR"/>
              </w:rPr>
              <w:t>3</w:t>
            </w:r>
            <w:r w:rsidRPr="003E6BBC">
              <w:rPr>
                <w:rFonts w:eastAsiaTheme="minorEastAsia"/>
                <w:sz w:val="22"/>
                <w:szCs w:val="22"/>
                <w:lang w:eastAsia="ko-KR"/>
              </w:rPr>
              <w:t>)</w:t>
            </w:r>
            <w:r w:rsidR="003C0F3B" w:rsidRPr="003E6BBC">
              <w:rPr>
                <w:rFonts w:eastAsiaTheme="minorEastAsia"/>
                <w:sz w:val="22"/>
                <w:szCs w:val="22"/>
                <w:lang w:eastAsia="ko-KR"/>
              </w:rPr>
              <w:t xml:space="preserve">; </w:t>
            </w:r>
            <w:hyperlink r:id="rId14" w:history="1">
              <w:r w:rsidR="003C0F3B" w:rsidRPr="003E6BBC">
                <w:rPr>
                  <w:rStyle w:val="Hyperlink"/>
                  <w:rFonts w:eastAsiaTheme="minorEastAsia"/>
                  <w:sz w:val="22"/>
                  <w:szCs w:val="22"/>
                  <w:lang w:eastAsia="ko-KR"/>
                </w:rPr>
                <w:t>hnishi@affrc.go.jp</w:t>
              </w:r>
            </w:hyperlink>
            <w:r w:rsidR="003C0F3B" w:rsidRPr="003E6BBC">
              <w:rPr>
                <w:rFonts w:eastAsiaTheme="minorEastAsia"/>
                <w:sz w:val="22"/>
                <w:szCs w:val="22"/>
                <w:lang w:eastAsia="ko-KR"/>
              </w:rPr>
              <w:t xml:space="preserve"> </w:t>
            </w:r>
          </w:p>
        </w:tc>
      </w:tr>
      <w:tr w:rsidR="00DC5D85" w:rsidRPr="003E6BBC" w:rsidTr="003C0F3B">
        <w:tc>
          <w:tcPr>
            <w:tcW w:w="1370" w:type="pct"/>
            <w:vAlign w:val="center"/>
          </w:tcPr>
          <w:p w:rsidR="00295DEA" w:rsidRPr="003E6BBC" w:rsidRDefault="00295DEA" w:rsidP="003E6BBC">
            <w:pPr>
              <w:adjustRightInd w:val="0"/>
              <w:snapToGrid w:val="0"/>
              <w:ind w:left="162"/>
              <w:rPr>
                <w:rFonts w:eastAsiaTheme="minorEastAsia"/>
                <w:sz w:val="22"/>
                <w:szCs w:val="22"/>
                <w:lang w:eastAsia="ko-KR"/>
              </w:rPr>
            </w:pPr>
            <w:r w:rsidRPr="003E6BBC">
              <w:rPr>
                <w:rFonts w:eastAsiaTheme="minorEastAsia"/>
                <w:sz w:val="22"/>
                <w:szCs w:val="22"/>
                <w:lang w:eastAsia="ko-KR"/>
              </w:rPr>
              <w:t>MI Theme</w:t>
            </w:r>
          </w:p>
        </w:tc>
        <w:tc>
          <w:tcPr>
            <w:tcW w:w="3630" w:type="pct"/>
            <w:shd w:val="clear" w:color="auto" w:fill="auto"/>
          </w:tcPr>
          <w:p w:rsidR="00295DEA" w:rsidRPr="003E6BBC" w:rsidRDefault="00295DEA" w:rsidP="003E6BBC">
            <w:pPr>
              <w:adjustRightInd w:val="0"/>
              <w:snapToGrid w:val="0"/>
              <w:rPr>
                <w:rFonts w:eastAsiaTheme="minorEastAsia"/>
                <w:sz w:val="22"/>
                <w:szCs w:val="22"/>
                <w:lang w:eastAsia="ko-KR"/>
              </w:rPr>
            </w:pPr>
            <w:r w:rsidRPr="003E6BBC">
              <w:rPr>
                <w:sz w:val="22"/>
                <w:szCs w:val="22"/>
              </w:rPr>
              <w:t>Robert Campbell</w:t>
            </w:r>
            <w:r w:rsidRPr="003E6BBC">
              <w:rPr>
                <w:rFonts w:eastAsiaTheme="minorEastAsia"/>
                <w:sz w:val="22"/>
                <w:szCs w:val="22"/>
                <w:lang w:eastAsia="ko-KR"/>
              </w:rPr>
              <w:t xml:space="preserve"> (</w:t>
            </w:r>
            <w:r w:rsidR="003C0F3B" w:rsidRPr="003E6BBC">
              <w:rPr>
                <w:rFonts w:eastAsiaTheme="minorEastAsia"/>
                <w:sz w:val="22"/>
                <w:szCs w:val="22"/>
                <w:lang w:eastAsia="ko-KR"/>
              </w:rPr>
              <w:t>8</w:t>
            </w:r>
            <w:r w:rsidRPr="003E6BBC">
              <w:rPr>
                <w:rFonts w:eastAsiaTheme="minorEastAsia"/>
                <w:sz w:val="22"/>
                <w:szCs w:val="22"/>
                <w:lang w:eastAsia="ko-KR"/>
              </w:rPr>
              <w:t>)</w:t>
            </w:r>
            <w:r w:rsidR="003C0F3B" w:rsidRPr="003E6BBC">
              <w:rPr>
                <w:rFonts w:eastAsiaTheme="minorEastAsia"/>
                <w:sz w:val="22"/>
                <w:szCs w:val="22"/>
                <w:lang w:eastAsia="ko-KR"/>
              </w:rPr>
              <w:t xml:space="preserve">; </w:t>
            </w:r>
            <w:hyperlink r:id="rId15" w:history="1">
              <w:r w:rsidR="003C0F3B" w:rsidRPr="003E6BBC">
                <w:rPr>
                  <w:rStyle w:val="Hyperlink"/>
                  <w:rFonts w:eastAsiaTheme="minorEastAsia"/>
                  <w:sz w:val="22"/>
                  <w:szCs w:val="22"/>
                  <w:lang w:eastAsia="ko-KR"/>
                </w:rPr>
                <w:t>robert.campbell@csiro.au</w:t>
              </w:r>
            </w:hyperlink>
            <w:r w:rsidR="003C0F3B" w:rsidRPr="003E6BBC">
              <w:rPr>
                <w:rFonts w:eastAsiaTheme="minorEastAsia"/>
                <w:sz w:val="22"/>
                <w:szCs w:val="22"/>
                <w:lang w:eastAsia="ko-KR"/>
              </w:rPr>
              <w:t xml:space="preserve"> </w:t>
            </w:r>
          </w:p>
        </w:tc>
      </w:tr>
      <w:tr w:rsidR="00434D4E" w:rsidRPr="003E6BBC" w:rsidTr="003C0F3B">
        <w:tc>
          <w:tcPr>
            <w:tcW w:w="1370" w:type="pct"/>
            <w:vAlign w:val="center"/>
          </w:tcPr>
          <w:p w:rsidR="00434D4E" w:rsidRPr="003E6BBC" w:rsidRDefault="00434D4E" w:rsidP="003E6BBC">
            <w:pPr>
              <w:adjustRightInd w:val="0"/>
              <w:snapToGrid w:val="0"/>
              <w:ind w:left="162"/>
              <w:rPr>
                <w:rFonts w:eastAsiaTheme="minorEastAsia"/>
                <w:sz w:val="22"/>
                <w:szCs w:val="22"/>
                <w:lang w:eastAsia="ko-KR"/>
              </w:rPr>
            </w:pPr>
            <w:r w:rsidRPr="003E6BBC">
              <w:rPr>
                <w:rFonts w:eastAsiaTheme="minorEastAsia"/>
                <w:sz w:val="22"/>
                <w:szCs w:val="22"/>
                <w:lang w:eastAsia="ko-KR"/>
              </w:rPr>
              <w:t>EB Theme</w:t>
            </w:r>
          </w:p>
        </w:tc>
        <w:tc>
          <w:tcPr>
            <w:tcW w:w="3630" w:type="pct"/>
            <w:shd w:val="clear" w:color="auto" w:fill="auto"/>
          </w:tcPr>
          <w:p w:rsidR="003C0F3B" w:rsidRPr="003E6BBC" w:rsidRDefault="00434D4E" w:rsidP="003E6BBC">
            <w:pPr>
              <w:adjustRightInd w:val="0"/>
              <w:snapToGrid w:val="0"/>
              <w:rPr>
                <w:rFonts w:eastAsiaTheme="minorEastAsia"/>
                <w:sz w:val="22"/>
                <w:szCs w:val="22"/>
                <w:lang w:eastAsia="ko-KR"/>
              </w:rPr>
            </w:pPr>
            <w:r w:rsidRPr="003E6BBC">
              <w:rPr>
                <w:sz w:val="22"/>
                <w:szCs w:val="22"/>
              </w:rPr>
              <w:t>Aisake Batibasaga</w:t>
            </w:r>
            <w:r w:rsidRPr="003E6BBC">
              <w:rPr>
                <w:rFonts w:eastAsiaTheme="minorEastAsia"/>
                <w:sz w:val="22"/>
                <w:szCs w:val="22"/>
                <w:lang w:eastAsia="ko-KR"/>
              </w:rPr>
              <w:t xml:space="preserve"> (</w:t>
            </w:r>
            <w:r w:rsidR="003C0F3B" w:rsidRPr="003E6BBC">
              <w:rPr>
                <w:rFonts w:eastAsiaTheme="minorEastAsia"/>
                <w:sz w:val="22"/>
                <w:szCs w:val="22"/>
                <w:lang w:eastAsia="ko-KR"/>
              </w:rPr>
              <w:t>6</w:t>
            </w:r>
            <w:r w:rsidRPr="003E6BBC">
              <w:rPr>
                <w:rFonts w:eastAsiaTheme="minorEastAsia"/>
                <w:sz w:val="22"/>
                <w:szCs w:val="22"/>
                <w:lang w:eastAsia="ko-KR"/>
              </w:rPr>
              <w:t>)</w:t>
            </w:r>
            <w:r w:rsidR="003C0F3B" w:rsidRPr="003E6BBC">
              <w:rPr>
                <w:rFonts w:eastAsiaTheme="minorEastAsia"/>
                <w:sz w:val="22"/>
                <w:szCs w:val="22"/>
                <w:lang w:eastAsia="ko-KR"/>
              </w:rPr>
              <w:t xml:space="preserve">; </w:t>
            </w:r>
            <w:hyperlink r:id="rId16" w:history="1">
              <w:r w:rsidR="003C0F3B" w:rsidRPr="003E6BBC">
                <w:rPr>
                  <w:rStyle w:val="Hyperlink"/>
                  <w:rFonts w:eastAsia="TimesNewRoman"/>
                  <w:sz w:val="22"/>
                  <w:szCs w:val="22"/>
                  <w:lang w:eastAsia="ko-KR"/>
                </w:rPr>
                <w:t>abatibasaga@gmail.com</w:t>
              </w:r>
            </w:hyperlink>
            <w:r w:rsidR="003C0F3B" w:rsidRPr="003E6BBC">
              <w:rPr>
                <w:rFonts w:eastAsiaTheme="minorEastAsia"/>
                <w:sz w:val="22"/>
                <w:szCs w:val="22"/>
                <w:lang w:eastAsia="ko-KR"/>
              </w:rPr>
              <w:t xml:space="preserve"> </w:t>
            </w:r>
          </w:p>
          <w:p w:rsidR="00434D4E" w:rsidRPr="003E6BBC" w:rsidRDefault="00434D4E" w:rsidP="003E6BBC">
            <w:pPr>
              <w:adjustRightInd w:val="0"/>
              <w:snapToGrid w:val="0"/>
              <w:rPr>
                <w:rFonts w:eastAsiaTheme="minorEastAsia"/>
                <w:sz w:val="22"/>
                <w:szCs w:val="22"/>
                <w:lang w:eastAsia="ko-KR"/>
              </w:rPr>
            </w:pPr>
            <w:r w:rsidRPr="003E6BBC">
              <w:rPr>
                <w:sz w:val="22"/>
                <w:szCs w:val="22"/>
              </w:rPr>
              <w:t xml:space="preserve">John Annala </w:t>
            </w:r>
            <w:r w:rsidRPr="003E6BBC">
              <w:rPr>
                <w:rFonts w:eastAsiaTheme="minorEastAsia"/>
                <w:sz w:val="22"/>
                <w:szCs w:val="22"/>
                <w:lang w:eastAsia="ko-KR"/>
              </w:rPr>
              <w:t>(</w:t>
            </w:r>
            <w:r w:rsidR="003C0F3B" w:rsidRPr="003E6BBC">
              <w:rPr>
                <w:rFonts w:eastAsiaTheme="minorEastAsia"/>
                <w:sz w:val="22"/>
                <w:szCs w:val="22"/>
                <w:lang w:eastAsia="ko-KR"/>
              </w:rPr>
              <w:t>4</w:t>
            </w:r>
            <w:r w:rsidRPr="003E6BBC">
              <w:rPr>
                <w:rFonts w:eastAsiaTheme="minorEastAsia"/>
                <w:sz w:val="22"/>
                <w:szCs w:val="22"/>
                <w:lang w:eastAsia="ko-KR"/>
              </w:rPr>
              <w:t>)</w:t>
            </w:r>
            <w:r w:rsidR="003C0F3B" w:rsidRPr="003E6BBC">
              <w:rPr>
                <w:rFonts w:eastAsiaTheme="minorEastAsia"/>
                <w:sz w:val="22"/>
                <w:szCs w:val="22"/>
                <w:lang w:eastAsia="ko-KR"/>
              </w:rPr>
              <w:t>;</w:t>
            </w:r>
            <w:r w:rsidRPr="003E6BBC">
              <w:rPr>
                <w:rFonts w:eastAsiaTheme="minorEastAsia"/>
                <w:sz w:val="22"/>
                <w:szCs w:val="22"/>
                <w:lang w:eastAsia="ko-KR"/>
              </w:rPr>
              <w:t xml:space="preserve"> </w:t>
            </w:r>
            <w:r w:rsidR="003C0F3B" w:rsidRPr="003E6BBC">
              <w:rPr>
                <w:rFonts w:eastAsiaTheme="minorEastAsia"/>
                <w:sz w:val="22"/>
                <w:szCs w:val="22"/>
                <w:lang w:eastAsia="ko-KR"/>
              </w:rPr>
              <w:t xml:space="preserve"> </w:t>
            </w:r>
            <w:hyperlink r:id="rId17" w:history="1">
              <w:r w:rsidR="003C0F3B" w:rsidRPr="003E6BBC">
                <w:rPr>
                  <w:rStyle w:val="Hyperlink"/>
                  <w:rFonts w:eastAsiaTheme="minorEastAsia"/>
                  <w:sz w:val="22"/>
                  <w:szCs w:val="22"/>
                  <w:lang w:eastAsia="ko-KR"/>
                </w:rPr>
                <w:t>john.annala@mpi.govt.nz</w:t>
              </w:r>
            </w:hyperlink>
            <w:r w:rsidR="003C0F3B" w:rsidRPr="003E6BBC">
              <w:rPr>
                <w:rFonts w:eastAsiaTheme="minorEastAsia"/>
                <w:sz w:val="22"/>
                <w:szCs w:val="22"/>
                <w:lang w:eastAsia="ko-KR"/>
              </w:rPr>
              <w:t xml:space="preserve"> </w:t>
            </w:r>
          </w:p>
        </w:tc>
      </w:tr>
    </w:tbl>
    <w:p w:rsidR="008F29C0" w:rsidRPr="003E6BBC" w:rsidRDefault="00216E16" w:rsidP="003E6BBC">
      <w:pPr>
        <w:adjustRightInd w:val="0"/>
        <w:snapToGrid w:val="0"/>
        <w:ind w:left="720"/>
        <w:jc w:val="both"/>
        <w:rPr>
          <w:rFonts w:eastAsia="바탕"/>
          <w:i/>
          <w:sz w:val="22"/>
          <w:szCs w:val="22"/>
          <w:lang w:eastAsia="ko-KR"/>
        </w:rPr>
      </w:pPr>
      <w:r w:rsidRPr="003E6BBC">
        <w:rPr>
          <w:rFonts w:eastAsia="바탕"/>
          <w:sz w:val="22"/>
          <w:szCs w:val="22"/>
          <w:lang w:eastAsia="ko-KR"/>
        </w:rPr>
        <w:t>(</w:t>
      </w:r>
      <w:r w:rsidRPr="003E6BBC">
        <w:rPr>
          <w:rFonts w:eastAsia="바탕"/>
          <w:i/>
          <w:sz w:val="22"/>
          <w:szCs w:val="22"/>
          <w:lang w:eastAsia="ko-KR"/>
        </w:rPr>
        <w:t>x</w:t>
      </w:r>
      <w:r w:rsidRPr="003E6BBC">
        <w:rPr>
          <w:rFonts w:eastAsia="바탕"/>
          <w:sz w:val="22"/>
          <w:szCs w:val="22"/>
          <w:lang w:eastAsia="ko-KR"/>
        </w:rPr>
        <w:t xml:space="preserve">): </w:t>
      </w:r>
      <w:r w:rsidR="00EB78BA" w:rsidRPr="003E6BBC">
        <w:rPr>
          <w:rFonts w:eastAsia="바탕"/>
          <w:i/>
          <w:sz w:val="22"/>
          <w:szCs w:val="22"/>
          <w:lang w:eastAsia="ko-KR"/>
        </w:rPr>
        <w:t>number of</w:t>
      </w:r>
      <w:r w:rsidR="00EB78BA" w:rsidRPr="003E6BBC">
        <w:rPr>
          <w:rFonts w:eastAsia="바탕"/>
          <w:sz w:val="22"/>
          <w:szCs w:val="22"/>
          <w:lang w:eastAsia="ko-KR"/>
        </w:rPr>
        <w:t xml:space="preserve"> </w:t>
      </w:r>
      <w:r w:rsidRPr="003E6BBC">
        <w:rPr>
          <w:rFonts w:eastAsia="바탕"/>
          <w:i/>
          <w:sz w:val="22"/>
          <w:szCs w:val="22"/>
          <w:lang w:eastAsia="ko-KR"/>
        </w:rPr>
        <w:t xml:space="preserve">years of convenership </w:t>
      </w:r>
    </w:p>
    <w:p w:rsidR="00216E16" w:rsidRPr="003E6BBC" w:rsidRDefault="00216E16" w:rsidP="003E6BBC">
      <w:pPr>
        <w:adjustRightInd w:val="0"/>
        <w:snapToGrid w:val="0"/>
        <w:ind w:left="720"/>
        <w:jc w:val="both"/>
        <w:rPr>
          <w:rFonts w:eastAsia="바탕"/>
          <w:sz w:val="22"/>
          <w:szCs w:val="22"/>
          <w:lang w:eastAsia="ko-KR"/>
        </w:rPr>
      </w:pPr>
    </w:p>
    <w:p w:rsidR="00A2122B" w:rsidRPr="003E6BBC" w:rsidRDefault="00A2122B" w:rsidP="003E6BBC">
      <w:pPr>
        <w:numPr>
          <w:ilvl w:val="1"/>
          <w:numId w:val="2"/>
        </w:numPr>
        <w:adjustRightInd w:val="0"/>
        <w:snapToGrid w:val="0"/>
        <w:jc w:val="both"/>
        <w:rPr>
          <w:b/>
          <w:sz w:val="22"/>
          <w:szCs w:val="22"/>
          <w:lang w:val="en-NZ"/>
        </w:rPr>
      </w:pPr>
      <w:r w:rsidRPr="003E6BBC">
        <w:rPr>
          <w:b/>
          <w:sz w:val="22"/>
          <w:szCs w:val="22"/>
        </w:rPr>
        <w:t>Issues arising from the Commission</w:t>
      </w:r>
    </w:p>
    <w:p w:rsidR="00A2122B" w:rsidRPr="003E6BBC" w:rsidRDefault="00A2122B" w:rsidP="003E6BBC">
      <w:pPr>
        <w:adjustRightInd w:val="0"/>
        <w:snapToGrid w:val="0"/>
        <w:ind w:left="720"/>
        <w:jc w:val="both"/>
        <w:rPr>
          <w:sz w:val="22"/>
          <w:szCs w:val="22"/>
        </w:rPr>
      </w:pPr>
    </w:p>
    <w:p w:rsidR="00A2122B" w:rsidRPr="003E6BBC" w:rsidRDefault="00427C82" w:rsidP="003E6BBC">
      <w:pPr>
        <w:adjustRightInd w:val="0"/>
        <w:snapToGrid w:val="0"/>
        <w:ind w:left="720"/>
        <w:jc w:val="both"/>
        <w:rPr>
          <w:rFonts w:eastAsiaTheme="minorEastAsia"/>
          <w:sz w:val="22"/>
          <w:szCs w:val="22"/>
          <w:lang w:eastAsia="ko-KR"/>
        </w:rPr>
      </w:pPr>
      <w:r w:rsidRPr="003E6BBC">
        <w:rPr>
          <w:sz w:val="22"/>
          <w:szCs w:val="22"/>
        </w:rPr>
        <w:t>SC13</w:t>
      </w:r>
      <w:r w:rsidR="00A2122B" w:rsidRPr="003E6BBC">
        <w:rPr>
          <w:sz w:val="22"/>
          <w:szCs w:val="22"/>
        </w:rPr>
        <w:t xml:space="preserve"> will </w:t>
      </w:r>
      <w:r w:rsidR="0005483A" w:rsidRPr="003E6BBC">
        <w:rPr>
          <w:rFonts w:eastAsiaTheme="minorEastAsia"/>
          <w:sz w:val="22"/>
          <w:szCs w:val="22"/>
          <w:lang w:eastAsia="ko-KR"/>
        </w:rPr>
        <w:t>be briefed on</w:t>
      </w:r>
      <w:r w:rsidR="0005483A" w:rsidRPr="003E6BBC">
        <w:rPr>
          <w:sz w:val="22"/>
          <w:szCs w:val="22"/>
        </w:rPr>
        <w:t xml:space="preserve"> </w:t>
      </w:r>
      <w:r w:rsidR="00A2122B" w:rsidRPr="003E6BBC">
        <w:rPr>
          <w:sz w:val="22"/>
          <w:szCs w:val="22"/>
        </w:rPr>
        <w:t xml:space="preserve">issues arising from the </w:t>
      </w:r>
      <w:r w:rsidR="00E87E71" w:rsidRPr="003E6BBC">
        <w:rPr>
          <w:sz w:val="22"/>
          <w:szCs w:val="22"/>
        </w:rPr>
        <w:t xml:space="preserve">previous meetings of the </w:t>
      </w:r>
      <w:r w:rsidR="00A2122B" w:rsidRPr="003E6BBC">
        <w:rPr>
          <w:sz w:val="22"/>
          <w:szCs w:val="22"/>
        </w:rPr>
        <w:t xml:space="preserve">Commission and </w:t>
      </w:r>
      <w:r w:rsidR="0073548B" w:rsidRPr="003E6BBC">
        <w:rPr>
          <w:sz w:val="22"/>
          <w:szCs w:val="22"/>
        </w:rPr>
        <w:t>its</w:t>
      </w:r>
      <w:r w:rsidR="00A2122B" w:rsidRPr="003E6BBC">
        <w:rPr>
          <w:sz w:val="22"/>
          <w:szCs w:val="22"/>
        </w:rPr>
        <w:t xml:space="preserve"> subsidiary bodies.</w:t>
      </w:r>
      <w:r w:rsidR="00E87E71" w:rsidRPr="003E6BBC">
        <w:rPr>
          <w:sz w:val="22"/>
          <w:szCs w:val="22"/>
        </w:rPr>
        <w:t xml:space="preserve"> </w:t>
      </w:r>
    </w:p>
    <w:p w:rsidR="00A2122B" w:rsidRPr="003E6BBC" w:rsidRDefault="00A2122B" w:rsidP="003E6BBC">
      <w:pPr>
        <w:adjustRightInd w:val="0"/>
        <w:snapToGrid w:val="0"/>
        <w:jc w:val="both"/>
        <w:rPr>
          <w:sz w:val="22"/>
          <w:szCs w:val="22"/>
          <w:lang w:val="en-NZ"/>
        </w:rPr>
      </w:pPr>
    </w:p>
    <w:p w:rsidR="00A83306" w:rsidRPr="003E6BBC" w:rsidRDefault="00A83306" w:rsidP="003E6BBC">
      <w:pPr>
        <w:numPr>
          <w:ilvl w:val="1"/>
          <w:numId w:val="2"/>
        </w:numPr>
        <w:adjustRightInd w:val="0"/>
        <w:snapToGrid w:val="0"/>
        <w:jc w:val="both"/>
        <w:rPr>
          <w:b/>
          <w:sz w:val="22"/>
          <w:szCs w:val="22"/>
          <w:lang w:val="en-NZ"/>
        </w:rPr>
      </w:pPr>
      <w:r w:rsidRPr="003E6BBC">
        <w:rPr>
          <w:b/>
          <w:sz w:val="22"/>
          <w:szCs w:val="22"/>
          <w:lang w:val="en-NZ"/>
        </w:rPr>
        <w:lastRenderedPageBreak/>
        <w:t>Adoption of agenda</w:t>
      </w:r>
    </w:p>
    <w:p w:rsidR="001E2BDE" w:rsidRPr="003E6BBC" w:rsidRDefault="001E2BDE" w:rsidP="003E6BBC">
      <w:pPr>
        <w:adjustRightInd w:val="0"/>
        <w:snapToGrid w:val="0"/>
        <w:ind w:left="360"/>
        <w:jc w:val="both"/>
        <w:rPr>
          <w:sz w:val="22"/>
          <w:szCs w:val="22"/>
          <w:lang w:val="en-NZ"/>
        </w:rPr>
      </w:pPr>
    </w:p>
    <w:p w:rsidR="001E2BDE" w:rsidRPr="003E6BBC" w:rsidRDefault="001E2BDE" w:rsidP="003E6BBC">
      <w:pPr>
        <w:autoSpaceDE w:val="0"/>
        <w:autoSpaceDN w:val="0"/>
        <w:adjustRightInd w:val="0"/>
        <w:snapToGrid w:val="0"/>
        <w:ind w:left="720"/>
        <w:jc w:val="both"/>
        <w:rPr>
          <w:sz w:val="22"/>
          <w:szCs w:val="22"/>
        </w:rPr>
      </w:pPr>
      <w:r w:rsidRPr="003E6BBC">
        <w:rPr>
          <w:rFonts w:eastAsia="바탕"/>
          <w:sz w:val="22"/>
          <w:szCs w:val="22"/>
          <w:lang w:eastAsia="ko-KR"/>
        </w:rPr>
        <w:t xml:space="preserve">The </w:t>
      </w:r>
      <w:r w:rsidR="00F61926" w:rsidRPr="003E6BBC">
        <w:rPr>
          <w:rFonts w:eastAsia="바탕"/>
          <w:sz w:val="22"/>
          <w:szCs w:val="22"/>
          <w:lang w:eastAsia="ko-KR"/>
        </w:rPr>
        <w:t>P</w:t>
      </w:r>
      <w:r w:rsidRPr="003E6BBC">
        <w:rPr>
          <w:rFonts w:eastAsia="바탕"/>
          <w:sz w:val="22"/>
          <w:szCs w:val="22"/>
          <w:lang w:eastAsia="ko-KR"/>
        </w:rPr>
        <w:t xml:space="preserve">rovisional </w:t>
      </w:r>
      <w:r w:rsidR="00F61926" w:rsidRPr="003E6BBC">
        <w:rPr>
          <w:rFonts w:eastAsia="바탕"/>
          <w:sz w:val="22"/>
          <w:szCs w:val="22"/>
          <w:lang w:eastAsia="ko-KR"/>
        </w:rPr>
        <w:t>A</w:t>
      </w:r>
      <w:r w:rsidRPr="003E6BBC">
        <w:rPr>
          <w:rFonts w:eastAsia="바탕"/>
          <w:sz w:val="22"/>
          <w:szCs w:val="22"/>
          <w:lang w:eastAsia="ko-KR"/>
        </w:rPr>
        <w:t xml:space="preserve">genda for </w:t>
      </w:r>
      <w:r w:rsidR="003C0F3B" w:rsidRPr="003E6BBC">
        <w:rPr>
          <w:rFonts w:eastAsia="바탕"/>
          <w:sz w:val="22"/>
          <w:szCs w:val="22"/>
          <w:lang w:eastAsia="ko-KR"/>
        </w:rPr>
        <w:t>SC13</w:t>
      </w:r>
      <w:r w:rsidRPr="003E6BBC">
        <w:rPr>
          <w:rFonts w:eastAsia="바탕"/>
          <w:sz w:val="22"/>
          <w:szCs w:val="22"/>
          <w:lang w:eastAsia="ko-KR"/>
        </w:rPr>
        <w:t xml:space="preserve"> was </w:t>
      </w:r>
      <w:r w:rsidR="005572BF" w:rsidRPr="003E6BBC">
        <w:rPr>
          <w:rFonts w:eastAsia="바탕"/>
          <w:sz w:val="22"/>
          <w:szCs w:val="22"/>
          <w:lang w:eastAsia="ko-KR"/>
        </w:rPr>
        <w:t xml:space="preserve">posted </w:t>
      </w:r>
      <w:r w:rsidR="00E57FB8" w:rsidRPr="003E6BBC">
        <w:rPr>
          <w:rFonts w:eastAsia="바탕"/>
          <w:sz w:val="22"/>
          <w:szCs w:val="22"/>
          <w:lang w:eastAsia="ko-KR"/>
        </w:rPr>
        <w:t>on</w:t>
      </w:r>
      <w:r w:rsidR="003C6D4F" w:rsidRPr="003E6BBC">
        <w:rPr>
          <w:rFonts w:eastAsia="바탕"/>
          <w:sz w:val="22"/>
          <w:szCs w:val="22"/>
          <w:lang w:eastAsia="ko-KR"/>
        </w:rPr>
        <w:t xml:space="preserve"> </w:t>
      </w:r>
      <w:r w:rsidR="00B72F6F" w:rsidRPr="003E6BBC">
        <w:rPr>
          <w:rFonts w:eastAsia="바탕"/>
          <w:sz w:val="22"/>
          <w:szCs w:val="22"/>
          <w:lang w:eastAsia="ko-KR"/>
        </w:rPr>
        <w:t>11</w:t>
      </w:r>
      <w:r w:rsidR="00E87E71" w:rsidRPr="003E6BBC">
        <w:rPr>
          <w:rFonts w:eastAsia="바탕"/>
          <w:sz w:val="22"/>
          <w:szCs w:val="22"/>
          <w:lang w:eastAsia="ko-KR"/>
        </w:rPr>
        <w:t xml:space="preserve"> </w:t>
      </w:r>
      <w:r w:rsidR="00E57FB8" w:rsidRPr="003E6BBC">
        <w:rPr>
          <w:rFonts w:eastAsia="바탕"/>
          <w:sz w:val="22"/>
          <w:szCs w:val="22"/>
          <w:lang w:eastAsia="ko-KR"/>
        </w:rPr>
        <w:t xml:space="preserve">May </w:t>
      </w:r>
      <w:r w:rsidR="00D46BE4" w:rsidRPr="003E6BBC">
        <w:rPr>
          <w:rFonts w:eastAsia="바탕"/>
          <w:sz w:val="22"/>
          <w:szCs w:val="22"/>
          <w:lang w:eastAsia="ko-KR"/>
        </w:rPr>
        <w:t>201</w:t>
      </w:r>
      <w:r w:rsidR="00B72F6F" w:rsidRPr="003E6BBC">
        <w:rPr>
          <w:rFonts w:eastAsia="바탕"/>
          <w:sz w:val="22"/>
          <w:szCs w:val="22"/>
          <w:lang w:eastAsia="ko-KR"/>
        </w:rPr>
        <w:t>7</w:t>
      </w:r>
      <w:r w:rsidR="00166C6C" w:rsidRPr="003E6BBC">
        <w:rPr>
          <w:rFonts w:eastAsia="바탕"/>
          <w:sz w:val="22"/>
          <w:szCs w:val="22"/>
          <w:lang w:eastAsia="ko-KR"/>
        </w:rPr>
        <w:t xml:space="preserve"> </w:t>
      </w:r>
      <w:r w:rsidRPr="003E6BBC">
        <w:rPr>
          <w:rFonts w:eastAsia="바탕"/>
          <w:sz w:val="22"/>
          <w:szCs w:val="22"/>
          <w:lang w:eastAsia="ko-KR"/>
        </w:rPr>
        <w:t xml:space="preserve">in accordance with Rule 1 of the Commission’s Rules of Procedure. </w:t>
      </w:r>
      <w:r w:rsidRPr="003E6BBC">
        <w:rPr>
          <w:sz w:val="22"/>
          <w:szCs w:val="22"/>
        </w:rPr>
        <w:t xml:space="preserve">Any </w:t>
      </w:r>
      <w:r w:rsidR="00F61926" w:rsidRPr="003E6BBC">
        <w:rPr>
          <w:sz w:val="22"/>
          <w:szCs w:val="22"/>
        </w:rPr>
        <w:t>Me</w:t>
      </w:r>
      <w:r w:rsidRPr="003E6BBC">
        <w:rPr>
          <w:sz w:val="22"/>
          <w:szCs w:val="22"/>
        </w:rPr>
        <w:t xml:space="preserve">mber of the Commission, the Chairman, or the Executive Director may, at least 30 days before the date for the opening of </w:t>
      </w:r>
      <w:r w:rsidR="0073548B" w:rsidRPr="003E6BBC">
        <w:rPr>
          <w:sz w:val="22"/>
          <w:szCs w:val="22"/>
        </w:rPr>
        <w:t>the</w:t>
      </w:r>
      <w:r w:rsidRPr="003E6BBC">
        <w:rPr>
          <w:sz w:val="22"/>
          <w:szCs w:val="22"/>
        </w:rPr>
        <w:t xml:space="preserve"> </w:t>
      </w:r>
      <w:r w:rsidR="00F61926" w:rsidRPr="003E6BBC">
        <w:rPr>
          <w:sz w:val="22"/>
          <w:szCs w:val="22"/>
        </w:rPr>
        <w:t>R</w:t>
      </w:r>
      <w:r w:rsidRPr="003E6BBC">
        <w:rPr>
          <w:sz w:val="22"/>
          <w:szCs w:val="22"/>
        </w:rPr>
        <w:t xml:space="preserve">egular </w:t>
      </w:r>
      <w:r w:rsidR="00F61926" w:rsidRPr="003E6BBC">
        <w:rPr>
          <w:sz w:val="22"/>
          <w:szCs w:val="22"/>
        </w:rPr>
        <w:t>S</w:t>
      </w:r>
      <w:r w:rsidRPr="003E6BBC">
        <w:rPr>
          <w:sz w:val="22"/>
          <w:szCs w:val="22"/>
        </w:rPr>
        <w:t xml:space="preserve">ession request the inclusion of supplementary items in the </w:t>
      </w:r>
      <w:r w:rsidR="00F61926" w:rsidRPr="003E6BBC">
        <w:rPr>
          <w:sz w:val="22"/>
          <w:szCs w:val="22"/>
        </w:rPr>
        <w:t>A</w:t>
      </w:r>
      <w:r w:rsidRPr="003E6BBC">
        <w:rPr>
          <w:sz w:val="22"/>
          <w:szCs w:val="22"/>
        </w:rPr>
        <w:t xml:space="preserve">genda. A request for the inclusion of a supplementary item </w:t>
      </w:r>
      <w:r w:rsidR="00166C6C" w:rsidRPr="003E6BBC">
        <w:rPr>
          <w:sz w:val="22"/>
          <w:szCs w:val="22"/>
        </w:rPr>
        <w:t xml:space="preserve">in </w:t>
      </w:r>
      <w:r w:rsidRPr="003E6BBC">
        <w:rPr>
          <w:sz w:val="22"/>
          <w:szCs w:val="22"/>
        </w:rPr>
        <w:t xml:space="preserve">the </w:t>
      </w:r>
      <w:r w:rsidR="00F61926" w:rsidRPr="003E6BBC">
        <w:rPr>
          <w:sz w:val="22"/>
          <w:szCs w:val="22"/>
        </w:rPr>
        <w:t>P</w:t>
      </w:r>
      <w:r w:rsidRPr="003E6BBC">
        <w:rPr>
          <w:sz w:val="22"/>
          <w:szCs w:val="22"/>
        </w:rPr>
        <w:t xml:space="preserve">rovisional </w:t>
      </w:r>
      <w:r w:rsidR="00F61926" w:rsidRPr="003E6BBC">
        <w:rPr>
          <w:sz w:val="22"/>
          <w:szCs w:val="22"/>
        </w:rPr>
        <w:t>A</w:t>
      </w:r>
      <w:r w:rsidRPr="003E6BBC">
        <w:rPr>
          <w:sz w:val="22"/>
          <w:szCs w:val="22"/>
        </w:rPr>
        <w:t xml:space="preserve">genda shall be accompanied by a written explanation of the proposed supplementary item, which will be communicated to all CCMs and observers at least 20 days before the opening of the </w:t>
      </w:r>
      <w:r w:rsidR="00F61926" w:rsidRPr="003E6BBC">
        <w:rPr>
          <w:sz w:val="22"/>
          <w:szCs w:val="22"/>
        </w:rPr>
        <w:t>S</w:t>
      </w:r>
      <w:r w:rsidRPr="003E6BBC">
        <w:rPr>
          <w:sz w:val="22"/>
          <w:szCs w:val="22"/>
        </w:rPr>
        <w:t xml:space="preserve">ession. </w:t>
      </w:r>
    </w:p>
    <w:p w:rsidR="001E2BDE" w:rsidRPr="003E6BBC" w:rsidRDefault="001E2BDE" w:rsidP="003E6BBC">
      <w:pPr>
        <w:autoSpaceDE w:val="0"/>
        <w:autoSpaceDN w:val="0"/>
        <w:adjustRightInd w:val="0"/>
        <w:snapToGrid w:val="0"/>
        <w:ind w:left="720"/>
        <w:jc w:val="both"/>
        <w:rPr>
          <w:sz w:val="22"/>
          <w:szCs w:val="22"/>
        </w:rPr>
      </w:pPr>
    </w:p>
    <w:p w:rsidR="001E2BDE" w:rsidRPr="003E6BBC" w:rsidRDefault="001E2BDE" w:rsidP="003E6BBC">
      <w:pPr>
        <w:autoSpaceDE w:val="0"/>
        <w:autoSpaceDN w:val="0"/>
        <w:adjustRightInd w:val="0"/>
        <w:snapToGrid w:val="0"/>
        <w:ind w:left="720"/>
        <w:jc w:val="both"/>
        <w:rPr>
          <w:sz w:val="22"/>
          <w:szCs w:val="22"/>
        </w:rPr>
      </w:pPr>
      <w:r w:rsidRPr="003E6BBC">
        <w:rPr>
          <w:sz w:val="22"/>
          <w:szCs w:val="22"/>
        </w:rPr>
        <w:t xml:space="preserve">Other matters to be discussed under </w:t>
      </w:r>
      <w:r w:rsidR="009D1A88" w:rsidRPr="003E6BBC">
        <w:rPr>
          <w:sz w:val="22"/>
          <w:szCs w:val="22"/>
        </w:rPr>
        <w:t xml:space="preserve">Agenda Item </w:t>
      </w:r>
      <w:r w:rsidR="00BB5AB8" w:rsidRPr="003E6BBC">
        <w:rPr>
          <w:sz w:val="22"/>
          <w:szCs w:val="22"/>
        </w:rPr>
        <w:t>12</w:t>
      </w:r>
      <w:r w:rsidRPr="003E6BBC">
        <w:rPr>
          <w:sz w:val="22"/>
          <w:szCs w:val="22"/>
        </w:rPr>
        <w:t xml:space="preserve"> </w:t>
      </w:r>
      <w:r w:rsidR="00F61926" w:rsidRPr="003E6BBC">
        <w:rPr>
          <w:sz w:val="22"/>
          <w:szCs w:val="22"/>
        </w:rPr>
        <w:t>may</w:t>
      </w:r>
      <w:r w:rsidRPr="003E6BBC">
        <w:rPr>
          <w:sz w:val="22"/>
          <w:szCs w:val="22"/>
        </w:rPr>
        <w:t xml:space="preserve"> be proposed here.</w:t>
      </w:r>
    </w:p>
    <w:p w:rsidR="001E2BDE" w:rsidRPr="003E6BBC" w:rsidRDefault="001E2BDE" w:rsidP="003E6BBC">
      <w:pPr>
        <w:adjustRightInd w:val="0"/>
        <w:snapToGrid w:val="0"/>
        <w:ind w:left="360"/>
        <w:jc w:val="both"/>
        <w:rPr>
          <w:sz w:val="22"/>
          <w:szCs w:val="22"/>
        </w:rPr>
      </w:pPr>
    </w:p>
    <w:p w:rsidR="00A83306" w:rsidRPr="003E6BBC" w:rsidRDefault="00A83306" w:rsidP="003E6BBC">
      <w:pPr>
        <w:numPr>
          <w:ilvl w:val="1"/>
          <w:numId w:val="2"/>
        </w:numPr>
        <w:adjustRightInd w:val="0"/>
        <w:snapToGrid w:val="0"/>
        <w:jc w:val="both"/>
        <w:rPr>
          <w:b/>
          <w:sz w:val="22"/>
          <w:szCs w:val="22"/>
          <w:lang w:val="en-NZ"/>
        </w:rPr>
      </w:pPr>
      <w:r w:rsidRPr="003E6BBC">
        <w:rPr>
          <w:b/>
          <w:sz w:val="22"/>
          <w:szCs w:val="22"/>
          <w:lang w:val="en-NZ"/>
        </w:rPr>
        <w:t>Reporting arrangements</w:t>
      </w:r>
      <w:r w:rsidR="00E93DF0" w:rsidRPr="003E6BBC">
        <w:rPr>
          <w:b/>
          <w:sz w:val="22"/>
          <w:szCs w:val="22"/>
          <w:lang w:val="en-NZ"/>
        </w:rPr>
        <w:t xml:space="preserve"> </w:t>
      </w:r>
    </w:p>
    <w:p w:rsidR="00E93DF0" w:rsidRPr="003E6BBC" w:rsidRDefault="00E93DF0" w:rsidP="003E6BBC">
      <w:pPr>
        <w:adjustRightInd w:val="0"/>
        <w:snapToGrid w:val="0"/>
        <w:ind w:left="360"/>
        <w:jc w:val="both"/>
        <w:rPr>
          <w:sz w:val="22"/>
          <w:szCs w:val="22"/>
          <w:lang w:val="en-NZ"/>
        </w:rPr>
      </w:pPr>
    </w:p>
    <w:p w:rsidR="00F1703E" w:rsidRPr="003E6BBC" w:rsidRDefault="003C0F3B" w:rsidP="003E6BBC">
      <w:pPr>
        <w:adjustRightInd w:val="0"/>
        <w:snapToGrid w:val="0"/>
        <w:ind w:left="720"/>
        <w:jc w:val="both"/>
        <w:rPr>
          <w:sz w:val="22"/>
          <w:szCs w:val="22"/>
          <w:lang w:val="en-NZ"/>
        </w:rPr>
      </w:pPr>
      <w:r w:rsidRPr="003E6BBC">
        <w:rPr>
          <w:sz w:val="22"/>
          <w:szCs w:val="22"/>
          <w:lang w:val="en-NZ"/>
        </w:rPr>
        <w:t>SC13</w:t>
      </w:r>
      <w:r w:rsidR="00620732" w:rsidRPr="003E6BBC">
        <w:rPr>
          <w:sz w:val="22"/>
          <w:szCs w:val="22"/>
          <w:lang w:val="en-NZ"/>
        </w:rPr>
        <w:t xml:space="preserve"> </w:t>
      </w:r>
      <w:r w:rsidR="00F1703E" w:rsidRPr="003E6BBC">
        <w:rPr>
          <w:sz w:val="22"/>
          <w:szCs w:val="22"/>
          <w:lang w:val="en-NZ"/>
        </w:rPr>
        <w:t xml:space="preserve">will </w:t>
      </w:r>
      <w:r w:rsidR="0052628B" w:rsidRPr="003E6BBC">
        <w:rPr>
          <w:rFonts w:eastAsiaTheme="minorEastAsia"/>
          <w:sz w:val="22"/>
          <w:szCs w:val="22"/>
          <w:lang w:val="en-NZ" w:eastAsia="ko-KR"/>
        </w:rPr>
        <w:t>develop</w:t>
      </w:r>
      <w:r w:rsidR="0052628B" w:rsidRPr="003E6BBC">
        <w:rPr>
          <w:sz w:val="22"/>
          <w:szCs w:val="22"/>
          <w:lang w:val="en-NZ"/>
        </w:rPr>
        <w:t xml:space="preserve"> </w:t>
      </w:r>
      <w:r w:rsidR="00F1703E" w:rsidRPr="003E6BBC">
        <w:rPr>
          <w:sz w:val="22"/>
          <w:szCs w:val="22"/>
          <w:lang w:val="en-NZ"/>
        </w:rPr>
        <w:t>a Summary Report</w:t>
      </w:r>
      <w:r w:rsidR="0052628B" w:rsidRPr="003E6BBC">
        <w:rPr>
          <w:rFonts w:eastAsiaTheme="minorEastAsia"/>
          <w:sz w:val="22"/>
          <w:szCs w:val="22"/>
          <w:lang w:val="en-NZ" w:eastAsia="ko-KR"/>
        </w:rPr>
        <w:t xml:space="preserve"> which will be adopted intersessionally with an Executive Summary</w:t>
      </w:r>
      <w:r w:rsidR="00E87E71" w:rsidRPr="003E6BBC">
        <w:rPr>
          <w:sz w:val="22"/>
          <w:szCs w:val="22"/>
          <w:lang w:val="en-NZ"/>
        </w:rPr>
        <w:t>.</w:t>
      </w:r>
      <w:r w:rsidR="00F1703E" w:rsidRPr="003E6BBC">
        <w:rPr>
          <w:sz w:val="22"/>
          <w:szCs w:val="22"/>
          <w:lang w:val="en-NZ"/>
        </w:rPr>
        <w:t xml:space="preserve"> The Executive Summary </w:t>
      </w:r>
      <w:r w:rsidR="005452F6" w:rsidRPr="003E6BBC">
        <w:rPr>
          <w:sz w:val="22"/>
          <w:szCs w:val="22"/>
          <w:lang w:val="en-NZ"/>
        </w:rPr>
        <w:t>will</w:t>
      </w:r>
      <w:r w:rsidR="00F1703E" w:rsidRPr="003E6BBC">
        <w:rPr>
          <w:sz w:val="22"/>
          <w:szCs w:val="22"/>
          <w:lang w:val="en-NZ"/>
        </w:rPr>
        <w:t xml:space="preserve"> include </w:t>
      </w:r>
      <w:r w:rsidR="00F1703E" w:rsidRPr="003E6BBC">
        <w:rPr>
          <w:sz w:val="22"/>
          <w:szCs w:val="22"/>
        </w:rPr>
        <w:t xml:space="preserve">a </w:t>
      </w:r>
      <w:r w:rsidR="003039D1" w:rsidRPr="003E6BBC">
        <w:rPr>
          <w:sz w:val="22"/>
          <w:szCs w:val="22"/>
        </w:rPr>
        <w:t xml:space="preserve">synopsis </w:t>
      </w:r>
      <w:r w:rsidR="00F1703E" w:rsidRPr="003E6BBC">
        <w:rPr>
          <w:sz w:val="22"/>
          <w:szCs w:val="22"/>
        </w:rPr>
        <w:t xml:space="preserve">of </w:t>
      </w:r>
      <w:r w:rsidR="005452F6" w:rsidRPr="003E6BBC">
        <w:rPr>
          <w:sz w:val="22"/>
          <w:szCs w:val="22"/>
        </w:rPr>
        <w:t xml:space="preserve">stock status and management advice and implications, </w:t>
      </w:r>
      <w:r w:rsidR="00F1703E" w:rsidRPr="003E6BBC">
        <w:rPr>
          <w:sz w:val="22"/>
          <w:szCs w:val="22"/>
        </w:rPr>
        <w:t xml:space="preserve">research plans, findings or conclusions on the stock status, reports and recommendations as directed by the Commission or at the initiative of the </w:t>
      </w:r>
      <w:r w:rsidR="00DA468B" w:rsidRPr="003E6BBC">
        <w:rPr>
          <w:sz w:val="22"/>
          <w:szCs w:val="22"/>
        </w:rPr>
        <w:t>SC</w:t>
      </w:r>
      <w:r w:rsidR="008661F2" w:rsidRPr="003E6BBC">
        <w:rPr>
          <w:sz w:val="22"/>
          <w:szCs w:val="22"/>
        </w:rPr>
        <w:t xml:space="preserve"> (</w:t>
      </w:r>
      <w:r w:rsidR="00205705" w:rsidRPr="003E6BBC">
        <w:rPr>
          <w:rFonts w:eastAsiaTheme="minorEastAsia"/>
          <w:sz w:val="22"/>
          <w:szCs w:val="22"/>
          <w:lang w:eastAsia="ko-KR"/>
        </w:rPr>
        <w:t>Paragraph</w:t>
      </w:r>
      <w:r w:rsidR="00205705" w:rsidRPr="003E6BBC">
        <w:rPr>
          <w:sz w:val="22"/>
          <w:szCs w:val="22"/>
        </w:rPr>
        <w:t xml:space="preserve"> </w:t>
      </w:r>
      <w:r w:rsidR="00F1703E" w:rsidRPr="003E6BBC">
        <w:rPr>
          <w:sz w:val="22"/>
          <w:szCs w:val="22"/>
        </w:rPr>
        <w:t>2, Article 12 of the Convention).</w:t>
      </w:r>
    </w:p>
    <w:p w:rsidR="00F1703E" w:rsidRPr="003E6BBC" w:rsidRDefault="00F1703E" w:rsidP="003E6BBC">
      <w:pPr>
        <w:adjustRightInd w:val="0"/>
        <w:snapToGrid w:val="0"/>
        <w:ind w:left="720"/>
        <w:jc w:val="both"/>
        <w:rPr>
          <w:sz w:val="22"/>
          <w:szCs w:val="22"/>
          <w:lang w:val="en-NZ"/>
        </w:rPr>
      </w:pPr>
    </w:p>
    <w:p w:rsidR="00F1703E" w:rsidRPr="003E6BBC" w:rsidRDefault="001F13C6" w:rsidP="003E6BBC">
      <w:pPr>
        <w:adjustRightInd w:val="0"/>
        <w:snapToGrid w:val="0"/>
        <w:ind w:left="720"/>
        <w:jc w:val="both"/>
        <w:rPr>
          <w:rFonts w:eastAsiaTheme="minorEastAsia"/>
          <w:sz w:val="22"/>
          <w:szCs w:val="22"/>
          <w:lang w:val="en-NZ" w:eastAsia="ko-KR"/>
        </w:rPr>
      </w:pPr>
      <w:r w:rsidRPr="003E6BBC">
        <w:rPr>
          <w:sz w:val="22"/>
          <w:szCs w:val="22"/>
          <w:lang w:val="en-NZ"/>
        </w:rPr>
        <w:t xml:space="preserve">The WCPFC </w:t>
      </w:r>
      <w:r w:rsidR="0031694F" w:rsidRPr="003E6BBC">
        <w:rPr>
          <w:sz w:val="22"/>
          <w:szCs w:val="22"/>
          <w:lang w:val="en-NZ"/>
        </w:rPr>
        <w:t>Secretariat</w:t>
      </w:r>
      <w:r w:rsidR="009A2768" w:rsidRPr="003E6BBC">
        <w:rPr>
          <w:sz w:val="22"/>
          <w:szCs w:val="22"/>
          <w:lang w:val="en-NZ"/>
        </w:rPr>
        <w:t xml:space="preserve"> </w:t>
      </w:r>
      <w:r w:rsidR="00F871B7" w:rsidRPr="003E6BBC">
        <w:rPr>
          <w:rFonts w:eastAsiaTheme="minorEastAsia"/>
          <w:sz w:val="22"/>
          <w:szCs w:val="22"/>
          <w:lang w:val="en-NZ" w:eastAsia="ko-KR"/>
        </w:rPr>
        <w:t>will hire</w:t>
      </w:r>
      <w:r w:rsidR="00166C6C" w:rsidRPr="003E6BBC">
        <w:rPr>
          <w:sz w:val="22"/>
          <w:szCs w:val="22"/>
          <w:lang w:val="en-NZ"/>
        </w:rPr>
        <w:t xml:space="preserve"> a </w:t>
      </w:r>
      <w:r w:rsidR="00F871B7" w:rsidRPr="003E6BBC">
        <w:rPr>
          <w:rFonts w:eastAsiaTheme="minorEastAsia"/>
          <w:sz w:val="22"/>
          <w:szCs w:val="22"/>
          <w:lang w:val="en-NZ" w:eastAsia="ko-KR"/>
        </w:rPr>
        <w:t xml:space="preserve">lead </w:t>
      </w:r>
      <w:r w:rsidR="00F1703E" w:rsidRPr="003E6BBC">
        <w:rPr>
          <w:sz w:val="22"/>
          <w:szCs w:val="22"/>
          <w:lang w:val="en-NZ"/>
        </w:rPr>
        <w:t>rapporteur</w:t>
      </w:r>
      <w:r w:rsidR="00621BBE" w:rsidRPr="003E6BBC">
        <w:rPr>
          <w:rFonts w:eastAsiaTheme="minorEastAsia"/>
          <w:sz w:val="22"/>
          <w:szCs w:val="22"/>
          <w:lang w:val="en-NZ" w:eastAsia="ko-KR"/>
        </w:rPr>
        <w:t xml:space="preserve"> </w:t>
      </w:r>
      <w:r w:rsidR="00513EA2" w:rsidRPr="003E6BBC">
        <w:rPr>
          <w:rFonts w:eastAsiaTheme="minorEastAsia"/>
          <w:sz w:val="22"/>
          <w:szCs w:val="22"/>
          <w:lang w:val="en-NZ" w:eastAsia="ko-KR"/>
        </w:rPr>
        <w:t>to produce a draft summary report</w:t>
      </w:r>
      <w:r w:rsidR="0081342E" w:rsidRPr="003E6BBC">
        <w:rPr>
          <w:sz w:val="22"/>
          <w:szCs w:val="22"/>
          <w:lang w:val="en-NZ"/>
        </w:rPr>
        <w:t xml:space="preserve">, and </w:t>
      </w:r>
      <w:r w:rsidR="007254DD" w:rsidRPr="003E6BBC">
        <w:rPr>
          <w:sz w:val="22"/>
          <w:szCs w:val="22"/>
          <w:lang w:val="en-NZ"/>
        </w:rPr>
        <w:t xml:space="preserve">the </w:t>
      </w:r>
      <w:r w:rsidR="00F871B7" w:rsidRPr="003E6BBC">
        <w:rPr>
          <w:rFonts w:eastAsiaTheme="minorEastAsia"/>
          <w:sz w:val="22"/>
          <w:szCs w:val="22"/>
          <w:lang w:val="en-NZ" w:eastAsia="ko-KR"/>
        </w:rPr>
        <w:t xml:space="preserve">theme conveners </w:t>
      </w:r>
      <w:r w:rsidR="007A6009" w:rsidRPr="003E6BBC">
        <w:rPr>
          <w:sz w:val="22"/>
          <w:szCs w:val="22"/>
          <w:lang w:val="en-NZ"/>
        </w:rPr>
        <w:t xml:space="preserve">will </w:t>
      </w:r>
      <w:r w:rsidR="00F871B7" w:rsidRPr="003E6BBC">
        <w:rPr>
          <w:rFonts w:eastAsiaTheme="minorEastAsia"/>
          <w:sz w:val="22"/>
          <w:szCs w:val="22"/>
          <w:lang w:val="en-NZ" w:eastAsia="ko-KR"/>
        </w:rPr>
        <w:t>arrange</w:t>
      </w:r>
      <w:r w:rsidR="007A6009" w:rsidRPr="003E6BBC">
        <w:rPr>
          <w:sz w:val="22"/>
          <w:szCs w:val="22"/>
          <w:lang w:val="en-NZ"/>
        </w:rPr>
        <w:t xml:space="preserve"> </w:t>
      </w:r>
      <w:r w:rsidR="00513EA2" w:rsidRPr="003E6BBC">
        <w:rPr>
          <w:rFonts w:eastAsia="바탕"/>
          <w:sz w:val="22"/>
          <w:szCs w:val="22"/>
          <w:lang w:val="en-NZ" w:eastAsia="ko-KR"/>
        </w:rPr>
        <w:t xml:space="preserve">their </w:t>
      </w:r>
      <w:r w:rsidR="00044AC8" w:rsidRPr="003E6BBC">
        <w:rPr>
          <w:rFonts w:eastAsia="바탕"/>
          <w:sz w:val="22"/>
          <w:szCs w:val="22"/>
          <w:lang w:val="en-NZ" w:eastAsia="ko-KR"/>
        </w:rPr>
        <w:t xml:space="preserve">own </w:t>
      </w:r>
      <w:r w:rsidR="00F1703E" w:rsidRPr="003E6BBC">
        <w:rPr>
          <w:sz w:val="22"/>
          <w:szCs w:val="22"/>
          <w:lang w:val="en-NZ"/>
        </w:rPr>
        <w:t>support rapporteurs</w:t>
      </w:r>
      <w:r w:rsidR="00044AC8" w:rsidRPr="003E6BBC">
        <w:rPr>
          <w:rFonts w:eastAsiaTheme="minorEastAsia"/>
          <w:sz w:val="22"/>
          <w:szCs w:val="22"/>
          <w:lang w:val="en-NZ" w:eastAsia="ko-KR"/>
        </w:rPr>
        <w:t xml:space="preserve"> as required</w:t>
      </w:r>
      <w:r w:rsidR="00F871B7" w:rsidRPr="003E6BBC">
        <w:rPr>
          <w:rFonts w:eastAsiaTheme="minorEastAsia"/>
          <w:sz w:val="22"/>
          <w:szCs w:val="22"/>
          <w:lang w:val="en-NZ" w:eastAsia="ko-KR"/>
        </w:rPr>
        <w:t>.</w:t>
      </w:r>
      <w:r w:rsidR="00F1703E" w:rsidRPr="003E6BBC">
        <w:rPr>
          <w:sz w:val="22"/>
          <w:szCs w:val="22"/>
          <w:lang w:val="en-NZ"/>
        </w:rPr>
        <w:t xml:space="preserve"> </w:t>
      </w:r>
    </w:p>
    <w:p w:rsidR="007254DD" w:rsidRPr="003E6BBC" w:rsidRDefault="007254DD" w:rsidP="003E6BBC">
      <w:pPr>
        <w:adjustRightInd w:val="0"/>
        <w:snapToGrid w:val="0"/>
        <w:ind w:left="720"/>
        <w:jc w:val="both"/>
        <w:rPr>
          <w:sz w:val="22"/>
          <w:szCs w:val="22"/>
          <w:lang w:val="en-NZ"/>
        </w:rPr>
      </w:pPr>
    </w:p>
    <w:p w:rsidR="00A83306" w:rsidRPr="003E6BBC" w:rsidRDefault="00A83306" w:rsidP="003E6BBC">
      <w:pPr>
        <w:numPr>
          <w:ilvl w:val="1"/>
          <w:numId w:val="2"/>
        </w:numPr>
        <w:adjustRightInd w:val="0"/>
        <w:snapToGrid w:val="0"/>
        <w:jc w:val="both"/>
        <w:rPr>
          <w:b/>
          <w:sz w:val="22"/>
          <w:szCs w:val="22"/>
          <w:lang w:val="en-NZ"/>
        </w:rPr>
      </w:pPr>
      <w:r w:rsidRPr="003E6BBC">
        <w:rPr>
          <w:b/>
          <w:sz w:val="22"/>
          <w:szCs w:val="22"/>
          <w:lang w:val="en-NZ"/>
        </w:rPr>
        <w:t>Intersessional activities of the Scientific Committee</w:t>
      </w:r>
      <w:r w:rsidR="00993582" w:rsidRPr="003E6BBC">
        <w:rPr>
          <w:b/>
          <w:sz w:val="22"/>
          <w:szCs w:val="22"/>
          <w:lang w:val="en-NZ"/>
        </w:rPr>
        <w:t xml:space="preserve"> </w:t>
      </w:r>
    </w:p>
    <w:p w:rsidR="00993582" w:rsidRPr="003E6BBC" w:rsidRDefault="00993582" w:rsidP="003E6BBC">
      <w:pPr>
        <w:adjustRightInd w:val="0"/>
        <w:snapToGrid w:val="0"/>
        <w:ind w:left="360"/>
        <w:jc w:val="both"/>
        <w:rPr>
          <w:sz w:val="22"/>
          <w:szCs w:val="22"/>
          <w:lang w:val="en-NZ"/>
        </w:rPr>
      </w:pPr>
    </w:p>
    <w:p w:rsidR="00993582" w:rsidRPr="003E6BBC" w:rsidRDefault="00993582" w:rsidP="003E6BBC">
      <w:pPr>
        <w:adjustRightInd w:val="0"/>
        <w:snapToGrid w:val="0"/>
        <w:ind w:left="720"/>
        <w:jc w:val="both"/>
        <w:rPr>
          <w:rFonts w:eastAsia="바탕"/>
          <w:b/>
          <w:bCs/>
          <w:sz w:val="22"/>
          <w:szCs w:val="22"/>
          <w:lang w:val="en-NZ" w:eastAsia="ko-KR"/>
        </w:rPr>
      </w:pPr>
      <w:r w:rsidRPr="003E6BBC">
        <w:rPr>
          <w:rFonts w:eastAsia="바탕"/>
          <w:sz w:val="22"/>
          <w:szCs w:val="22"/>
          <w:lang w:val="en-NZ" w:eastAsia="ko-KR"/>
        </w:rPr>
        <w:t>The Chair</w:t>
      </w:r>
      <w:r w:rsidR="00E16B90" w:rsidRPr="003E6BBC">
        <w:rPr>
          <w:rFonts w:eastAsia="바탕"/>
          <w:sz w:val="22"/>
          <w:szCs w:val="22"/>
          <w:lang w:val="en-NZ" w:eastAsia="ko-KR"/>
        </w:rPr>
        <w:t>, with support from the Secretariat,</w:t>
      </w:r>
      <w:r w:rsidRPr="003E6BBC">
        <w:rPr>
          <w:rFonts w:eastAsia="바탕"/>
          <w:sz w:val="22"/>
          <w:szCs w:val="22"/>
          <w:lang w:val="en-NZ" w:eastAsia="ko-KR"/>
        </w:rPr>
        <w:t xml:space="preserve"> will report on intersessional activities of the </w:t>
      </w:r>
      <w:r w:rsidR="00DA468B" w:rsidRPr="003E6BBC">
        <w:rPr>
          <w:rFonts w:eastAsia="바탕"/>
          <w:sz w:val="22"/>
          <w:szCs w:val="22"/>
          <w:lang w:val="en-NZ" w:eastAsia="ko-KR"/>
        </w:rPr>
        <w:t>SC</w:t>
      </w:r>
      <w:r w:rsidRPr="003E6BBC">
        <w:rPr>
          <w:rFonts w:eastAsia="바탕"/>
          <w:sz w:val="22"/>
          <w:szCs w:val="22"/>
          <w:lang w:val="en-NZ" w:eastAsia="ko-KR"/>
        </w:rPr>
        <w:t xml:space="preserve">. </w:t>
      </w:r>
    </w:p>
    <w:p w:rsidR="00A83306" w:rsidRPr="003E6BBC" w:rsidRDefault="00A83306" w:rsidP="003E6BBC">
      <w:pPr>
        <w:adjustRightInd w:val="0"/>
        <w:snapToGrid w:val="0"/>
        <w:jc w:val="both"/>
        <w:rPr>
          <w:rFonts w:eastAsiaTheme="minorEastAsia"/>
          <w:sz w:val="22"/>
          <w:szCs w:val="22"/>
          <w:lang w:val="en-NZ" w:eastAsia="ko-KR"/>
        </w:rPr>
      </w:pPr>
    </w:p>
    <w:p w:rsidR="00F277C0" w:rsidRPr="003E6BBC" w:rsidRDefault="00F277C0" w:rsidP="003E6BBC">
      <w:pPr>
        <w:adjustRightInd w:val="0"/>
        <w:snapToGrid w:val="0"/>
        <w:jc w:val="both"/>
        <w:rPr>
          <w:rFonts w:eastAsiaTheme="minorEastAsia"/>
          <w:sz w:val="22"/>
          <w:szCs w:val="22"/>
          <w:lang w:val="en-NZ" w:eastAsia="ko-KR"/>
        </w:rPr>
      </w:pPr>
    </w:p>
    <w:p w:rsidR="00A83306" w:rsidRPr="003E6BBC" w:rsidRDefault="00A83306" w:rsidP="003E6BBC">
      <w:pPr>
        <w:numPr>
          <w:ilvl w:val="0"/>
          <w:numId w:val="1"/>
        </w:numPr>
        <w:adjustRightInd w:val="0"/>
        <w:snapToGrid w:val="0"/>
        <w:jc w:val="both"/>
        <w:rPr>
          <w:b/>
          <w:sz w:val="22"/>
          <w:szCs w:val="22"/>
          <w:lang w:val="en-NZ"/>
        </w:rPr>
      </w:pPr>
      <w:r w:rsidRPr="003E6BBC">
        <w:rPr>
          <w:b/>
          <w:sz w:val="22"/>
          <w:szCs w:val="22"/>
          <w:lang w:val="en-NZ"/>
        </w:rPr>
        <w:t>REVIEW OF FISHERIES</w:t>
      </w:r>
    </w:p>
    <w:p w:rsidR="00A83306" w:rsidRPr="003E6BBC" w:rsidRDefault="00A83306" w:rsidP="003E6BBC">
      <w:pPr>
        <w:adjustRightInd w:val="0"/>
        <w:snapToGrid w:val="0"/>
        <w:jc w:val="both"/>
        <w:rPr>
          <w:sz w:val="22"/>
          <w:szCs w:val="22"/>
          <w:lang w:val="en-NZ"/>
        </w:rPr>
      </w:pPr>
    </w:p>
    <w:p w:rsidR="00A83306" w:rsidRPr="003E6BBC" w:rsidRDefault="00A83306" w:rsidP="003E6BBC">
      <w:pPr>
        <w:numPr>
          <w:ilvl w:val="1"/>
          <w:numId w:val="3"/>
        </w:numPr>
        <w:adjustRightInd w:val="0"/>
        <w:snapToGrid w:val="0"/>
        <w:jc w:val="both"/>
        <w:rPr>
          <w:b/>
          <w:sz w:val="22"/>
          <w:szCs w:val="22"/>
          <w:lang w:val="en-NZ"/>
        </w:rPr>
      </w:pPr>
      <w:r w:rsidRPr="003E6BBC">
        <w:rPr>
          <w:b/>
          <w:sz w:val="22"/>
          <w:szCs w:val="22"/>
          <w:lang w:val="en-NZ"/>
        </w:rPr>
        <w:t>Overview of Western and Central Pacific Ocean (WCPO) fisheries</w:t>
      </w:r>
      <w:r w:rsidR="00EC2690" w:rsidRPr="003E6BBC">
        <w:rPr>
          <w:b/>
          <w:sz w:val="22"/>
          <w:szCs w:val="22"/>
          <w:lang w:val="en-NZ"/>
        </w:rPr>
        <w:t xml:space="preserve"> </w:t>
      </w:r>
      <w:r w:rsidRPr="003E6BBC">
        <w:rPr>
          <w:b/>
          <w:sz w:val="22"/>
          <w:szCs w:val="22"/>
          <w:lang w:val="en-NZ"/>
        </w:rPr>
        <w:t xml:space="preserve"> </w:t>
      </w:r>
    </w:p>
    <w:p w:rsidR="001F33F2" w:rsidRPr="003E6BBC" w:rsidRDefault="001F33F2" w:rsidP="003E6BBC">
      <w:pPr>
        <w:adjustRightInd w:val="0"/>
        <w:snapToGrid w:val="0"/>
        <w:ind w:left="720"/>
        <w:jc w:val="both"/>
        <w:rPr>
          <w:sz w:val="22"/>
          <w:szCs w:val="22"/>
          <w:lang w:val="en-NZ"/>
        </w:rPr>
      </w:pPr>
    </w:p>
    <w:p w:rsidR="001F33F2" w:rsidRPr="003E6BBC" w:rsidRDefault="001A3185" w:rsidP="003E6BBC">
      <w:pPr>
        <w:autoSpaceDE w:val="0"/>
        <w:autoSpaceDN w:val="0"/>
        <w:adjustRightInd w:val="0"/>
        <w:snapToGrid w:val="0"/>
        <w:ind w:left="720"/>
        <w:jc w:val="both"/>
        <w:rPr>
          <w:rFonts w:eastAsia="바탕"/>
          <w:sz w:val="22"/>
          <w:szCs w:val="22"/>
          <w:lang w:val="en-NZ" w:eastAsia="ko-KR"/>
        </w:rPr>
      </w:pPr>
      <w:r w:rsidRPr="003E6BBC">
        <w:rPr>
          <w:sz w:val="22"/>
          <w:szCs w:val="22"/>
          <w:lang w:val="en-NZ"/>
        </w:rPr>
        <w:t xml:space="preserve">The </w:t>
      </w:r>
      <w:r w:rsidR="004A0E13" w:rsidRPr="003E6BBC">
        <w:rPr>
          <w:rFonts w:eastAsiaTheme="minorEastAsia"/>
          <w:sz w:val="22"/>
          <w:szCs w:val="22"/>
          <w:lang w:val="en-NZ" w:eastAsia="ko-KR"/>
        </w:rPr>
        <w:t>Pacific Community – Oceanic Fisheries Programme (</w:t>
      </w:r>
      <w:r w:rsidRPr="003E6BBC">
        <w:rPr>
          <w:sz w:val="22"/>
          <w:szCs w:val="22"/>
          <w:lang w:val="en-NZ"/>
        </w:rPr>
        <w:t>SPC-OFP</w:t>
      </w:r>
      <w:r w:rsidR="004A0E13" w:rsidRPr="003E6BBC">
        <w:rPr>
          <w:rFonts w:eastAsiaTheme="minorEastAsia"/>
          <w:sz w:val="22"/>
          <w:szCs w:val="22"/>
          <w:lang w:val="en-NZ" w:eastAsia="ko-KR"/>
        </w:rPr>
        <w:t>)</w:t>
      </w:r>
      <w:r w:rsidRPr="003E6BBC">
        <w:rPr>
          <w:sz w:val="22"/>
          <w:szCs w:val="22"/>
          <w:lang w:val="en-NZ"/>
        </w:rPr>
        <w:t xml:space="preserve"> </w:t>
      </w:r>
      <w:r w:rsidR="00E97B4D" w:rsidRPr="003E6BBC">
        <w:rPr>
          <w:sz w:val="22"/>
          <w:szCs w:val="22"/>
          <w:lang w:val="en-NZ"/>
        </w:rPr>
        <w:t xml:space="preserve">and </w:t>
      </w:r>
      <w:r w:rsidR="004A0E13" w:rsidRPr="003E6BBC">
        <w:rPr>
          <w:rFonts w:eastAsiaTheme="minorEastAsia"/>
          <w:sz w:val="22"/>
          <w:szCs w:val="22"/>
          <w:lang w:val="en-NZ" w:eastAsia="ko-KR"/>
        </w:rPr>
        <w:t>the Pacific Islands Forum Fisheries Agency (</w:t>
      </w:r>
      <w:r w:rsidR="00E97B4D" w:rsidRPr="003E6BBC">
        <w:rPr>
          <w:sz w:val="22"/>
          <w:szCs w:val="22"/>
          <w:lang w:val="en-NZ"/>
        </w:rPr>
        <w:t>FFA</w:t>
      </w:r>
      <w:r w:rsidR="004A0E13" w:rsidRPr="003E6BBC">
        <w:rPr>
          <w:rFonts w:eastAsiaTheme="minorEastAsia"/>
          <w:sz w:val="22"/>
          <w:szCs w:val="22"/>
          <w:lang w:val="en-NZ" w:eastAsia="ko-KR"/>
        </w:rPr>
        <w:t>)</w:t>
      </w:r>
      <w:r w:rsidR="00E97B4D" w:rsidRPr="003E6BBC">
        <w:rPr>
          <w:sz w:val="22"/>
          <w:szCs w:val="22"/>
          <w:lang w:val="en-NZ"/>
        </w:rPr>
        <w:t xml:space="preserve"> </w:t>
      </w:r>
      <w:r w:rsidRPr="003E6BBC">
        <w:rPr>
          <w:sz w:val="22"/>
          <w:szCs w:val="22"/>
          <w:lang w:val="en-NZ"/>
        </w:rPr>
        <w:t xml:space="preserve">will </w:t>
      </w:r>
      <w:r w:rsidR="00B45B76" w:rsidRPr="003E6BBC">
        <w:rPr>
          <w:sz w:val="22"/>
          <w:szCs w:val="22"/>
          <w:lang w:val="en-NZ"/>
        </w:rPr>
        <w:t xml:space="preserve">present </w:t>
      </w:r>
      <w:r w:rsidR="00E97B4D" w:rsidRPr="003E6BBC">
        <w:rPr>
          <w:sz w:val="22"/>
          <w:szCs w:val="22"/>
          <w:lang w:val="en-NZ"/>
        </w:rPr>
        <w:t xml:space="preserve">an overview of the WCPO </w:t>
      </w:r>
      <w:r w:rsidR="009C28D4" w:rsidRPr="003E6BBC">
        <w:rPr>
          <w:sz w:val="22"/>
          <w:szCs w:val="22"/>
          <w:lang w:val="en-NZ"/>
        </w:rPr>
        <w:t xml:space="preserve">key </w:t>
      </w:r>
      <w:r w:rsidR="001F33F2" w:rsidRPr="003E6BBC">
        <w:rPr>
          <w:sz w:val="22"/>
          <w:szCs w:val="22"/>
          <w:lang w:val="en-NZ"/>
        </w:rPr>
        <w:t>fisheries</w:t>
      </w:r>
      <w:r w:rsidR="00E97B4D" w:rsidRPr="003E6BBC">
        <w:rPr>
          <w:sz w:val="22"/>
          <w:szCs w:val="22"/>
          <w:lang w:val="en-NZ"/>
        </w:rPr>
        <w:t>, including billfish</w:t>
      </w:r>
      <w:r w:rsidR="009F0CE8" w:rsidRPr="003E6BBC">
        <w:rPr>
          <w:sz w:val="22"/>
          <w:szCs w:val="22"/>
          <w:lang w:val="en-NZ"/>
        </w:rPr>
        <w:t xml:space="preserve"> and trends in purse seine fishery capacity</w:t>
      </w:r>
      <w:r w:rsidR="00E97B4D" w:rsidRPr="003E6BBC">
        <w:rPr>
          <w:sz w:val="22"/>
          <w:szCs w:val="22"/>
          <w:lang w:val="en-NZ"/>
        </w:rPr>
        <w:t>.</w:t>
      </w:r>
      <w:r w:rsidR="001F33F2" w:rsidRPr="003E6BBC">
        <w:rPr>
          <w:sz w:val="22"/>
          <w:szCs w:val="22"/>
          <w:lang w:val="en-NZ"/>
        </w:rPr>
        <w:t xml:space="preserve"> </w:t>
      </w:r>
      <w:r w:rsidR="003C0F3B" w:rsidRPr="003E6BBC">
        <w:rPr>
          <w:rFonts w:eastAsia="바탕"/>
          <w:sz w:val="22"/>
          <w:szCs w:val="22"/>
          <w:lang w:val="en-NZ" w:eastAsia="ko-KR"/>
        </w:rPr>
        <w:t>SC13</w:t>
      </w:r>
      <w:r w:rsidR="00620732" w:rsidRPr="003E6BBC">
        <w:rPr>
          <w:rFonts w:eastAsia="바탕"/>
          <w:sz w:val="22"/>
          <w:szCs w:val="22"/>
          <w:lang w:val="en-NZ" w:eastAsia="ko-KR"/>
        </w:rPr>
        <w:t xml:space="preserve"> </w:t>
      </w:r>
      <w:r w:rsidR="001F33F2" w:rsidRPr="003E6BBC">
        <w:rPr>
          <w:sz w:val="22"/>
          <w:szCs w:val="22"/>
          <w:lang w:val="en-NZ"/>
        </w:rPr>
        <w:t xml:space="preserve">will be invited to </w:t>
      </w:r>
      <w:r w:rsidR="00E16B90" w:rsidRPr="003E6BBC">
        <w:rPr>
          <w:sz w:val="22"/>
          <w:szCs w:val="22"/>
          <w:lang w:val="en-NZ"/>
        </w:rPr>
        <w:t xml:space="preserve">provide supplementary information, </w:t>
      </w:r>
      <w:r w:rsidR="001F33F2" w:rsidRPr="003E6BBC">
        <w:rPr>
          <w:sz w:val="22"/>
          <w:szCs w:val="22"/>
          <w:lang w:val="en-NZ"/>
        </w:rPr>
        <w:t xml:space="preserve">ask questions and provide comments. </w:t>
      </w:r>
    </w:p>
    <w:p w:rsidR="009F0CE8" w:rsidRPr="003E6BBC" w:rsidRDefault="009F0CE8" w:rsidP="003E6BBC">
      <w:pPr>
        <w:adjustRightInd w:val="0"/>
        <w:snapToGrid w:val="0"/>
        <w:ind w:left="720"/>
        <w:jc w:val="both"/>
        <w:rPr>
          <w:sz w:val="22"/>
          <w:szCs w:val="22"/>
          <w:lang w:val="en-NZ"/>
        </w:rPr>
      </w:pPr>
    </w:p>
    <w:p w:rsidR="00A83306" w:rsidRPr="003E6BBC" w:rsidRDefault="00A83306" w:rsidP="003E6BBC">
      <w:pPr>
        <w:numPr>
          <w:ilvl w:val="1"/>
          <w:numId w:val="3"/>
        </w:numPr>
        <w:adjustRightInd w:val="0"/>
        <w:snapToGrid w:val="0"/>
        <w:jc w:val="both"/>
        <w:rPr>
          <w:b/>
          <w:sz w:val="22"/>
          <w:szCs w:val="22"/>
          <w:lang w:val="en-NZ"/>
        </w:rPr>
      </w:pPr>
      <w:r w:rsidRPr="003E6BBC">
        <w:rPr>
          <w:b/>
          <w:sz w:val="22"/>
          <w:szCs w:val="22"/>
          <w:lang w:val="en-NZ"/>
        </w:rPr>
        <w:t xml:space="preserve">Overview of Eastern Pacific Ocean (EPO) fisheries </w:t>
      </w:r>
    </w:p>
    <w:p w:rsidR="001F33F2" w:rsidRPr="003E6BBC" w:rsidRDefault="001F33F2" w:rsidP="003E6BBC">
      <w:pPr>
        <w:adjustRightInd w:val="0"/>
        <w:snapToGrid w:val="0"/>
        <w:ind w:left="720"/>
        <w:jc w:val="both"/>
        <w:rPr>
          <w:sz w:val="22"/>
          <w:szCs w:val="22"/>
          <w:lang w:val="en-NZ"/>
        </w:rPr>
      </w:pPr>
    </w:p>
    <w:p w:rsidR="001F33F2" w:rsidRPr="003E6BBC" w:rsidRDefault="001A3185" w:rsidP="003E6BBC">
      <w:pPr>
        <w:adjustRightInd w:val="0"/>
        <w:snapToGrid w:val="0"/>
        <w:ind w:left="720"/>
        <w:jc w:val="both"/>
        <w:rPr>
          <w:sz w:val="22"/>
          <w:szCs w:val="22"/>
          <w:lang w:val="en-NZ"/>
        </w:rPr>
      </w:pPr>
      <w:r w:rsidRPr="003E6BBC">
        <w:rPr>
          <w:sz w:val="22"/>
          <w:szCs w:val="22"/>
          <w:lang w:val="en-NZ"/>
        </w:rPr>
        <w:t xml:space="preserve">The </w:t>
      </w:r>
      <w:r w:rsidR="00F871B7" w:rsidRPr="003E6BBC">
        <w:rPr>
          <w:rFonts w:eastAsiaTheme="minorEastAsia"/>
          <w:sz w:val="22"/>
          <w:szCs w:val="22"/>
          <w:lang w:val="en-NZ" w:eastAsia="ko-KR"/>
        </w:rPr>
        <w:t>Inter-American Tropical Tuna Commission (</w:t>
      </w:r>
      <w:r w:rsidRPr="003E6BBC">
        <w:rPr>
          <w:sz w:val="22"/>
          <w:szCs w:val="22"/>
          <w:lang w:val="en-NZ"/>
        </w:rPr>
        <w:t>IATTC</w:t>
      </w:r>
      <w:r w:rsidR="00F871B7" w:rsidRPr="003E6BBC">
        <w:rPr>
          <w:rFonts w:eastAsiaTheme="minorEastAsia"/>
          <w:sz w:val="22"/>
          <w:szCs w:val="22"/>
          <w:lang w:val="en-NZ" w:eastAsia="ko-KR"/>
        </w:rPr>
        <w:t>)</w:t>
      </w:r>
      <w:r w:rsidRPr="003E6BBC">
        <w:rPr>
          <w:sz w:val="22"/>
          <w:szCs w:val="22"/>
          <w:lang w:val="en-NZ"/>
        </w:rPr>
        <w:t xml:space="preserve"> will present </w:t>
      </w:r>
      <w:r w:rsidR="002D2D3F" w:rsidRPr="003E6BBC">
        <w:rPr>
          <w:sz w:val="22"/>
          <w:szCs w:val="22"/>
          <w:lang w:val="en-NZ"/>
        </w:rPr>
        <w:t xml:space="preserve">an overview of the </w:t>
      </w:r>
      <w:r w:rsidR="001F33F2" w:rsidRPr="003E6BBC">
        <w:rPr>
          <w:sz w:val="22"/>
          <w:szCs w:val="22"/>
          <w:lang w:val="en-NZ"/>
        </w:rPr>
        <w:t xml:space="preserve">fisheries </w:t>
      </w:r>
      <w:r w:rsidR="001F33F2" w:rsidRPr="003E6BBC">
        <w:rPr>
          <w:rFonts w:eastAsia="바탕"/>
          <w:sz w:val="22"/>
          <w:szCs w:val="22"/>
          <w:lang w:val="en-NZ" w:eastAsia="ko-KR"/>
        </w:rPr>
        <w:t xml:space="preserve">for highly migratory species </w:t>
      </w:r>
      <w:r w:rsidR="001F33F2" w:rsidRPr="003E6BBC">
        <w:rPr>
          <w:sz w:val="22"/>
          <w:szCs w:val="22"/>
          <w:lang w:val="en-NZ"/>
        </w:rPr>
        <w:t xml:space="preserve">in the </w:t>
      </w:r>
      <w:r w:rsidR="001F33F2" w:rsidRPr="003E6BBC">
        <w:rPr>
          <w:rFonts w:eastAsia="바탕"/>
          <w:sz w:val="22"/>
          <w:szCs w:val="22"/>
          <w:lang w:val="en-NZ" w:eastAsia="ko-KR"/>
        </w:rPr>
        <w:t xml:space="preserve">EPO </w:t>
      </w:r>
      <w:r w:rsidR="001F33F2" w:rsidRPr="003E6BBC">
        <w:rPr>
          <w:sz w:val="22"/>
          <w:szCs w:val="22"/>
          <w:lang w:val="en-NZ"/>
        </w:rPr>
        <w:t xml:space="preserve">region. </w:t>
      </w:r>
      <w:r w:rsidR="00427C82" w:rsidRPr="003E6BBC">
        <w:rPr>
          <w:rFonts w:eastAsia="바탕"/>
          <w:sz w:val="22"/>
          <w:szCs w:val="22"/>
          <w:lang w:val="en-NZ" w:eastAsia="ko-KR"/>
        </w:rPr>
        <w:t>SC13</w:t>
      </w:r>
      <w:r w:rsidR="00620732" w:rsidRPr="003E6BBC">
        <w:rPr>
          <w:rFonts w:eastAsia="바탕"/>
          <w:sz w:val="22"/>
          <w:szCs w:val="22"/>
          <w:lang w:val="en-NZ" w:eastAsia="ko-KR"/>
        </w:rPr>
        <w:t xml:space="preserve"> </w:t>
      </w:r>
      <w:r w:rsidR="001F33F2" w:rsidRPr="003E6BBC">
        <w:rPr>
          <w:sz w:val="22"/>
          <w:szCs w:val="22"/>
          <w:lang w:val="en-NZ"/>
        </w:rPr>
        <w:t xml:space="preserve">will be invited to </w:t>
      </w:r>
      <w:r w:rsidR="00E16B90" w:rsidRPr="003E6BBC">
        <w:rPr>
          <w:sz w:val="22"/>
          <w:szCs w:val="22"/>
          <w:lang w:val="en-NZ"/>
        </w:rPr>
        <w:t xml:space="preserve">provide supplementary information, </w:t>
      </w:r>
      <w:r w:rsidR="001F33F2" w:rsidRPr="003E6BBC">
        <w:rPr>
          <w:sz w:val="22"/>
          <w:szCs w:val="22"/>
          <w:lang w:val="en-NZ"/>
        </w:rPr>
        <w:t>ask questions and provide comments.</w:t>
      </w:r>
    </w:p>
    <w:p w:rsidR="001F33F2" w:rsidRPr="003E6BBC" w:rsidRDefault="001F33F2" w:rsidP="003E6BBC">
      <w:pPr>
        <w:adjustRightInd w:val="0"/>
        <w:snapToGrid w:val="0"/>
        <w:ind w:left="720"/>
        <w:jc w:val="both"/>
        <w:rPr>
          <w:sz w:val="22"/>
          <w:szCs w:val="22"/>
          <w:lang w:val="en-NZ"/>
        </w:rPr>
      </w:pPr>
    </w:p>
    <w:p w:rsidR="00A83306" w:rsidRPr="003E6BBC" w:rsidRDefault="00FA2D25" w:rsidP="003E6BBC">
      <w:pPr>
        <w:numPr>
          <w:ilvl w:val="1"/>
          <w:numId w:val="3"/>
        </w:numPr>
        <w:adjustRightInd w:val="0"/>
        <w:snapToGrid w:val="0"/>
        <w:jc w:val="both"/>
        <w:rPr>
          <w:b/>
          <w:sz w:val="22"/>
          <w:szCs w:val="22"/>
          <w:lang w:val="en-NZ"/>
        </w:rPr>
      </w:pPr>
      <w:r w:rsidRPr="003E6BBC">
        <w:rPr>
          <w:b/>
          <w:sz w:val="22"/>
          <w:szCs w:val="22"/>
          <w:lang w:val="en-NZ"/>
        </w:rPr>
        <w:t>Annual Report</w:t>
      </w:r>
      <w:r w:rsidRPr="003E6BBC">
        <w:rPr>
          <w:rFonts w:eastAsiaTheme="minorEastAsia"/>
          <w:b/>
          <w:sz w:val="22"/>
          <w:szCs w:val="22"/>
          <w:lang w:val="en-NZ" w:eastAsia="ko-KR"/>
        </w:rPr>
        <w:t xml:space="preserve"> –</w:t>
      </w:r>
      <w:r w:rsidRPr="003E6BBC">
        <w:rPr>
          <w:b/>
          <w:sz w:val="22"/>
          <w:szCs w:val="22"/>
          <w:lang w:val="en-NZ"/>
        </w:rPr>
        <w:t xml:space="preserve"> </w:t>
      </w:r>
      <w:r w:rsidR="001F33F2" w:rsidRPr="003E6BBC">
        <w:rPr>
          <w:b/>
          <w:sz w:val="22"/>
          <w:szCs w:val="22"/>
          <w:lang w:val="en-NZ"/>
        </w:rPr>
        <w:t>Part 1</w:t>
      </w:r>
      <w:r w:rsidR="00A83306" w:rsidRPr="003E6BBC">
        <w:rPr>
          <w:b/>
          <w:sz w:val="22"/>
          <w:szCs w:val="22"/>
          <w:lang w:val="en-NZ"/>
        </w:rPr>
        <w:t xml:space="preserve"> from Members, </w:t>
      </w:r>
      <w:r w:rsidR="00FD6B49" w:rsidRPr="003E6BBC">
        <w:rPr>
          <w:b/>
          <w:sz w:val="22"/>
          <w:szCs w:val="22"/>
          <w:lang w:val="en-NZ"/>
        </w:rPr>
        <w:t xml:space="preserve">Cooperating Non-Members, and </w:t>
      </w:r>
      <w:r w:rsidR="00A83306" w:rsidRPr="003E6BBC">
        <w:rPr>
          <w:b/>
          <w:sz w:val="22"/>
          <w:szCs w:val="22"/>
          <w:lang w:val="en-NZ"/>
        </w:rPr>
        <w:t xml:space="preserve">Participating Territories </w:t>
      </w:r>
    </w:p>
    <w:p w:rsidR="001F33F2" w:rsidRPr="003E6BBC" w:rsidRDefault="001F33F2" w:rsidP="003E6BBC">
      <w:pPr>
        <w:adjustRightInd w:val="0"/>
        <w:snapToGrid w:val="0"/>
        <w:ind w:left="720"/>
        <w:jc w:val="both"/>
        <w:rPr>
          <w:sz w:val="22"/>
          <w:szCs w:val="22"/>
          <w:lang w:val="en-NZ"/>
        </w:rPr>
      </w:pPr>
    </w:p>
    <w:p w:rsidR="00535EF0" w:rsidRPr="003E6BBC" w:rsidRDefault="00535EF0" w:rsidP="003E6BBC">
      <w:pPr>
        <w:adjustRightInd w:val="0"/>
        <w:snapToGrid w:val="0"/>
        <w:ind w:left="720"/>
        <w:jc w:val="both"/>
        <w:rPr>
          <w:sz w:val="22"/>
          <w:szCs w:val="22"/>
        </w:rPr>
      </w:pPr>
      <w:r w:rsidRPr="003E6BBC">
        <w:rPr>
          <w:sz w:val="22"/>
          <w:szCs w:val="22"/>
          <w:lang w:val="en-NZ"/>
        </w:rPr>
        <w:t>All CCMs shall submit Part 1 of the Annual Report</w:t>
      </w:r>
      <w:r w:rsidR="00D46BE4" w:rsidRPr="003E6BBC">
        <w:rPr>
          <w:rFonts w:eastAsiaTheme="minorEastAsia"/>
          <w:sz w:val="22"/>
          <w:szCs w:val="22"/>
          <w:lang w:val="en-NZ" w:eastAsia="ko-KR"/>
        </w:rPr>
        <w:t xml:space="preserve"> (t</w:t>
      </w:r>
      <w:r w:rsidR="00D536A4" w:rsidRPr="003E6BBC">
        <w:rPr>
          <w:sz w:val="22"/>
          <w:szCs w:val="22"/>
        </w:rPr>
        <w:t xml:space="preserve">he </w:t>
      </w:r>
      <w:r w:rsidR="009F0CE8" w:rsidRPr="003E6BBC">
        <w:rPr>
          <w:sz w:val="22"/>
          <w:szCs w:val="22"/>
        </w:rPr>
        <w:t xml:space="preserve">amended </w:t>
      </w:r>
      <w:r w:rsidR="00D536A4" w:rsidRPr="003E6BBC">
        <w:rPr>
          <w:sz w:val="22"/>
          <w:szCs w:val="22"/>
        </w:rPr>
        <w:t xml:space="preserve">template is available at </w:t>
      </w:r>
      <w:hyperlink r:id="rId18" w:history="1">
        <w:r w:rsidR="00D53579" w:rsidRPr="003E6BBC">
          <w:rPr>
            <w:rStyle w:val="Hyperlink"/>
            <w:sz w:val="22"/>
            <w:szCs w:val="22"/>
          </w:rPr>
          <w:t>http://www.wcpfc.int/guidelines-procedures-and-regulations</w:t>
        </w:r>
      </w:hyperlink>
      <w:r w:rsidR="00D46BE4" w:rsidRPr="003E6BBC">
        <w:rPr>
          <w:rFonts w:eastAsiaTheme="minorEastAsia"/>
          <w:sz w:val="22"/>
          <w:szCs w:val="22"/>
          <w:lang w:eastAsia="ko-KR"/>
        </w:rPr>
        <w:t xml:space="preserve">; </w:t>
      </w:r>
      <w:r w:rsidR="00D46BE4" w:rsidRPr="003E6BBC">
        <w:rPr>
          <w:sz w:val="22"/>
          <w:szCs w:val="22"/>
          <w:lang w:eastAsia="ko-KR"/>
        </w:rPr>
        <w:t>symbol: SC-01</w:t>
      </w:r>
      <w:r w:rsidR="00D46BE4" w:rsidRPr="003E6BBC">
        <w:rPr>
          <w:rFonts w:eastAsiaTheme="minorEastAsia"/>
          <w:sz w:val="22"/>
          <w:szCs w:val="22"/>
          <w:lang w:eastAsia="ko-KR"/>
        </w:rPr>
        <w:t>)</w:t>
      </w:r>
      <w:r w:rsidR="00D536A4" w:rsidRPr="003E6BBC">
        <w:rPr>
          <w:sz w:val="22"/>
          <w:szCs w:val="22"/>
        </w:rPr>
        <w:t xml:space="preserve"> </w:t>
      </w:r>
      <w:r w:rsidRPr="003E6BBC">
        <w:rPr>
          <w:sz w:val="22"/>
          <w:szCs w:val="22"/>
          <w:lang w:val="en-NZ"/>
        </w:rPr>
        <w:t>to the Secretariat</w:t>
      </w:r>
      <w:r w:rsidR="001679DA" w:rsidRPr="003E6BBC">
        <w:rPr>
          <w:sz w:val="22"/>
          <w:szCs w:val="22"/>
          <w:lang w:val="en-NZ"/>
        </w:rPr>
        <w:t xml:space="preserve"> (BOTH </w:t>
      </w:r>
      <w:hyperlink r:id="rId19" w:history="1">
        <w:r w:rsidR="00D53579" w:rsidRPr="003E6BBC">
          <w:rPr>
            <w:rStyle w:val="Hyperlink"/>
            <w:sz w:val="22"/>
            <w:szCs w:val="22"/>
            <w:lang w:val="en-NZ"/>
          </w:rPr>
          <w:t>anthony.beeching@wcpfc.</w:t>
        </w:r>
        <w:r w:rsidR="00D53579" w:rsidRPr="003E6BBC">
          <w:rPr>
            <w:rStyle w:val="Hyperlink"/>
            <w:rFonts w:eastAsia="바탕"/>
            <w:sz w:val="22"/>
            <w:szCs w:val="22"/>
            <w:lang w:val="en-NZ" w:eastAsia="ko-KR"/>
          </w:rPr>
          <w:t>int</w:t>
        </w:r>
      </w:hyperlink>
      <w:r w:rsidR="001679DA" w:rsidRPr="003E6BBC">
        <w:rPr>
          <w:sz w:val="22"/>
          <w:szCs w:val="22"/>
          <w:lang w:val="en-NZ"/>
        </w:rPr>
        <w:t xml:space="preserve"> and </w:t>
      </w:r>
      <w:hyperlink r:id="rId20" w:history="1">
        <w:r w:rsidR="00D53579" w:rsidRPr="003E6BBC">
          <w:rPr>
            <w:rStyle w:val="Hyperlink"/>
            <w:sz w:val="22"/>
            <w:szCs w:val="22"/>
            <w:lang w:val="en-NZ"/>
          </w:rPr>
          <w:t>contact.ar@wcpfc.</w:t>
        </w:r>
        <w:r w:rsidR="00D53579" w:rsidRPr="003E6BBC">
          <w:rPr>
            <w:rStyle w:val="Hyperlink"/>
            <w:rFonts w:eastAsiaTheme="minorEastAsia"/>
            <w:sz w:val="22"/>
            <w:szCs w:val="22"/>
            <w:lang w:val="en-NZ" w:eastAsia="ko-KR"/>
          </w:rPr>
          <w:t>int</w:t>
        </w:r>
      </w:hyperlink>
      <w:r w:rsidR="001679DA" w:rsidRPr="003E6BBC">
        <w:rPr>
          <w:sz w:val="22"/>
          <w:szCs w:val="22"/>
          <w:lang w:val="en-NZ"/>
        </w:rPr>
        <w:t xml:space="preserve">) </w:t>
      </w:r>
      <w:r w:rsidRPr="003E6BBC">
        <w:rPr>
          <w:sz w:val="22"/>
          <w:szCs w:val="22"/>
          <w:lang w:val="en-NZ"/>
        </w:rPr>
        <w:t>by</w:t>
      </w:r>
      <w:r w:rsidR="005E5951" w:rsidRPr="003E6BBC">
        <w:rPr>
          <w:rFonts w:eastAsiaTheme="minorEastAsia"/>
          <w:sz w:val="22"/>
          <w:szCs w:val="22"/>
          <w:lang w:val="en-NZ" w:eastAsia="ko-KR"/>
        </w:rPr>
        <w:t xml:space="preserve"> </w:t>
      </w:r>
      <w:r w:rsidR="0066524F" w:rsidRPr="003E6BBC">
        <w:rPr>
          <w:b/>
          <w:sz w:val="22"/>
          <w:szCs w:val="22"/>
          <w:lang w:val="en-NZ"/>
        </w:rPr>
        <w:t xml:space="preserve">10 </w:t>
      </w:r>
      <w:r w:rsidRPr="003E6BBC">
        <w:rPr>
          <w:b/>
          <w:sz w:val="22"/>
          <w:szCs w:val="22"/>
          <w:lang w:val="en-NZ"/>
        </w:rPr>
        <w:t>July 201</w:t>
      </w:r>
      <w:r w:rsidR="0066524F" w:rsidRPr="003E6BBC">
        <w:rPr>
          <w:rFonts w:eastAsiaTheme="minorEastAsia"/>
          <w:b/>
          <w:sz w:val="22"/>
          <w:szCs w:val="22"/>
          <w:lang w:val="en-NZ" w:eastAsia="ko-KR"/>
        </w:rPr>
        <w:t>7</w:t>
      </w:r>
      <w:r w:rsidRPr="003E6BBC">
        <w:rPr>
          <w:sz w:val="22"/>
          <w:szCs w:val="22"/>
          <w:lang w:val="en-NZ"/>
        </w:rPr>
        <w:t xml:space="preserve">.  </w:t>
      </w:r>
    </w:p>
    <w:p w:rsidR="00D536A4" w:rsidRPr="003E6BBC" w:rsidRDefault="00D536A4" w:rsidP="003E6BBC">
      <w:pPr>
        <w:adjustRightInd w:val="0"/>
        <w:snapToGrid w:val="0"/>
        <w:ind w:left="720"/>
        <w:jc w:val="both"/>
        <w:rPr>
          <w:sz w:val="22"/>
          <w:szCs w:val="22"/>
        </w:rPr>
      </w:pPr>
    </w:p>
    <w:p w:rsidR="001F33F2" w:rsidRPr="003E6BBC" w:rsidRDefault="00535EF0" w:rsidP="003E6BBC">
      <w:pPr>
        <w:adjustRightInd w:val="0"/>
        <w:snapToGrid w:val="0"/>
        <w:ind w:left="720"/>
        <w:jc w:val="both"/>
        <w:rPr>
          <w:sz w:val="22"/>
          <w:szCs w:val="22"/>
          <w:lang w:val="en-NZ"/>
        </w:rPr>
      </w:pPr>
      <w:r w:rsidRPr="003E6BBC">
        <w:rPr>
          <w:sz w:val="22"/>
          <w:szCs w:val="22"/>
          <w:lang w:val="en-NZ"/>
        </w:rPr>
        <w:t xml:space="preserve">It </w:t>
      </w:r>
      <w:r w:rsidR="001F13C6" w:rsidRPr="003E6BBC">
        <w:rPr>
          <w:sz w:val="22"/>
          <w:szCs w:val="22"/>
          <w:lang w:val="en-NZ"/>
        </w:rPr>
        <w:t>is</w:t>
      </w:r>
      <w:r w:rsidRPr="003E6BBC">
        <w:rPr>
          <w:sz w:val="22"/>
          <w:szCs w:val="22"/>
          <w:lang w:val="en-NZ"/>
        </w:rPr>
        <w:t xml:space="preserve"> assumed that all annual reports </w:t>
      </w:r>
      <w:r w:rsidR="001F13C6" w:rsidRPr="003E6BBC">
        <w:rPr>
          <w:sz w:val="22"/>
          <w:szCs w:val="22"/>
          <w:lang w:val="en-NZ"/>
        </w:rPr>
        <w:t xml:space="preserve">will </w:t>
      </w:r>
      <w:r w:rsidRPr="003E6BBC">
        <w:rPr>
          <w:sz w:val="22"/>
          <w:szCs w:val="22"/>
          <w:lang w:val="en-NZ"/>
        </w:rPr>
        <w:t xml:space="preserve">have been read prior to the Session. </w:t>
      </w:r>
      <w:r w:rsidR="001F33F2" w:rsidRPr="003E6BBC">
        <w:rPr>
          <w:sz w:val="22"/>
          <w:szCs w:val="22"/>
          <w:lang w:val="en-NZ"/>
        </w:rPr>
        <w:t>CCMs will be given the opportunity</w:t>
      </w:r>
      <w:r w:rsidR="00FD6B49" w:rsidRPr="003E6BBC">
        <w:rPr>
          <w:sz w:val="22"/>
          <w:szCs w:val="22"/>
          <w:lang w:val="en-NZ"/>
        </w:rPr>
        <w:t>, if needed,</w:t>
      </w:r>
      <w:r w:rsidR="001F33F2" w:rsidRPr="003E6BBC">
        <w:rPr>
          <w:sz w:val="22"/>
          <w:szCs w:val="22"/>
          <w:lang w:val="en-NZ"/>
        </w:rPr>
        <w:t xml:space="preserve"> to make a </w:t>
      </w:r>
      <w:r w:rsidR="00E16B90" w:rsidRPr="003E6BBC">
        <w:rPr>
          <w:sz w:val="22"/>
          <w:szCs w:val="22"/>
          <w:lang w:val="en-NZ"/>
        </w:rPr>
        <w:t xml:space="preserve">brief </w:t>
      </w:r>
      <w:r w:rsidR="001F33F2" w:rsidRPr="003E6BBC">
        <w:rPr>
          <w:sz w:val="22"/>
          <w:szCs w:val="22"/>
          <w:lang w:val="en-NZ"/>
        </w:rPr>
        <w:t xml:space="preserve">presentation </w:t>
      </w:r>
      <w:r w:rsidR="00E16B90" w:rsidRPr="003E6BBC">
        <w:rPr>
          <w:sz w:val="22"/>
          <w:szCs w:val="22"/>
          <w:lang w:val="en-NZ"/>
        </w:rPr>
        <w:t>(</w:t>
      </w:r>
      <w:r w:rsidR="00946A40" w:rsidRPr="003E6BBC">
        <w:rPr>
          <w:rFonts w:eastAsiaTheme="minorEastAsia"/>
          <w:sz w:val="22"/>
          <w:szCs w:val="22"/>
          <w:lang w:val="en-NZ" w:eastAsia="ko-KR"/>
        </w:rPr>
        <w:t xml:space="preserve">maximum of </w:t>
      </w:r>
      <w:r w:rsidR="001F33F2" w:rsidRPr="003E6BBC">
        <w:rPr>
          <w:sz w:val="22"/>
          <w:szCs w:val="22"/>
          <w:lang w:val="en-NZ"/>
        </w:rPr>
        <w:t>3 minutes</w:t>
      </w:r>
      <w:r w:rsidR="00E16B90" w:rsidRPr="003E6BBC">
        <w:rPr>
          <w:sz w:val="22"/>
          <w:szCs w:val="22"/>
          <w:lang w:val="en-NZ"/>
        </w:rPr>
        <w:t>)</w:t>
      </w:r>
      <w:r w:rsidR="00912209" w:rsidRPr="003E6BBC">
        <w:rPr>
          <w:rFonts w:eastAsiaTheme="minorEastAsia"/>
          <w:sz w:val="22"/>
          <w:szCs w:val="22"/>
          <w:lang w:val="en-NZ" w:eastAsia="ko-KR"/>
        </w:rPr>
        <w:t>,</w:t>
      </w:r>
      <w:r w:rsidR="001F33F2" w:rsidRPr="003E6BBC">
        <w:rPr>
          <w:sz w:val="22"/>
          <w:szCs w:val="22"/>
          <w:lang w:val="en-NZ"/>
        </w:rPr>
        <w:t xml:space="preserve"> </w:t>
      </w:r>
      <w:r w:rsidR="001F33F2" w:rsidRPr="003E6BBC">
        <w:rPr>
          <w:rFonts w:eastAsia="바탕"/>
          <w:sz w:val="22"/>
          <w:szCs w:val="22"/>
          <w:lang w:val="en-NZ" w:eastAsia="ko-KR"/>
        </w:rPr>
        <w:t>highlighting</w:t>
      </w:r>
      <w:r w:rsidR="001F33F2" w:rsidRPr="003E6BBC">
        <w:rPr>
          <w:sz w:val="22"/>
          <w:szCs w:val="22"/>
          <w:lang w:val="en-NZ"/>
        </w:rPr>
        <w:t xml:space="preserve"> recent changes and developments in their fisheries as described in Part 1 of their Annual Report to the Commission. A short time for questions may be provided at the conclusion of each presentation. </w:t>
      </w:r>
      <w:r w:rsidR="004460DF" w:rsidRPr="003E6BBC">
        <w:rPr>
          <w:sz w:val="22"/>
          <w:szCs w:val="22"/>
        </w:rPr>
        <w:t>Submitted Part 1 reports are posted at the bottom of each WCPFC-SC website</w:t>
      </w:r>
      <w:r w:rsidR="001F33F2" w:rsidRPr="003E6BBC">
        <w:rPr>
          <w:sz w:val="22"/>
          <w:szCs w:val="22"/>
          <w:lang w:val="en-NZ"/>
        </w:rPr>
        <w:t>.</w:t>
      </w:r>
    </w:p>
    <w:p w:rsidR="001F33F2" w:rsidRPr="003E6BBC" w:rsidRDefault="001F33F2" w:rsidP="003E6BBC">
      <w:pPr>
        <w:adjustRightInd w:val="0"/>
        <w:snapToGrid w:val="0"/>
        <w:ind w:left="720"/>
        <w:jc w:val="both"/>
        <w:rPr>
          <w:sz w:val="22"/>
          <w:szCs w:val="22"/>
          <w:lang w:val="en-NZ"/>
        </w:rPr>
      </w:pPr>
    </w:p>
    <w:p w:rsidR="00A83306" w:rsidRPr="003E6BBC" w:rsidRDefault="00A83306" w:rsidP="003E6BBC">
      <w:pPr>
        <w:numPr>
          <w:ilvl w:val="1"/>
          <w:numId w:val="3"/>
        </w:numPr>
        <w:adjustRightInd w:val="0"/>
        <w:snapToGrid w:val="0"/>
        <w:jc w:val="both"/>
        <w:rPr>
          <w:b/>
          <w:sz w:val="22"/>
          <w:szCs w:val="22"/>
          <w:lang w:val="en-NZ"/>
        </w:rPr>
      </w:pPr>
      <w:r w:rsidRPr="003E6BBC">
        <w:rPr>
          <w:b/>
          <w:sz w:val="22"/>
          <w:szCs w:val="22"/>
          <w:lang w:val="en-NZ"/>
        </w:rPr>
        <w:t>Reports from regional fisheries bodies and other organizations</w:t>
      </w:r>
    </w:p>
    <w:p w:rsidR="00373296" w:rsidRPr="003E6BBC" w:rsidRDefault="00373296" w:rsidP="003E6BBC">
      <w:pPr>
        <w:adjustRightInd w:val="0"/>
        <w:snapToGrid w:val="0"/>
        <w:ind w:left="720"/>
        <w:jc w:val="both"/>
        <w:rPr>
          <w:sz w:val="22"/>
          <w:szCs w:val="22"/>
          <w:lang w:val="en-NZ"/>
        </w:rPr>
      </w:pPr>
    </w:p>
    <w:p w:rsidR="00373296" w:rsidRPr="003E6BBC" w:rsidRDefault="00373296"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 xml:space="preserve">Regional fisheries bodies </w:t>
      </w:r>
      <w:r w:rsidR="001A6137" w:rsidRPr="003E6BBC">
        <w:rPr>
          <w:rFonts w:eastAsia="바탕"/>
          <w:sz w:val="22"/>
          <w:szCs w:val="22"/>
          <w:lang w:val="en-NZ" w:eastAsia="ko-KR"/>
        </w:rPr>
        <w:t xml:space="preserve">and other intergovernmental or non-governmental organizations observing </w:t>
      </w:r>
      <w:r w:rsidR="00427C82" w:rsidRPr="003E6BBC">
        <w:rPr>
          <w:rFonts w:eastAsia="바탕"/>
          <w:sz w:val="22"/>
          <w:szCs w:val="22"/>
          <w:lang w:val="en-NZ" w:eastAsia="ko-KR"/>
        </w:rPr>
        <w:t>SC13</w:t>
      </w:r>
      <w:r w:rsidR="00620732" w:rsidRPr="003E6BBC">
        <w:rPr>
          <w:rFonts w:eastAsia="바탕"/>
          <w:sz w:val="22"/>
          <w:szCs w:val="22"/>
          <w:lang w:val="en-NZ" w:eastAsia="ko-KR"/>
        </w:rPr>
        <w:t xml:space="preserve"> </w:t>
      </w:r>
      <w:r w:rsidR="00B45B76" w:rsidRPr="003E6BBC">
        <w:rPr>
          <w:rFonts w:eastAsia="바탕"/>
          <w:sz w:val="22"/>
          <w:szCs w:val="22"/>
          <w:lang w:val="en-NZ" w:eastAsia="ko-KR"/>
        </w:rPr>
        <w:t>may</w:t>
      </w:r>
      <w:r w:rsidRPr="003E6BBC">
        <w:rPr>
          <w:rFonts w:eastAsia="바탕"/>
          <w:sz w:val="22"/>
          <w:szCs w:val="22"/>
          <w:lang w:val="en-NZ" w:eastAsia="ko-KR"/>
        </w:rPr>
        <w:t xml:space="preserve"> make a brief presentation </w:t>
      </w:r>
      <w:r w:rsidR="005B6146" w:rsidRPr="003E6BBC">
        <w:rPr>
          <w:rFonts w:eastAsia="바탕"/>
          <w:sz w:val="22"/>
          <w:szCs w:val="22"/>
          <w:lang w:val="en-NZ" w:eastAsia="ko-KR"/>
        </w:rPr>
        <w:t xml:space="preserve">(3 minutes) </w:t>
      </w:r>
      <w:r w:rsidRPr="003E6BBC">
        <w:rPr>
          <w:rFonts w:eastAsia="바탕"/>
          <w:sz w:val="22"/>
          <w:szCs w:val="22"/>
          <w:lang w:val="en-NZ" w:eastAsia="ko-KR"/>
        </w:rPr>
        <w:t xml:space="preserve">on key issues relevant to the work of the </w:t>
      </w:r>
      <w:r w:rsidR="00DA468B" w:rsidRPr="003E6BBC">
        <w:rPr>
          <w:rFonts w:eastAsia="바탕"/>
          <w:sz w:val="22"/>
          <w:szCs w:val="22"/>
          <w:lang w:val="en-NZ" w:eastAsia="ko-KR"/>
        </w:rPr>
        <w:t>SC</w:t>
      </w:r>
      <w:r w:rsidRPr="003E6BBC">
        <w:rPr>
          <w:rFonts w:eastAsia="바탕"/>
          <w:sz w:val="22"/>
          <w:szCs w:val="22"/>
          <w:lang w:val="en-NZ" w:eastAsia="ko-KR"/>
        </w:rPr>
        <w:t xml:space="preserve">. </w:t>
      </w:r>
      <w:r w:rsidRPr="003E6BBC">
        <w:rPr>
          <w:sz w:val="22"/>
          <w:szCs w:val="22"/>
          <w:lang w:val="en-NZ"/>
        </w:rPr>
        <w:t xml:space="preserve">Such presentations need to be arranged with the Chair before the opening of the </w:t>
      </w:r>
      <w:r w:rsidR="00E16B90" w:rsidRPr="003E6BBC">
        <w:rPr>
          <w:sz w:val="22"/>
          <w:szCs w:val="22"/>
          <w:lang w:val="en-NZ"/>
        </w:rPr>
        <w:t>Session</w:t>
      </w:r>
      <w:r w:rsidRPr="003E6BBC">
        <w:rPr>
          <w:sz w:val="22"/>
          <w:szCs w:val="22"/>
          <w:lang w:val="en-NZ"/>
        </w:rPr>
        <w:t>.</w:t>
      </w:r>
      <w:r w:rsidRPr="003E6BBC">
        <w:rPr>
          <w:rFonts w:eastAsia="바탕"/>
          <w:sz w:val="22"/>
          <w:szCs w:val="22"/>
          <w:lang w:val="en-NZ" w:eastAsia="ko-KR"/>
        </w:rPr>
        <w:t xml:space="preserve"> The deadline </w:t>
      </w:r>
      <w:r w:rsidR="006D0861" w:rsidRPr="003E6BBC">
        <w:rPr>
          <w:rFonts w:eastAsia="바탕"/>
          <w:sz w:val="22"/>
          <w:szCs w:val="22"/>
          <w:lang w:val="en-NZ" w:eastAsia="ko-KR"/>
        </w:rPr>
        <w:t>is</w:t>
      </w:r>
      <w:r w:rsidR="00D46BE4" w:rsidRPr="003E6BBC">
        <w:rPr>
          <w:rFonts w:eastAsia="바탕"/>
          <w:b/>
          <w:bCs/>
          <w:sz w:val="22"/>
          <w:szCs w:val="22"/>
          <w:lang w:val="en-NZ" w:eastAsia="ko-KR"/>
        </w:rPr>
        <w:t xml:space="preserve"> </w:t>
      </w:r>
      <w:r w:rsidR="0066524F" w:rsidRPr="003E6BBC">
        <w:rPr>
          <w:rFonts w:eastAsia="바탕"/>
          <w:b/>
          <w:bCs/>
          <w:sz w:val="22"/>
          <w:szCs w:val="22"/>
          <w:lang w:val="en-NZ" w:eastAsia="ko-KR"/>
        </w:rPr>
        <w:t xml:space="preserve">22 </w:t>
      </w:r>
      <w:r w:rsidR="006D0861" w:rsidRPr="003E6BBC">
        <w:rPr>
          <w:rFonts w:eastAsia="바탕"/>
          <w:b/>
          <w:bCs/>
          <w:sz w:val="22"/>
          <w:szCs w:val="22"/>
          <w:lang w:val="en-NZ" w:eastAsia="ko-KR"/>
        </w:rPr>
        <w:t>July 201</w:t>
      </w:r>
      <w:r w:rsidR="0066524F" w:rsidRPr="003E6BBC">
        <w:rPr>
          <w:rFonts w:eastAsia="바탕"/>
          <w:b/>
          <w:bCs/>
          <w:sz w:val="22"/>
          <w:szCs w:val="22"/>
          <w:lang w:val="en-NZ" w:eastAsia="ko-KR"/>
        </w:rPr>
        <w:t>7</w:t>
      </w:r>
      <w:r w:rsidR="006D0861" w:rsidRPr="003E6BBC">
        <w:rPr>
          <w:rFonts w:eastAsia="바탕"/>
          <w:b/>
          <w:bCs/>
          <w:sz w:val="22"/>
          <w:szCs w:val="22"/>
          <w:lang w:val="en-NZ" w:eastAsia="ko-KR"/>
        </w:rPr>
        <w:t xml:space="preserve"> </w:t>
      </w:r>
      <w:r w:rsidRPr="003E6BBC">
        <w:rPr>
          <w:rFonts w:eastAsia="바탕"/>
          <w:sz w:val="22"/>
          <w:szCs w:val="22"/>
          <w:lang w:val="en-NZ" w:eastAsia="ko-KR"/>
        </w:rPr>
        <w:t xml:space="preserve">for the submission of </w:t>
      </w:r>
      <w:r w:rsidR="009C2AA5" w:rsidRPr="003E6BBC">
        <w:rPr>
          <w:rFonts w:eastAsia="바탕"/>
          <w:sz w:val="22"/>
          <w:szCs w:val="22"/>
          <w:lang w:val="en-NZ" w:eastAsia="ko-KR"/>
        </w:rPr>
        <w:t xml:space="preserve">such </w:t>
      </w:r>
      <w:r w:rsidRPr="003E6BBC">
        <w:rPr>
          <w:rFonts w:eastAsia="바탕"/>
          <w:sz w:val="22"/>
          <w:szCs w:val="22"/>
          <w:lang w:val="en-NZ" w:eastAsia="ko-KR"/>
        </w:rPr>
        <w:t xml:space="preserve">meeting documents from regional fisheries bodies </w:t>
      </w:r>
      <w:r w:rsidR="001A6137" w:rsidRPr="003E6BBC">
        <w:rPr>
          <w:rFonts w:eastAsia="바탕"/>
          <w:sz w:val="22"/>
          <w:szCs w:val="22"/>
          <w:lang w:val="en-NZ" w:eastAsia="ko-KR"/>
        </w:rPr>
        <w:t>and other intergovernmental or non-governmental organizations</w:t>
      </w:r>
      <w:r w:rsidR="009C2AA5" w:rsidRPr="003E6BBC">
        <w:rPr>
          <w:rFonts w:eastAsia="바탕"/>
          <w:sz w:val="22"/>
          <w:szCs w:val="22"/>
          <w:lang w:val="en-NZ" w:eastAsia="ko-KR"/>
        </w:rPr>
        <w:t xml:space="preserve"> to the Secretariat (</w:t>
      </w:r>
      <w:hyperlink r:id="rId21" w:history="1">
        <w:r w:rsidR="00D53579" w:rsidRPr="003E6BBC">
          <w:rPr>
            <w:rStyle w:val="Hyperlink"/>
            <w:rFonts w:eastAsia="바탕"/>
            <w:sz w:val="22"/>
            <w:szCs w:val="22"/>
            <w:lang w:val="en-NZ" w:eastAsia="ko-KR"/>
          </w:rPr>
          <w:t>anthony.beeching@wcpfc.int</w:t>
        </w:r>
      </w:hyperlink>
      <w:r w:rsidR="009C2AA5" w:rsidRPr="003E6BBC">
        <w:rPr>
          <w:rFonts w:eastAsia="바탕"/>
          <w:sz w:val="22"/>
          <w:szCs w:val="22"/>
          <w:lang w:val="en-NZ" w:eastAsia="ko-KR"/>
        </w:rPr>
        <w:t>)</w:t>
      </w:r>
      <w:r w:rsidRPr="003E6BBC">
        <w:rPr>
          <w:rFonts w:eastAsia="바탕"/>
          <w:sz w:val="22"/>
          <w:szCs w:val="22"/>
          <w:lang w:val="en-NZ" w:eastAsia="ko-KR"/>
        </w:rPr>
        <w:t>.</w:t>
      </w:r>
      <w:r w:rsidR="00E16B90" w:rsidRPr="003E6BBC">
        <w:rPr>
          <w:rFonts w:eastAsia="바탕"/>
          <w:sz w:val="22"/>
          <w:szCs w:val="22"/>
          <w:lang w:val="en-NZ" w:eastAsia="ko-KR"/>
        </w:rPr>
        <w:t xml:space="preserve">  </w:t>
      </w:r>
    </w:p>
    <w:p w:rsidR="00A83306" w:rsidRPr="003E6BBC" w:rsidRDefault="00A83306" w:rsidP="003E6BBC">
      <w:pPr>
        <w:adjustRightInd w:val="0"/>
        <w:snapToGrid w:val="0"/>
        <w:jc w:val="both"/>
        <w:rPr>
          <w:rFonts w:eastAsiaTheme="minorEastAsia"/>
          <w:sz w:val="22"/>
          <w:szCs w:val="22"/>
          <w:lang w:val="en-NZ" w:eastAsia="ko-KR"/>
        </w:rPr>
      </w:pPr>
    </w:p>
    <w:p w:rsidR="00F277C0" w:rsidRPr="003E6BBC" w:rsidRDefault="00F277C0" w:rsidP="003E6BBC">
      <w:pPr>
        <w:adjustRightInd w:val="0"/>
        <w:snapToGrid w:val="0"/>
        <w:jc w:val="both"/>
        <w:rPr>
          <w:rFonts w:eastAsiaTheme="minorEastAsia"/>
          <w:sz w:val="22"/>
          <w:szCs w:val="22"/>
          <w:lang w:val="en-NZ" w:eastAsia="ko-KR"/>
        </w:rPr>
      </w:pPr>
    </w:p>
    <w:p w:rsidR="00CA4083" w:rsidRPr="003E6BBC" w:rsidRDefault="00CA4083" w:rsidP="003E6BBC">
      <w:pPr>
        <w:numPr>
          <w:ilvl w:val="0"/>
          <w:numId w:val="1"/>
        </w:numPr>
        <w:adjustRightInd w:val="0"/>
        <w:snapToGrid w:val="0"/>
        <w:jc w:val="both"/>
        <w:rPr>
          <w:b/>
          <w:sz w:val="22"/>
          <w:szCs w:val="22"/>
          <w:lang w:val="en-NZ"/>
        </w:rPr>
      </w:pPr>
      <w:r w:rsidRPr="003E6BBC">
        <w:rPr>
          <w:b/>
          <w:sz w:val="22"/>
          <w:szCs w:val="22"/>
          <w:lang w:val="en-NZ"/>
        </w:rPr>
        <w:t>DATA AND STATISTICS THEME</w:t>
      </w:r>
    </w:p>
    <w:p w:rsidR="00500858" w:rsidRPr="003E6BBC" w:rsidRDefault="00500858" w:rsidP="003E6BBC">
      <w:pPr>
        <w:adjustRightInd w:val="0"/>
        <w:snapToGrid w:val="0"/>
        <w:jc w:val="both"/>
        <w:rPr>
          <w:b/>
          <w:sz w:val="22"/>
          <w:szCs w:val="22"/>
          <w:lang w:val="en-NZ"/>
        </w:rPr>
      </w:pPr>
    </w:p>
    <w:p w:rsidR="000D7CEF" w:rsidRPr="003E6BBC" w:rsidRDefault="000D7CEF" w:rsidP="00A95069">
      <w:pPr>
        <w:pStyle w:val="ListParagraph"/>
        <w:numPr>
          <w:ilvl w:val="1"/>
          <w:numId w:val="17"/>
        </w:numPr>
        <w:adjustRightInd w:val="0"/>
        <w:snapToGrid w:val="0"/>
        <w:ind w:left="720" w:hanging="720"/>
        <w:jc w:val="both"/>
        <w:rPr>
          <w:b/>
          <w:sz w:val="22"/>
          <w:szCs w:val="22"/>
          <w:lang w:val="en-NZ"/>
        </w:rPr>
      </w:pPr>
      <w:r w:rsidRPr="003E6BBC">
        <w:rPr>
          <w:b/>
          <w:sz w:val="22"/>
          <w:szCs w:val="22"/>
          <w:lang w:val="en-NZ"/>
        </w:rPr>
        <w:t>Data gaps</w:t>
      </w:r>
    </w:p>
    <w:p w:rsidR="008A67FE" w:rsidRPr="003E6BBC" w:rsidRDefault="008A67FE" w:rsidP="003E6BBC">
      <w:pPr>
        <w:pStyle w:val="ListParagraph"/>
        <w:adjustRightInd w:val="0"/>
        <w:snapToGrid w:val="0"/>
        <w:jc w:val="both"/>
        <w:rPr>
          <w:b/>
          <w:sz w:val="22"/>
          <w:szCs w:val="22"/>
          <w:lang w:val="en-NZ"/>
        </w:rPr>
      </w:pPr>
    </w:p>
    <w:p w:rsidR="0011334C" w:rsidRPr="003E6BBC" w:rsidRDefault="0011334C" w:rsidP="00A95069">
      <w:pPr>
        <w:pStyle w:val="ListParagraph"/>
        <w:numPr>
          <w:ilvl w:val="2"/>
          <w:numId w:val="17"/>
        </w:numPr>
        <w:adjustRightInd w:val="0"/>
        <w:snapToGrid w:val="0"/>
        <w:jc w:val="both"/>
        <w:rPr>
          <w:bCs/>
          <w:sz w:val="22"/>
          <w:szCs w:val="22"/>
          <w:lang w:val="en-NZ"/>
        </w:rPr>
      </w:pPr>
      <w:r w:rsidRPr="003E6BBC">
        <w:rPr>
          <w:bCs/>
          <w:sz w:val="22"/>
          <w:szCs w:val="22"/>
          <w:lang w:val="en-NZ"/>
        </w:rPr>
        <w:t>Data gaps of the Commission</w:t>
      </w:r>
    </w:p>
    <w:p w:rsidR="00310DB8" w:rsidRPr="003E6BBC" w:rsidRDefault="00310DB8" w:rsidP="003E6BBC">
      <w:pPr>
        <w:adjustRightInd w:val="0"/>
        <w:snapToGrid w:val="0"/>
        <w:jc w:val="both"/>
        <w:rPr>
          <w:rFonts w:eastAsiaTheme="minorEastAsia"/>
          <w:bCs/>
          <w:sz w:val="22"/>
          <w:szCs w:val="22"/>
          <w:lang w:val="en-NZ" w:eastAsia="ko-KR"/>
        </w:rPr>
      </w:pPr>
    </w:p>
    <w:p w:rsidR="0011334C" w:rsidRPr="003E6BBC" w:rsidRDefault="00310DB8" w:rsidP="003E6BBC">
      <w:pPr>
        <w:adjustRightInd w:val="0"/>
        <w:snapToGrid w:val="0"/>
        <w:ind w:left="720"/>
        <w:jc w:val="both"/>
        <w:rPr>
          <w:rFonts w:eastAsiaTheme="minorEastAsia"/>
          <w:bCs/>
          <w:sz w:val="22"/>
          <w:szCs w:val="22"/>
          <w:lang w:val="en-NZ" w:eastAsia="ko-KR"/>
        </w:rPr>
      </w:pPr>
      <w:r w:rsidRPr="003E6BBC">
        <w:rPr>
          <w:rFonts w:eastAsiaTheme="minorEastAsia"/>
          <w:bCs/>
          <w:sz w:val="22"/>
          <w:szCs w:val="22"/>
          <w:lang w:val="en-NZ" w:eastAsia="ko-KR"/>
        </w:rPr>
        <w:t xml:space="preserve">SPC-OFP will present the data gaps paper. </w:t>
      </w:r>
      <w:r w:rsidR="00427C82" w:rsidRPr="003E6BBC">
        <w:rPr>
          <w:bCs/>
          <w:sz w:val="22"/>
          <w:szCs w:val="22"/>
          <w:lang w:val="en-NZ"/>
        </w:rPr>
        <w:t>SC13</w:t>
      </w:r>
      <w:r w:rsidRPr="003E6BBC">
        <w:rPr>
          <w:bCs/>
          <w:sz w:val="22"/>
          <w:szCs w:val="22"/>
          <w:lang w:val="en-NZ"/>
        </w:rPr>
        <w:t xml:space="preserve"> will </w:t>
      </w:r>
      <w:r w:rsidRPr="003E6BBC">
        <w:rPr>
          <w:rFonts w:eastAsia="바탕"/>
          <w:bCs/>
          <w:sz w:val="22"/>
          <w:szCs w:val="22"/>
          <w:lang w:val="en-NZ" w:eastAsia="ko-KR"/>
        </w:rPr>
        <w:t xml:space="preserve">consider, comment, and where relevant, </w:t>
      </w:r>
      <w:r w:rsidRPr="003E6BBC">
        <w:rPr>
          <w:bCs/>
          <w:sz w:val="22"/>
          <w:szCs w:val="22"/>
          <w:lang w:val="en-NZ"/>
        </w:rPr>
        <w:t xml:space="preserve">recommend actions </w:t>
      </w:r>
      <w:r w:rsidRPr="003E6BBC">
        <w:rPr>
          <w:rFonts w:eastAsiaTheme="minorEastAsia"/>
          <w:bCs/>
          <w:sz w:val="22"/>
          <w:szCs w:val="22"/>
          <w:lang w:val="en-NZ" w:eastAsia="ko-KR"/>
        </w:rPr>
        <w:t>on</w:t>
      </w:r>
      <w:r w:rsidR="005A6DE4" w:rsidRPr="003E6BBC">
        <w:rPr>
          <w:rFonts w:eastAsiaTheme="minorEastAsia"/>
          <w:bCs/>
          <w:sz w:val="22"/>
          <w:szCs w:val="22"/>
          <w:lang w:val="en-NZ" w:eastAsia="ko-KR"/>
        </w:rPr>
        <w:t xml:space="preserve"> h</w:t>
      </w:r>
      <w:r w:rsidRPr="003E6BBC">
        <w:rPr>
          <w:bCs/>
          <w:sz w:val="22"/>
          <w:szCs w:val="22"/>
          <w:lang w:val="en-NZ"/>
        </w:rPr>
        <w:t>ow to address any identified data gaps in the data holdings of the Commission</w:t>
      </w:r>
      <w:r w:rsidR="005A6DE4" w:rsidRPr="003E6BBC">
        <w:rPr>
          <w:rFonts w:eastAsiaTheme="minorEastAsia"/>
          <w:bCs/>
          <w:sz w:val="22"/>
          <w:szCs w:val="22"/>
          <w:lang w:val="en-NZ" w:eastAsia="ko-KR"/>
        </w:rPr>
        <w:t>.</w:t>
      </w:r>
    </w:p>
    <w:p w:rsidR="006813C9" w:rsidRPr="003E6BBC" w:rsidRDefault="006813C9" w:rsidP="003E6BBC">
      <w:pPr>
        <w:adjustRightInd w:val="0"/>
        <w:snapToGrid w:val="0"/>
        <w:ind w:left="720"/>
        <w:jc w:val="both"/>
        <w:rPr>
          <w:rFonts w:eastAsiaTheme="minorEastAsia"/>
          <w:bCs/>
          <w:sz w:val="22"/>
          <w:szCs w:val="22"/>
          <w:lang w:val="en-NZ" w:eastAsia="ko-KR"/>
        </w:rPr>
      </w:pPr>
    </w:p>
    <w:p w:rsidR="0011334C" w:rsidRPr="003E6BBC" w:rsidRDefault="0011334C" w:rsidP="00A95069">
      <w:pPr>
        <w:pStyle w:val="ListParagraph"/>
        <w:numPr>
          <w:ilvl w:val="2"/>
          <w:numId w:val="17"/>
        </w:numPr>
        <w:adjustRightInd w:val="0"/>
        <w:snapToGrid w:val="0"/>
        <w:jc w:val="both"/>
        <w:rPr>
          <w:bCs/>
          <w:sz w:val="22"/>
          <w:szCs w:val="22"/>
          <w:lang w:val="en-NZ"/>
        </w:rPr>
      </w:pPr>
      <w:r w:rsidRPr="003E6BBC">
        <w:rPr>
          <w:bCs/>
          <w:sz w:val="22"/>
          <w:szCs w:val="22"/>
          <w:lang w:val="en-NZ"/>
        </w:rPr>
        <w:t>Species composition of purse-seine catches</w:t>
      </w:r>
      <w:r w:rsidR="006038FA" w:rsidRPr="003E6BBC">
        <w:rPr>
          <w:rFonts w:eastAsiaTheme="minorEastAsia"/>
          <w:bCs/>
          <w:sz w:val="22"/>
          <w:szCs w:val="22"/>
          <w:lang w:val="en-NZ" w:eastAsia="ko-KR"/>
        </w:rPr>
        <w:t xml:space="preserve"> (Project 60)</w:t>
      </w:r>
    </w:p>
    <w:p w:rsidR="00463745" w:rsidRPr="003E6BBC" w:rsidRDefault="00463745" w:rsidP="003E6BBC">
      <w:pPr>
        <w:pStyle w:val="ListParagraph"/>
        <w:adjustRightInd w:val="0"/>
        <w:snapToGrid w:val="0"/>
        <w:ind w:left="1080"/>
        <w:jc w:val="both"/>
        <w:rPr>
          <w:rFonts w:eastAsiaTheme="minorEastAsia"/>
          <w:bCs/>
          <w:sz w:val="22"/>
          <w:szCs w:val="22"/>
          <w:lang w:val="en-NZ" w:eastAsia="ko-KR"/>
        </w:rPr>
      </w:pPr>
    </w:p>
    <w:p w:rsidR="00143DE8" w:rsidRPr="003E6BBC" w:rsidRDefault="00427C82" w:rsidP="003E6BBC">
      <w:pPr>
        <w:pStyle w:val="ListParagraph"/>
        <w:adjustRightInd w:val="0"/>
        <w:snapToGrid w:val="0"/>
        <w:jc w:val="both"/>
        <w:rPr>
          <w:rFonts w:eastAsiaTheme="minorEastAsia"/>
          <w:sz w:val="22"/>
          <w:szCs w:val="22"/>
          <w:lang w:eastAsia="ko-KR"/>
        </w:rPr>
      </w:pPr>
      <w:r w:rsidRPr="003E6BBC">
        <w:rPr>
          <w:bCs/>
          <w:sz w:val="22"/>
          <w:szCs w:val="22"/>
          <w:lang w:val="en-NZ"/>
        </w:rPr>
        <w:t>SC13</w:t>
      </w:r>
      <w:r w:rsidR="004B010F" w:rsidRPr="003E6BBC">
        <w:rPr>
          <w:bCs/>
          <w:sz w:val="22"/>
          <w:szCs w:val="22"/>
          <w:lang w:val="en-NZ"/>
        </w:rPr>
        <w:t xml:space="preserve"> will review the research </w:t>
      </w:r>
      <w:r w:rsidR="006813C9" w:rsidRPr="003E6BBC">
        <w:rPr>
          <w:rFonts w:eastAsiaTheme="minorEastAsia"/>
          <w:bCs/>
          <w:sz w:val="22"/>
          <w:szCs w:val="22"/>
          <w:lang w:val="en-NZ" w:eastAsia="ko-KR"/>
        </w:rPr>
        <w:t>progress</w:t>
      </w:r>
      <w:r w:rsidR="006813C9" w:rsidRPr="003E6BBC">
        <w:rPr>
          <w:bCs/>
          <w:sz w:val="22"/>
          <w:szCs w:val="22"/>
          <w:lang w:val="en-NZ"/>
        </w:rPr>
        <w:t xml:space="preserve"> </w:t>
      </w:r>
      <w:r w:rsidR="00846934" w:rsidRPr="003E6BBC">
        <w:rPr>
          <w:rFonts w:eastAsiaTheme="minorEastAsia"/>
          <w:bCs/>
          <w:sz w:val="22"/>
          <w:szCs w:val="22"/>
          <w:lang w:val="en-NZ" w:eastAsia="ko-KR"/>
        </w:rPr>
        <w:t xml:space="preserve">of </w:t>
      </w:r>
      <w:r w:rsidR="004B010F" w:rsidRPr="003E6BBC">
        <w:rPr>
          <w:bCs/>
          <w:sz w:val="22"/>
          <w:szCs w:val="22"/>
          <w:lang w:val="en-NZ"/>
        </w:rPr>
        <w:t>Project 60 (Collection and evaluation of purse-seine species composition data)</w:t>
      </w:r>
      <w:r w:rsidR="0078683C" w:rsidRPr="003E6BBC">
        <w:rPr>
          <w:rFonts w:eastAsiaTheme="minorEastAsia"/>
          <w:bCs/>
          <w:sz w:val="22"/>
          <w:szCs w:val="22"/>
          <w:lang w:val="en-NZ" w:eastAsia="ko-KR"/>
        </w:rPr>
        <w:t>, including</w:t>
      </w:r>
      <w:r w:rsidR="009519EE" w:rsidRPr="003E6BBC">
        <w:rPr>
          <w:rFonts w:eastAsiaTheme="minorEastAsia"/>
          <w:bCs/>
          <w:sz w:val="22"/>
          <w:szCs w:val="22"/>
          <w:lang w:val="en-NZ" w:eastAsia="ko-KR"/>
        </w:rPr>
        <w:t xml:space="preserve"> </w:t>
      </w:r>
      <w:r w:rsidR="0078683C" w:rsidRPr="003E6BBC">
        <w:rPr>
          <w:rFonts w:eastAsiaTheme="minorEastAsia"/>
          <w:bCs/>
          <w:sz w:val="22"/>
          <w:szCs w:val="22"/>
          <w:lang w:val="en-NZ" w:eastAsia="ko-KR"/>
        </w:rPr>
        <w:t xml:space="preserve"> </w:t>
      </w:r>
      <w:r w:rsidR="009519EE" w:rsidRPr="003E6BBC">
        <w:rPr>
          <w:rFonts w:eastAsiaTheme="minorEastAsia"/>
          <w:bCs/>
          <w:sz w:val="22"/>
          <w:szCs w:val="22"/>
          <w:lang w:val="en-NZ" w:eastAsia="ko-KR"/>
        </w:rPr>
        <w:t xml:space="preserve">operational aspects of spill sampling on purse seine vessels and </w:t>
      </w:r>
      <w:r w:rsidR="0078683C" w:rsidRPr="003E6BBC">
        <w:rPr>
          <w:rFonts w:eastAsiaTheme="minorEastAsia"/>
          <w:bCs/>
          <w:sz w:val="22"/>
          <w:szCs w:val="22"/>
          <w:lang w:val="en-NZ" w:eastAsia="ko-KR"/>
        </w:rPr>
        <w:t xml:space="preserve">annual estimates of purse seine catches </w:t>
      </w:r>
      <w:r w:rsidR="0078683C" w:rsidRPr="003E6BBC">
        <w:rPr>
          <w:sz w:val="22"/>
          <w:szCs w:val="22"/>
        </w:rPr>
        <w:t xml:space="preserve">based on: </w:t>
      </w:r>
    </w:p>
    <w:p w:rsidR="00143DE8" w:rsidRPr="003E6BBC" w:rsidRDefault="0078683C" w:rsidP="00A95069">
      <w:pPr>
        <w:pStyle w:val="ListParagraph"/>
        <w:numPr>
          <w:ilvl w:val="0"/>
          <w:numId w:val="46"/>
        </w:numPr>
        <w:adjustRightInd w:val="0"/>
        <w:snapToGrid w:val="0"/>
        <w:ind w:left="1440"/>
        <w:jc w:val="both"/>
        <w:rPr>
          <w:rFonts w:eastAsiaTheme="minorEastAsia"/>
          <w:sz w:val="22"/>
          <w:szCs w:val="22"/>
          <w:lang w:eastAsia="ko-KR"/>
        </w:rPr>
      </w:pPr>
      <w:r w:rsidRPr="003E6BBC">
        <w:rPr>
          <w:rFonts w:eastAsiaTheme="minorEastAsia"/>
          <w:sz w:val="22"/>
          <w:szCs w:val="22"/>
          <w:lang w:eastAsia="ko-KR"/>
        </w:rPr>
        <w:t>unadjusted logsheet method</w:t>
      </w:r>
      <w:r w:rsidRPr="003E6BBC">
        <w:rPr>
          <w:sz w:val="22"/>
          <w:szCs w:val="22"/>
        </w:rPr>
        <w:t xml:space="preserve">, </w:t>
      </w:r>
    </w:p>
    <w:p w:rsidR="00143DE8" w:rsidRPr="003E6BBC" w:rsidRDefault="0078683C" w:rsidP="00A95069">
      <w:pPr>
        <w:pStyle w:val="ListParagraph"/>
        <w:numPr>
          <w:ilvl w:val="0"/>
          <w:numId w:val="46"/>
        </w:numPr>
        <w:adjustRightInd w:val="0"/>
        <w:snapToGrid w:val="0"/>
        <w:ind w:left="1440"/>
        <w:jc w:val="both"/>
        <w:rPr>
          <w:rFonts w:eastAsiaTheme="minorEastAsia"/>
          <w:bCs/>
          <w:sz w:val="22"/>
          <w:szCs w:val="22"/>
          <w:lang w:val="en-NZ" w:eastAsia="ko-KR"/>
        </w:rPr>
      </w:pPr>
      <w:r w:rsidRPr="003E6BBC">
        <w:rPr>
          <w:rFonts w:eastAsiaTheme="minorEastAsia"/>
          <w:sz w:val="22"/>
          <w:szCs w:val="22"/>
          <w:lang w:eastAsia="ko-KR"/>
        </w:rPr>
        <w:t>YFT-BET correction method</w:t>
      </w:r>
      <w:r w:rsidRPr="003E6BBC">
        <w:rPr>
          <w:sz w:val="22"/>
          <w:szCs w:val="22"/>
        </w:rPr>
        <w:t xml:space="preserve">, </w:t>
      </w:r>
    </w:p>
    <w:p w:rsidR="00143DE8" w:rsidRPr="003E6BBC" w:rsidRDefault="0078683C" w:rsidP="00A95069">
      <w:pPr>
        <w:pStyle w:val="ListParagraph"/>
        <w:numPr>
          <w:ilvl w:val="0"/>
          <w:numId w:val="46"/>
        </w:numPr>
        <w:adjustRightInd w:val="0"/>
        <w:snapToGrid w:val="0"/>
        <w:ind w:left="1440"/>
        <w:jc w:val="both"/>
        <w:rPr>
          <w:rFonts w:eastAsiaTheme="minorEastAsia"/>
          <w:bCs/>
          <w:sz w:val="22"/>
          <w:szCs w:val="22"/>
          <w:lang w:val="en-NZ" w:eastAsia="ko-KR"/>
        </w:rPr>
      </w:pPr>
      <w:r w:rsidRPr="003E6BBC">
        <w:rPr>
          <w:sz w:val="22"/>
          <w:szCs w:val="22"/>
        </w:rPr>
        <w:t xml:space="preserve">SKJ-YFT-BET </w:t>
      </w:r>
      <w:r w:rsidRPr="003E6BBC">
        <w:rPr>
          <w:rFonts w:eastAsiaTheme="minorEastAsia"/>
          <w:sz w:val="22"/>
          <w:szCs w:val="22"/>
          <w:lang w:eastAsia="ko-KR"/>
        </w:rPr>
        <w:t xml:space="preserve">correction, adjusted by grab sampling, and </w:t>
      </w:r>
    </w:p>
    <w:p w:rsidR="00143DE8" w:rsidRPr="003E6BBC" w:rsidRDefault="0078683C" w:rsidP="00A95069">
      <w:pPr>
        <w:pStyle w:val="ListParagraph"/>
        <w:numPr>
          <w:ilvl w:val="0"/>
          <w:numId w:val="46"/>
        </w:numPr>
        <w:adjustRightInd w:val="0"/>
        <w:snapToGrid w:val="0"/>
        <w:ind w:left="1440"/>
        <w:jc w:val="both"/>
        <w:rPr>
          <w:rFonts w:eastAsiaTheme="minorEastAsia"/>
          <w:bCs/>
          <w:sz w:val="22"/>
          <w:szCs w:val="22"/>
          <w:lang w:val="en-NZ" w:eastAsia="ko-KR"/>
        </w:rPr>
      </w:pPr>
      <w:r w:rsidRPr="003E6BBC">
        <w:rPr>
          <w:sz w:val="22"/>
          <w:szCs w:val="22"/>
        </w:rPr>
        <w:t>SKJ-YFT-BET</w:t>
      </w:r>
      <w:r w:rsidRPr="003E6BBC">
        <w:rPr>
          <w:rFonts w:eastAsiaTheme="minorEastAsia"/>
          <w:sz w:val="22"/>
          <w:szCs w:val="22"/>
          <w:lang w:eastAsia="ko-KR"/>
        </w:rPr>
        <w:t>, unadjusted by grab sampling</w:t>
      </w:r>
      <w:r w:rsidR="00143DE8" w:rsidRPr="003E6BBC">
        <w:rPr>
          <w:rFonts w:eastAsiaTheme="minorEastAsia"/>
          <w:sz w:val="22"/>
          <w:szCs w:val="22"/>
          <w:lang w:eastAsia="ko-KR"/>
        </w:rPr>
        <w:t xml:space="preserve">. </w:t>
      </w:r>
    </w:p>
    <w:p w:rsidR="00200AAE" w:rsidRPr="003E6BBC" w:rsidRDefault="00200AAE" w:rsidP="003E6BBC">
      <w:pPr>
        <w:adjustRightInd w:val="0"/>
        <w:snapToGrid w:val="0"/>
        <w:ind w:left="720"/>
        <w:jc w:val="both"/>
        <w:rPr>
          <w:rFonts w:eastAsiaTheme="minorEastAsia"/>
          <w:sz w:val="22"/>
          <w:szCs w:val="22"/>
          <w:lang w:eastAsia="ko-KR"/>
        </w:rPr>
      </w:pPr>
    </w:p>
    <w:p w:rsidR="004B010F" w:rsidRPr="003E6BBC" w:rsidRDefault="00143DE8" w:rsidP="003E6BBC">
      <w:pPr>
        <w:adjustRightInd w:val="0"/>
        <w:snapToGrid w:val="0"/>
        <w:ind w:left="720"/>
        <w:jc w:val="both"/>
        <w:rPr>
          <w:rFonts w:eastAsiaTheme="minorEastAsia"/>
          <w:bCs/>
          <w:sz w:val="22"/>
          <w:szCs w:val="22"/>
          <w:lang w:val="en-NZ" w:eastAsia="ko-KR"/>
        </w:rPr>
      </w:pPr>
      <w:r w:rsidRPr="003E6BBC">
        <w:rPr>
          <w:rFonts w:eastAsiaTheme="minorEastAsia"/>
          <w:sz w:val="22"/>
          <w:szCs w:val="22"/>
          <w:lang w:eastAsia="ko-KR"/>
        </w:rPr>
        <w:t xml:space="preserve">SC13 will review other </w:t>
      </w:r>
      <w:r w:rsidR="004B010F" w:rsidRPr="003E6BBC">
        <w:rPr>
          <w:bCs/>
          <w:sz w:val="22"/>
          <w:szCs w:val="22"/>
          <w:lang w:val="en-NZ"/>
        </w:rPr>
        <w:t xml:space="preserve">key findings and </w:t>
      </w:r>
      <w:r w:rsidR="009519EE" w:rsidRPr="003E6BBC">
        <w:rPr>
          <w:bCs/>
          <w:sz w:val="22"/>
          <w:szCs w:val="22"/>
          <w:lang w:val="en-NZ"/>
        </w:rPr>
        <w:t xml:space="preserve">provide </w:t>
      </w:r>
      <w:r w:rsidR="004B010F" w:rsidRPr="003E6BBC">
        <w:rPr>
          <w:bCs/>
          <w:sz w:val="22"/>
          <w:szCs w:val="22"/>
          <w:lang w:val="en-NZ"/>
        </w:rPr>
        <w:t>further recommendations</w:t>
      </w:r>
      <w:r w:rsidR="004A7460" w:rsidRPr="003E6BBC">
        <w:rPr>
          <w:rFonts w:eastAsiaTheme="minorEastAsia"/>
          <w:bCs/>
          <w:sz w:val="22"/>
          <w:szCs w:val="22"/>
          <w:lang w:val="en-NZ" w:eastAsia="ko-KR"/>
        </w:rPr>
        <w:t>,</w:t>
      </w:r>
      <w:r w:rsidR="004B010F" w:rsidRPr="003E6BBC">
        <w:rPr>
          <w:bCs/>
          <w:sz w:val="22"/>
          <w:szCs w:val="22"/>
          <w:lang w:val="en-NZ"/>
        </w:rPr>
        <w:t xml:space="preserve"> if any</w:t>
      </w:r>
      <w:r w:rsidR="004A7460" w:rsidRPr="003E6BBC">
        <w:rPr>
          <w:rFonts w:eastAsiaTheme="minorEastAsia"/>
          <w:bCs/>
          <w:sz w:val="22"/>
          <w:szCs w:val="22"/>
          <w:lang w:val="en-NZ" w:eastAsia="ko-KR"/>
        </w:rPr>
        <w:t>,</w:t>
      </w:r>
      <w:r w:rsidR="004B010F" w:rsidRPr="003E6BBC">
        <w:rPr>
          <w:bCs/>
          <w:sz w:val="22"/>
          <w:szCs w:val="22"/>
          <w:lang w:val="en-NZ"/>
        </w:rPr>
        <w:t xml:space="preserve"> to the Commission.</w:t>
      </w:r>
    </w:p>
    <w:p w:rsidR="00891AC7" w:rsidRPr="003E6BBC" w:rsidRDefault="00891AC7" w:rsidP="003E6BBC">
      <w:pPr>
        <w:pStyle w:val="ListParagraph"/>
        <w:adjustRightInd w:val="0"/>
        <w:snapToGrid w:val="0"/>
        <w:ind w:left="1080"/>
        <w:jc w:val="both"/>
        <w:rPr>
          <w:rFonts w:eastAsiaTheme="minorEastAsia"/>
          <w:bCs/>
          <w:sz w:val="22"/>
          <w:szCs w:val="22"/>
          <w:lang w:val="en-NZ" w:eastAsia="ko-KR"/>
        </w:rPr>
      </w:pPr>
    </w:p>
    <w:p w:rsidR="00762E15" w:rsidRPr="003E6BBC" w:rsidRDefault="00762E15" w:rsidP="00A95069">
      <w:pPr>
        <w:pStyle w:val="Default"/>
        <w:numPr>
          <w:ilvl w:val="2"/>
          <w:numId w:val="17"/>
        </w:numPr>
        <w:snapToGrid w:val="0"/>
        <w:rPr>
          <w:rFonts w:eastAsia="바탕"/>
          <w:bCs/>
          <w:color w:val="auto"/>
          <w:sz w:val="22"/>
          <w:szCs w:val="22"/>
          <w:lang w:eastAsia="ko-KR"/>
        </w:rPr>
      </w:pPr>
      <w:r w:rsidRPr="003E6BBC">
        <w:rPr>
          <w:rFonts w:eastAsia="바탕"/>
          <w:bCs/>
          <w:color w:val="auto"/>
          <w:sz w:val="22"/>
          <w:szCs w:val="22"/>
          <w:lang w:eastAsia="ko-KR"/>
        </w:rPr>
        <w:t xml:space="preserve">Potential </w:t>
      </w:r>
      <w:r w:rsidR="009C19BE" w:rsidRPr="003E6BBC">
        <w:rPr>
          <w:rFonts w:eastAsia="바탕"/>
          <w:bCs/>
          <w:color w:val="auto"/>
          <w:sz w:val="22"/>
          <w:szCs w:val="22"/>
          <w:lang w:eastAsia="ko-KR"/>
        </w:rPr>
        <w:t xml:space="preserve">use </w:t>
      </w:r>
      <w:r w:rsidRPr="003E6BBC">
        <w:rPr>
          <w:rFonts w:eastAsia="바탕"/>
          <w:bCs/>
          <w:color w:val="auto"/>
          <w:sz w:val="22"/>
          <w:szCs w:val="22"/>
          <w:lang w:eastAsia="ko-KR"/>
        </w:rPr>
        <w:t xml:space="preserve">of </w:t>
      </w:r>
      <w:r w:rsidR="009C19BE" w:rsidRPr="003E6BBC">
        <w:rPr>
          <w:rFonts w:eastAsia="바탕"/>
          <w:bCs/>
          <w:color w:val="auto"/>
          <w:sz w:val="22"/>
          <w:szCs w:val="22"/>
          <w:lang w:eastAsia="ko-KR"/>
        </w:rPr>
        <w:t xml:space="preserve">cannery receipt data </w:t>
      </w:r>
      <w:r w:rsidRPr="003E6BBC">
        <w:rPr>
          <w:rFonts w:eastAsia="바탕"/>
          <w:bCs/>
          <w:color w:val="auto"/>
          <w:sz w:val="22"/>
          <w:szCs w:val="22"/>
          <w:lang w:eastAsia="ko-KR"/>
        </w:rPr>
        <w:t xml:space="preserve">for the </w:t>
      </w:r>
      <w:r w:rsidR="009C19BE" w:rsidRPr="003E6BBC">
        <w:rPr>
          <w:rFonts w:eastAsia="바탕"/>
          <w:bCs/>
          <w:color w:val="auto"/>
          <w:sz w:val="22"/>
          <w:szCs w:val="22"/>
          <w:lang w:eastAsia="ko-KR"/>
        </w:rPr>
        <w:t xml:space="preserve">work </w:t>
      </w:r>
      <w:r w:rsidRPr="003E6BBC">
        <w:rPr>
          <w:rFonts w:eastAsia="바탕"/>
          <w:bCs/>
          <w:color w:val="auto"/>
          <w:sz w:val="22"/>
          <w:szCs w:val="22"/>
          <w:lang w:eastAsia="ko-KR"/>
        </w:rPr>
        <w:t>of the WCPFC</w:t>
      </w:r>
    </w:p>
    <w:p w:rsidR="00762E15" w:rsidRPr="003E6BBC" w:rsidRDefault="00762E15" w:rsidP="003E6BBC">
      <w:pPr>
        <w:pStyle w:val="Default"/>
        <w:snapToGrid w:val="0"/>
        <w:ind w:left="720"/>
        <w:rPr>
          <w:rFonts w:eastAsiaTheme="minorEastAsia"/>
          <w:bCs/>
          <w:color w:val="auto"/>
          <w:sz w:val="22"/>
          <w:szCs w:val="22"/>
          <w:lang w:val="en-NZ" w:eastAsia="ko-KR"/>
        </w:rPr>
      </w:pPr>
    </w:p>
    <w:p w:rsidR="005012AE" w:rsidRPr="003E6BBC" w:rsidRDefault="00427C82" w:rsidP="003E6BBC">
      <w:pPr>
        <w:pStyle w:val="ListParagraph"/>
        <w:adjustRightInd w:val="0"/>
        <w:snapToGrid w:val="0"/>
        <w:jc w:val="both"/>
        <w:rPr>
          <w:rFonts w:eastAsiaTheme="minorEastAsia"/>
          <w:bCs/>
          <w:sz w:val="22"/>
          <w:szCs w:val="22"/>
          <w:lang w:val="en-NZ" w:eastAsia="ko-KR"/>
        </w:rPr>
      </w:pPr>
      <w:r w:rsidRPr="003E6BBC">
        <w:rPr>
          <w:rFonts w:eastAsiaTheme="minorEastAsia"/>
          <w:bCs/>
          <w:sz w:val="22"/>
          <w:szCs w:val="22"/>
          <w:lang w:val="en-NZ" w:eastAsia="ko-KR"/>
        </w:rPr>
        <w:t>SC13</w:t>
      </w:r>
      <w:r w:rsidR="0099670A" w:rsidRPr="003E6BBC">
        <w:rPr>
          <w:rFonts w:eastAsiaTheme="minorEastAsia"/>
          <w:bCs/>
          <w:sz w:val="22"/>
          <w:szCs w:val="22"/>
          <w:lang w:val="en-NZ" w:eastAsia="ko-KR"/>
        </w:rPr>
        <w:t xml:space="preserve"> </w:t>
      </w:r>
      <w:r w:rsidR="005012AE" w:rsidRPr="003E6BBC">
        <w:rPr>
          <w:rFonts w:eastAsiaTheme="minorEastAsia"/>
          <w:bCs/>
          <w:sz w:val="22"/>
          <w:szCs w:val="22"/>
          <w:lang w:val="en-NZ" w:eastAsia="ko-KR"/>
        </w:rPr>
        <w:t xml:space="preserve">will consider the </w:t>
      </w:r>
      <w:r w:rsidR="005012AE" w:rsidRPr="003E6BBC">
        <w:rPr>
          <w:rFonts w:eastAsia="바탕"/>
          <w:bCs/>
          <w:sz w:val="22"/>
          <w:szCs w:val="22"/>
          <w:lang w:eastAsia="ko-KR"/>
        </w:rPr>
        <w:t>potential use of cannery receipt data for the work of the WCPFC.</w:t>
      </w:r>
      <w:r w:rsidR="005012AE" w:rsidRPr="003E6BBC">
        <w:rPr>
          <w:rFonts w:eastAsiaTheme="minorEastAsia"/>
          <w:bCs/>
          <w:sz w:val="22"/>
          <w:szCs w:val="22"/>
          <w:lang w:val="en-NZ" w:eastAsia="ko-KR"/>
        </w:rPr>
        <w:t xml:space="preserve"> </w:t>
      </w:r>
    </w:p>
    <w:p w:rsidR="002666B8" w:rsidRDefault="002666B8" w:rsidP="002666B8">
      <w:pPr>
        <w:tabs>
          <w:tab w:val="left" w:pos="2121"/>
        </w:tabs>
        <w:adjustRightInd w:val="0"/>
        <w:snapToGrid w:val="0"/>
        <w:jc w:val="both"/>
        <w:rPr>
          <w:rFonts w:eastAsiaTheme="minorEastAsia"/>
          <w:bCs/>
          <w:sz w:val="22"/>
          <w:szCs w:val="22"/>
          <w:lang w:val="en-NZ" w:eastAsia="ko-KR"/>
        </w:rPr>
      </w:pPr>
      <w:r>
        <w:rPr>
          <w:rFonts w:eastAsiaTheme="minorEastAsia"/>
          <w:bCs/>
          <w:sz w:val="22"/>
          <w:szCs w:val="22"/>
          <w:lang w:val="en-NZ" w:eastAsia="ko-KR"/>
        </w:rPr>
        <w:tab/>
      </w:r>
    </w:p>
    <w:p w:rsidR="002666B8" w:rsidRPr="002666B8" w:rsidRDefault="002666B8" w:rsidP="00A95069">
      <w:pPr>
        <w:pStyle w:val="ListParagraph"/>
        <w:numPr>
          <w:ilvl w:val="2"/>
          <w:numId w:val="17"/>
        </w:numPr>
        <w:adjustRightInd w:val="0"/>
        <w:snapToGrid w:val="0"/>
        <w:jc w:val="both"/>
        <w:rPr>
          <w:rFonts w:eastAsiaTheme="minorEastAsia"/>
          <w:bCs/>
          <w:sz w:val="22"/>
          <w:szCs w:val="22"/>
          <w:lang w:val="en-NZ" w:eastAsia="ko-KR"/>
        </w:rPr>
      </w:pPr>
      <w:r w:rsidRPr="00DD0C01">
        <w:rPr>
          <w:rFonts w:eastAsia="바탕"/>
          <w:bCs/>
          <w:sz w:val="22"/>
          <w:szCs w:val="22"/>
          <w:lang w:eastAsia="ko-KR"/>
        </w:rPr>
        <w:t>Estimates of purse seine bycatch</w:t>
      </w:r>
    </w:p>
    <w:p w:rsidR="002666B8" w:rsidRDefault="002666B8" w:rsidP="002666B8">
      <w:pPr>
        <w:pStyle w:val="ListParagraph"/>
        <w:adjustRightInd w:val="0"/>
        <w:snapToGrid w:val="0"/>
        <w:jc w:val="both"/>
        <w:rPr>
          <w:rFonts w:eastAsia="바탕"/>
          <w:bCs/>
          <w:sz w:val="22"/>
          <w:szCs w:val="22"/>
          <w:lang w:eastAsia="ko-KR"/>
        </w:rPr>
      </w:pPr>
    </w:p>
    <w:p w:rsidR="002666B8" w:rsidRPr="002666B8" w:rsidRDefault="002666B8" w:rsidP="002666B8">
      <w:pPr>
        <w:pStyle w:val="ListParagraph"/>
        <w:adjustRightInd w:val="0"/>
        <w:snapToGrid w:val="0"/>
        <w:jc w:val="both"/>
        <w:rPr>
          <w:rFonts w:eastAsiaTheme="minorEastAsia"/>
          <w:bCs/>
          <w:sz w:val="22"/>
          <w:szCs w:val="22"/>
          <w:lang w:val="en-NZ" w:eastAsia="ko-KR"/>
        </w:rPr>
      </w:pPr>
      <w:r>
        <w:rPr>
          <w:rFonts w:eastAsiaTheme="minorEastAsia" w:hint="eastAsia"/>
          <w:bCs/>
          <w:sz w:val="22"/>
          <w:szCs w:val="22"/>
          <w:lang w:val="en-NZ" w:eastAsia="ko-KR"/>
        </w:rPr>
        <w:t xml:space="preserve">SC13 will </w:t>
      </w:r>
      <w:r>
        <w:rPr>
          <w:rFonts w:eastAsiaTheme="minorEastAsia"/>
          <w:bCs/>
          <w:sz w:val="22"/>
          <w:szCs w:val="22"/>
          <w:lang w:val="en-NZ" w:eastAsia="ko-KR"/>
        </w:rPr>
        <w:t>review</w:t>
      </w:r>
      <w:r>
        <w:rPr>
          <w:rFonts w:eastAsiaTheme="minorEastAsia" w:hint="eastAsia"/>
          <w:bCs/>
          <w:sz w:val="22"/>
          <w:szCs w:val="22"/>
          <w:lang w:val="en-NZ" w:eastAsia="ko-KR"/>
        </w:rPr>
        <w:t xml:space="preserve"> summary of purse seine fishery bycatch estimates at a regional scale and provide </w:t>
      </w:r>
      <w:r>
        <w:rPr>
          <w:rFonts w:eastAsiaTheme="minorEastAsia"/>
          <w:bCs/>
          <w:sz w:val="22"/>
          <w:szCs w:val="22"/>
          <w:lang w:val="en-NZ" w:eastAsia="ko-KR"/>
        </w:rPr>
        <w:t>recommendations</w:t>
      </w:r>
      <w:r>
        <w:rPr>
          <w:rFonts w:eastAsiaTheme="minorEastAsia" w:hint="eastAsia"/>
          <w:bCs/>
          <w:sz w:val="22"/>
          <w:szCs w:val="22"/>
          <w:lang w:val="en-NZ" w:eastAsia="ko-KR"/>
        </w:rPr>
        <w:t xml:space="preserve"> as needed.</w:t>
      </w:r>
    </w:p>
    <w:p w:rsidR="002666B8" w:rsidRPr="002666B8" w:rsidRDefault="002666B8" w:rsidP="002666B8">
      <w:pPr>
        <w:pStyle w:val="ListParagraph"/>
        <w:adjustRightInd w:val="0"/>
        <w:snapToGrid w:val="0"/>
        <w:jc w:val="both"/>
        <w:rPr>
          <w:rFonts w:eastAsiaTheme="minorEastAsia"/>
          <w:bCs/>
          <w:sz w:val="22"/>
          <w:szCs w:val="22"/>
          <w:lang w:val="en-NZ" w:eastAsia="ko-KR"/>
        </w:rPr>
      </w:pPr>
    </w:p>
    <w:p w:rsidR="00575D1C" w:rsidRPr="003E6BBC" w:rsidRDefault="00991BE0" w:rsidP="00A95069">
      <w:pPr>
        <w:pStyle w:val="ListParagraph"/>
        <w:numPr>
          <w:ilvl w:val="1"/>
          <w:numId w:val="17"/>
        </w:numPr>
        <w:adjustRightInd w:val="0"/>
        <w:snapToGrid w:val="0"/>
        <w:ind w:left="720" w:hanging="720"/>
        <w:jc w:val="both"/>
        <w:rPr>
          <w:b/>
          <w:sz w:val="22"/>
          <w:szCs w:val="22"/>
          <w:lang w:val="en-NZ"/>
        </w:rPr>
      </w:pPr>
      <w:r w:rsidRPr="003E6BBC">
        <w:rPr>
          <w:b/>
          <w:sz w:val="22"/>
          <w:szCs w:val="22"/>
          <w:lang w:val="en-NZ"/>
        </w:rPr>
        <w:t xml:space="preserve">FAD </w:t>
      </w:r>
      <w:r w:rsidR="00494B7B">
        <w:rPr>
          <w:rFonts w:eastAsiaTheme="minorEastAsia" w:hint="eastAsia"/>
          <w:b/>
          <w:sz w:val="22"/>
          <w:szCs w:val="22"/>
          <w:lang w:val="en-NZ" w:eastAsia="ko-KR"/>
        </w:rPr>
        <w:t>data m</w:t>
      </w:r>
      <w:r w:rsidRPr="003E6BBC">
        <w:rPr>
          <w:b/>
          <w:sz w:val="22"/>
          <w:szCs w:val="22"/>
          <w:lang w:val="en-NZ"/>
        </w:rPr>
        <w:t xml:space="preserve">anagement </w:t>
      </w:r>
    </w:p>
    <w:p w:rsidR="001C1AA9" w:rsidRPr="003E6BBC" w:rsidRDefault="001C1AA9" w:rsidP="003E6BBC">
      <w:pPr>
        <w:pStyle w:val="ListParagraph"/>
        <w:adjustRightInd w:val="0"/>
        <w:snapToGrid w:val="0"/>
        <w:jc w:val="both"/>
        <w:rPr>
          <w:rFonts w:eastAsiaTheme="minorEastAsia"/>
          <w:sz w:val="22"/>
          <w:szCs w:val="22"/>
          <w:lang w:eastAsia="ko-KR"/>
        </w:rPr>
      </w:pPr>
    </w:p>
    <w:p w:rsidR="002666B8" w:rsidRDefault="00154A0C" w:rsidP="003E6BBC">
      <w:pPr>
        <w:pStyle w:val="ListParagraph"/>
        <w:adjustRightInd w:val="0"/>
        <w:snapToGrid w:val="0"/>
        <w:jc w:val="both"/>
        <w:rPr>
          <w:rFonts w:eastAsiaTheme="minorEastAsia"/>
          <w:sz w:val="22"/>
          <w:szCs w:val="22"/>
          <w:lang w:eastAsia="ko-KR"/>
        </w:rPr>
      </w:pPr>
      <w:r w:rsidRPr="003E6BBC">
        <w:rPr>
          <w:sz w:val="22"/>
          <w:szCs w:val="22"/>
        </w:rPr>
        <w:t xml:space="preserve">The Commission requested SC13 </w:t>
      </w:r>
      <w:r w:rsidR="001C1AA9" w:rsidRPr="003E6BBC">
        <w:rPr>
          <w:rFonts w:eastAsiaTheme="minorEastAsia" w:hint="eastAsia"/>
          <w:sz w:val="22"/>
          <w:szCs w:val="22"/>
          <w:lang w:eastAsia="ko-KR"/>
        </w:rPr>
        <w:t xml:space="preserve">to </w:t>
      </w:r>
      <w:r w:rsidRPr="003E6BBC">
        <w:rPr>
          <w:sz w:val="22"/>
          <w:szCs w:val="22"/>
        </w:rPr>
        <w:t>consider the outcomes of the 2</w:t>
      </w:r>
      <w:r w:rsidRPr="003E6BBC">
        <w:rPr>
          <w:sz w:val="22"/>
          <w:szCs w:val="22"/>
          <w:vertAlign w:val="superscript"/>
        </w:rPr>
        <w:t>nd</w:t>
      </w:r>
      <w:r w:rsidRPr="003E6BBC">
        <w:rPr>
          <w:sz w:val="22"/>
          <w:szCs w:val="22"/>
        </w:rPr>
        <w:t xml:space="preserve"> </w:t>
      </w:r>
      <w:r w:rsidR="00575D1C" w:rsidRPr="003E6BBC">
        <w:rPr>
          <w:sz w:val="22"/>
          <w:szCs w:val="22"/>
        </w:rPr>
        <w:t>FADMgmtOptions-IWG</w:t>
      </w:r>
      <w:r w:rsidRPr="003E6BBC">
        <w:rPr>
          <w:sz w:val="22"/>
          <w:szCs w:val="22"/>
        </w:rPr>
        <w:t xml:space="preserve"> </w:t>
      </w:r>
    </w:p>
    <w:p w:rsidR="00575D1C" w:rsidRPr="003E6BBC" w:rsidRDefault="00154A0C" w:rsidP="003E6BBC">
      <w:pPr>
        <w:pStyle w:val="ListParagraph"/>
        <w:adjustRightInd w:val="0"/>
        <w:snapToGrid w:val="0"/>
        <w:jc w:val="both"/>
        <w:rPr>
          <w:sz w:val="22"/>
          <w:szCs w:val="22"/>
        </w:rPr>
      </w:pPr>
      <w:r w:rsidRPr="003E6BBC">
        <w:rPr>
          <w:sz w:val="22"/>
          <w:szCs w:val="22"/>
        </w:rPr>
        <w:t xml:space="preserve">(WCPFC13 </w:t>
      </w:r>
      <w:r w:rsidR="00991BE0" w:rsidRPr="003E6BBC">
        <w:rPr>
          <w:rFonts w:eastAsiaTheme="minorEastAsia" w:hint="eastAsia"/>
          <w:sz w:val="22"/>
          <w:szCs w:val="22"/>
          <w:lang w:eastAsia="ko-KR"/>
        </w:rPr>
        <w:t xml:space="preserve">Summary </w:t>
      </w:r>
      <w:r w:rsidRPr="003E6BBC">
        <w:rPr>
          <w:sz w:val="22"/>
          <w:szCs w:val="22"/>
        </w:rPr>
        <w:t xml:space="preserve">Report): </w:t>
      </w:r>
    </w:p>
    <w:p w:rsidR="00575D1C" w:rsidRPr="003E6BBC" w:rsidRDefault="001C1AA9" w:rsidP="00AD41B2">
      <w:pPr>
        <w:pStyle w:val="ListParagraph"/>
        <w:adjustRightInd w:val="0"/>
        <w:snapToGrid w:val="0"/>
        <w:ind w:left="1080"/>
        <w:jc w:val="both"/>
        <w:rPr>
          <w:i/>
          <w:sz w:val="22"/>
          <w:szCs w:val="22"/>
        </w:rPr>
      </w:pPr>
      <w:r w:rsidRPr="003E6BBC">
        <w:rPr>
          <w:rFonts w:eastAsiaTheme="minorEastAsia" w:hint="eastAsia"/>
          <w:i/>
          <w:sz w:val="22"/>
          <w:szCs w:val="22"/>
          <w:lang w:eastAsia="ko-KR"/>
        </w:rPr>
        <w:t>601.</w:t>
      </w:r>
      <w:r w:rsidR="007B25ED" w:rsidRPr="003E6BBC">
        <w:rPr>
          <w:rFonts w:eastAsiaTheme="minorEastAsia" w:hint="eastAsia"/>
          <w:i/>
          <w:sz w:val="22"/>
          <w:szCs w:val="22"/>
          <w:lang w:eastAsia="ko-KR"/>
        </w:rPr>
        <w:tab/>
      </w:r>
      <w:r w:rsidR="00154A0C" w:rsidRPr="003E6BBC">
        <w:rPr>
          <w:i/>
          <w:sz w:val="22"/>
          <w:szCs w:val="22"/>
        </w:rPr>
        <w:t xml:space="preserve">The Commission adopted the Report of the </w:t>
      </w:r>
      <w:r w:rsidR="00DB26AC" w:rsidRPr="003E6BBC">
        <w:rPr>
          <w:rFonts w:eastAsiaTheme="minorEastAsia" w:hint="eastAsia"/>
          <w:i/>
          <w:sz w:val="22"/>
          <w:szCs w:val="22"/>
          <w:lang w:eastAsia="ko-KR"/>
        </w:rPr>
        <w:t>2</w:t>
      </w:r>
      <w:r w:rsidR="00DB26AC" w:rsidRPr="003E6BBC">
        <w:rPr>
          <w:rFonts w:eastAsiaTheme="minorEastAsia" w:hint="eastAsia"/>
          <w:i/>
          <w:sz w:val="22"/>
          <w:szCs w:val="22"/>
          <w:vertAlign w:val="superscript"/>
          <w:lang w:eastAsia="ko-KR"/>
        </w:rPr>
        <w:t>nd</w:t>
      </w:r>
      <w:r w:rsidR="00DB26AC" w:rsidRPr="003E6BBC">
        <w:rPr>
          <w:rFonts w:eastAsiaTheme="minorEastAsia" w:hint="eastAsia"/>
          <w:i/>
          <w:sz w:val="22"/>
          <w:szCs w:val="22"/>
          <w:lang w:eastAsia="ko-KR"/>
        </w:rPr>
        <w:t xml:space="preserve"> </w:t>
      </w:r>
      <w:r w:rsidR="00154A0C" w:rsidRPr="003E6BBC">
        <w:rPr>
          <w:i/>
          <w:sz w:val="22"/>
          <w:szCs w:val="22"/>
        </w:rPr>
        <w:t>meeting of the FADMgmtOptions-IWG (WCPFC13-2016-FADMgmtOptions-IWG02_rev2), and agreed that the outcomes therein should be further considered at SC13 and TCC13.</w:t>
      </w:r>
    </w:p>
    <w:p w:rsidR="00154A0C" w:rsidRPr="003E6BBC" w:rsidRDefault="00154A0C" w:rsidP="003E6BBC">
      <w:pPr>
        <w:pStyle w:val="ListParagraph"/>
        <w:adjustRightInd w:val="0"/>
        <w:snapToGrid w:val="0"/>
        <w:jc w:val="both"/>
        <w:rPr>
          <w:sz w:val="22"/>
          <w:szCs w:val="22"/>
          <w:lang w:val="en-NZ"/>
        </w:rPr>
      </w:pPr>
    </w:p>
    <w:p w:rsidR="00575D1C" w:rsidRPr="003E6BBC" w:rsidRDefault="002D0572" w:rsidP="00A95069">
      <w:pPr>
        <w:pStyle w:val="ListParagraph"/>
        <w:numPr>
          <w:ilvl w:val="2"/>
          <w:numId w:val="17"/>
        </w:numPr>
        <w:adjustRightInd w:val="0"/>
        <w:snapToGrid w:val="0"/>
        <w:jc w:val="both"/>
        <w:rPr>
          <w:sz w:val="22"/>
          <w:szCs w:val="22"/>
          <w:lang w:val="en-NZ"/>
        </w:rPr>
      </w:pPr>
      <w:r w:rsidRPr="003E6BBC">
        <w:rPr>
          <w:rFonts w:eastAsiaTheme="minorEastAsia" w:hint="eastAsia"/>
          <w:sz w:val="22"/>
          <w:szCs w:val="22"/>
          <w:lang w:eastAsia="ko-KR"/>
        </w:rPr>
        <w:t xml:space="preserve">Additional FAD data fields </w:t>
      </w:r>
      <w:r w:rsidR="00062DCB" w:rsidRPr="003E6BBC">
        <w:rPr>
          <w:rFonts w:eastAsiaTheme="minorEastAsia"/>
          <w:sz w:val="22"/>
          <w:szCs w:val="22"/>
          <w:lang w:eastAsia="ko-KR"/>
        </w:rPr>
        <w:t>to be provided by vessel operators</w:t>
      </w:r>
      <w:r w:rsidR="00062DCB" w:rsidRPr="003E6BBC" w:rsidDel="002D0572">
        <w:rPr>
          <w:rFonts w:eastAsiaTheme="minorEastAsia"/>
          <w:sz w:val="22"/>
          <w:szCs w:val="22"/>
          <w:lang w:eastAsia="ko-KR"/>
        </w:rPr>
        <w:t xml:space="preserve"> </w:t>
      </w:r>
    </w:p>
    <w:p w:rsidR="00575D1C" w:rsidRPr="003E6BBC" w:rsidRDefault="00575D1C" w:rsidP="003E6BBC">
      <w:pPr>
        <w:adjustRightInd w:val="0"/>
        <w:snapToGrid w:val="0"/>
        <w:ind w:left="720"/>
        <w:jc w:val="both"/>
        <w:rPr>
          <w:rFonts w:eastAsiaTheme="minorEastAsia"/>
          <w:sz w:val="22"/>
          <w:szCs w:val="22"/>
          <w:lang w:val="en-NZ" w:eastAsia="ko-KR"/>
        </w:rPr>
      </w:pPr>
    </w:p>
    <w:p w:rsidR="00062DCB" w:rsidRPr="003E6BBC" w:rsidRDefault="00062DCB" w:rsidP="003E6BBC">
      <w:pPr>
        <w:adjustRightInd w:val="0"/>
        <w:snapToGrid w:val="0"/>
        <w:ind w:left="720"/>
        <w:jc w:val="both"/>
        <w:rPr>
          <w:rFonts w:eastAsiaTheme="minorEastAsia"/>
          <w:sz w:val="22"/>
          <w:szCs w:val="22"/>
          <w:lang w:val="en-NZ" w:eastAsia="ko-KR"/>
        </w:rPr>
      </w:pPr>
      <w:r w:rsidRPr="003E6BBC">
        <w:rPr>
          <w:rFonts w:eastAsiaTheme="minorEastAsia"/>
          <w:sz w:val="22"/>
          <w:szCs w:val="22"/>
          <w:lang w:eastAsia="ko-KR"/>
        </w:rPr>
        <w:t xml:space="preserve">SC13 </w:t>
      </w:r>
      <w:r w:rsidRPr="003E6BBC">
        <w:rPr>
          <w:rFonts w:eastAsiaTheme="minorEastAsia" w:hint="eastAsia"/>
          <w:sz w:val="22"/>
          <w:szCs w:val="22"/>
          <w:lang w:eastAsia="ko-KR"/>
        </w:rPr>
        <w:t>will</w:t>
      </w:r>
      <w:r w:rsidRPr="003E6BBC">
        <w:rPr>
          <w:rFonts w:eastAsiaTheme="minorEastAsia"/>
          <w:sz w:val="22"/>
          <w:szCs w:val="22"/>
          <w:lang w:eastAsia="ko-KR"/>
        </w:rPr>
        <w:t xml:space="preserve"> note the </w:t>
      </w:r>
      <w:r w:rsidRPr="003E6BBC">
        <w:rPr>
          <w:rFonts w:eastAsiaTheme="minorEastAsia" w:hint="eastAsia"/>
          <w:sz w:val="22"/>
          <w:szCs w:val="22"/>
          <w:lang w:eastAsia="ko-KR"/>
        </w:rPr>
        <w:t xml:space="preserve">following recommendations from the </w:t>
      </w:r>
      <w:r w:rsidRPr="003E6BBC">
        <w:rPr>
          <w:sz w:val="22"/>
          <w:szCs w:val="22"/>
        </w:rPr>
        <w:t>FADMgmtOptions-IWG</w:t>
      </w:r>
      <w:r w:rsidRPr="003E6BBC">
        <w:rPr>
          <w:rFonts w:eastAsiaTheme="minorEastAsia" w:hint="eastAsia"/>
          <w:sz w:val="22"/>
          <w:szCs w:val="22"/>
          <w:lang w:eastAsia="ko-KR"/>
        </w:rPr>
        <w:t>02</w:t>
      </w:r>
      <w:r w:rsidRPr="003E6BBC">
        <w:rPr>
          <w:rFonts w:eastAsiaTheme="minorEastAsia"/>
          <w:sz w:val="22"/>
          <w:szCs w:val="22"/>
          <w:lang w:eastAsia="ko-KR"/>
        </w:rPr>
        <w:t>, and provide recommendations as appropriate.</w:t>
      </w:r>
    </w:p>
    <w:p w:rsidR="00062DCB" w:rsidRPr="003E6BBC" w:rsidRDefault="00062DCB" w:rsidP="003E6BBC">
      <w:pPr>
        <w:adjustRightInd w:val="0"/>
        <w:snapToGrid w:val="0"/>
        <w:ind w:left="720"/>
        <w:jc w:val="both"/>
        <w:rPr>
          <w:rFonts w:eastAsiaTheme="minorEastAsia"/>
          <w:sz w:val="22"/>
          <w:szCs w:val="22"/>
          <w:lang w:val="en-NZ" w:eastAsia="ko-KR"/>
        </w:rPr>
      </w:pPr>
    </w:p>
    <w:p w:rsidR="00062DCB" w:rsidRPr="003E6BBC" w:rsidRDefault="00062DCB" w:rsidP="003E6BBC">
      <w:pPr>
        <w:adjustRightInd w:val="0"/>
        <w:snapToGrid w:val="0"/>
        <w:ind w:left="720"/>
        <w:jc w:val="both"/>
        <w:rPr>
          <w:rFonts w:eastAsiaTheme="minorEastAsia"/>
          <w:sz w:val="22"/>
          <w:szCs w:val="22"/>
          <w:lang w:eastAsia="ko-KR"/>
        </w:rPr>
      </w:pPr>
      <w:r w:rsidRPr="003E6BBC">
        <w:rPr>
          <w:sz w:val="22"/>
          <w:szCs w:val="22"/>
        </w:rPr>
        <w:t>FADMgmtOptions-IWG</w:t>
      </w:r>
      <w:r w:rsidRPr="003E6BBC">
        <w:rPr>
          <w:rFonts w:eastAsiaTheme="minorEastAsia" w:hint="eastAsia"/>
          <w:sz w:val="22"/>
          <w:szCs w:val="22"/>
          <w:lang w:eastAsia="ko-KR"/>
        </w:rPr>
        <w:t>02 Report:</w:t>
      </w:r>
    </w:p>
    <w:p w:rsidR="00575D1C" w:rsidRPr="003E6BBC" w:rsidRDefault="00062DCB" w:rsidP="00AD41B2">
      <w:pPr>
        <w:adjustRightInd w:val="0"/>
        <w:snapToGrid w:val="0"/>
        <w:ind w:left="1080"/>
        <w:jc w:val="both"/>
        <w:rPr>
          <w:rFonts w:eastAsiaTheme="minorEastAsia"/>
          <w:i/>
          <w:sz w:val="22"/>
          <w:szCs w:val="22"/>
          <w:lang w:eastAsia="ko-KR"/>
        </w:rPr>
      </w:pPr>
      <w:r w:rsidRPr="003E6BBC">
        <w:rPr>
          <w:rFonts w:eastAsiaTheme="minorEastAsia" w:hint="eastAsia"/>
          <w:i/>
          <w:sz w:val="22"/>
          <w:szCs w:val="22"/>
          <w:lang w:eastAsia="ko-KR"/>
        </w:rPr>
        <w:t>62.</w:t>
      </w:r>
      <w:r w:rsidRPr="003E6BBC">
        <w:rPr>
          <w:rFonts w:eastAsiaTheme="minorEastAsia" w:hint="eastAsia"/>
          <w:i/>
          <w:sz w:val="22"/>
          <w:szCs w:val="22"/>
          <w:lang w:eastAsia="ko-KR"/>
        </w:rPr>
        <w:tab/>
      </w:r>
      <w:r w:rsidR="00575D1C" w:rsidRPr="003E6BBC">
        <w:rPr>
          <w:i/>
          <w:sz w:val="22"/>
          <w:szCs w:val="22"/>
        </w:rPr>
        <w:t>The FADMgmtOptions-IWG endorsed in principle the fields in the table on page 3 of the Working Paper to be provided by vessel operators and recommended that the fields be referred to the SC and TCC for further consideration (</w:t>
      </w:r>
      <w:r w:rsidRPr="003E6BBC">
        <w:rPr>
          <w:rFonts w:eastAsiaTheme="minorEastAsia" w:hint="eastAsia"/>
          <w:i/>
          <w:sz w:val="22"/>
          <w:szCs w:val="22"/>
          <w:lang w:eastAsia="ko-KR"/>
        </w:rPr>
        <w:t>Attachment C</w:t>
      </w:r>
      <w:r w:rsidR="00575D1C" w:rsidRPr="003E6BBC">
        <w:rPr>
          <w:i/>
          <w:sz w:val="22"/>
          <w:szCs w:val="22"/>
        </w:rPr>
        <w:t>)</w:t>
      </w:r>
      <w:r w:rsidR="007B25ED" w:rsidRPr="003E6BBC">
        <w:rPr>
          <w:rFonts w:eastAsiaTheme="minorEastAsia" w:hint="eastAsia"/>
          <w:i/>
          <w:sz w:val="22"/>
          <w:szCs w:val="22"/>
          <w:lang w:eastAsia="ko-KR"/>
        </w:rPr>
        <w:t>.</w:t>
      </w:r>
    </w:p>
    <w:p w:rsidR="003E6BBC" w:rsidRDefault="003E6BBC" w:rsidP="00AD41B2">
      <w:pPr>
        <w:pStyle w:val="ListParagraph"/>
        <w:adjustRightInd w:val="0"/>
        <w:snapToGrid w:val="0"/>
        <w:ind w:left="1080" w:right="86"/>
        <w:jc w:val="both"/>
        <w:rPr>
          <w:rFonts w:eastAsiaTheme="minorEastAsia"/>
          <w:i/>
          <w:sz w:val="22"/>
          <w:szCs w:val="22"/>
          <w:lang w:eastAsia="ko-KR"/>
        </w:rPr>
      </w:pPr>
    </w:p>
    <w:p w:rsidR="00575D1C" w:rsidRPr="003E6BBC" w:rsidRDefault="00062DCB" w:rsidP="00AD41B2">
      <w:pPr>
        <w:pStyle w:val="ListParagraph"/>
        <w:adjustRightInd w:val="0"/>
        <w:snapToGrid w:val="0"/>
        <w:ind w:left="1080" w:right="86"/>
        <w:jc w:val="both"/>
        <w:rPr>
          <w:i/>
          <w:sz w:val="22"/>
          <w:szCs w:val="22"/>
          <w:u w:val="single"/>
        </w:rPr>
      </w:pPr>
      <w:r w:rsidRPr="003E6BBC">
        <w:rPr>
          <w:rFonts w:eastAsiaTheme="minorEastAsia" w:hint="eastAsia"/>
          <w:i/>
          <w:sz w:val="22"/>
          <w:szCs w:val="22"/>
          <w:lang w:eastAsia="ko-KR"/>
        </w:rPr>
        <w:t>64.</w:t>
      </w:r>
      <w:r w:rsidRPr="003E6BBC">
        <w:rPr>
          <w:rFonts w:eastAsiaTheme="minorEastAsia" w:hint="eastAsia"/>
          <w:i/>
          <w:sz w:val="22"/>
          <w:szCs w:val="22"/>
          <w:lang w:eastAsia="ko-KR"/>
        </w:rPr>
        <w:tab/>
      </w:r>
      <w:r w:rsidR="00575D1C" w:rsidRPr="003E6BBC">
        <w:rPr>
          <w:i/>
          <w:sz w:val="22"/>
          <w:szCs w:val="22"/>
        </w:rPr>
        <w:t xml:space="preserve">The FADMgmtOptions-IWG recommended that the elaboration of the data fields to be provided by vessel operators should take into account the data fields for provision of FAD data by vessel operators by the IATTC. </w:t>
      </w:r>
    </w:p>
    <w:p w:rsidR="009519EE" w:rsidRDefault="009519EE" w:rsidP="003E6BBC">
      <w:pPr>
        <w:adjustRightInd w:val="0"/>
        <w:snapToGrid w:val="0"/>
        <w:ind w:right="86"/>
        <w:jc w:val="both"/>
        <w:rPr>
          <w:rFonts w:eastAsiaTheme="minorEastAsia"/>
          <w:sz w:val="22"/>
          <w:szCs w:val="22"/>
          <w:u w:val="single"/>
          <w:lang w:eastAsia="ko-KR"/>
        </w:rPr>
      </w:pPr>
    </w:p>
    <w:p w:rsidR="00494B7B" w:rsidRPr="00494B7B" w:rsidRDefault="00494B7B" w:rsidP="00A95069">
      <w:pPr>
        <w:pStyle w:val="ListParagraph"/>
        <w:numPr>
          <w:ilvl w:val="2"/>
          <w:numId w:val="17"/>
        </w:numPr>
        <w:adjustRightInd w:val="0"/>
        <w:snapToGrid w:val="0"/>
        <w:ind w:right="86"/>
        <w:jc w:val="both"/>
        <w:rPr>
          <w:rFonts w:eastAsiaTheme="minorEastAsia"/>
          <w:sz w:val="22"/>
          <w:szCs w:val="22"/>
          <w:lang w:eastAsia="ko-KR"/>
        </w:rPr>
      </w:pPr>
      <w:r w:rsidRPr="00494B7B">
        <w:rPr>
          <w:rFonts w:eastAsiaTheme="minorEastAsia" w:hint="eastAsia"/>
          <w:sz w:val="22"/>
          <w:szCs w:val="22"/>
          <w:lang w:eastAsia="ko-KR"/>
        </w:rPr>
        <w:t>FAD marking and monitoring</w:t>
      </w:r>
    </w:p>
    <w:p w:rsidR="00494B7B" w:rsidRDefault="00494B7B" w:rsidP="00494B7B">
      <w:pPr>
        <w:pStyle w:val="ListParagraph"/>
        <w:adjustRightInd w:val="0"/>
        <w:snapToGrid w:val="0"/>
        <w:ind w:right="86"/>
        <w:jc w:val="both"/>
        <w:rPr>
          <w:rFonts w:eastAsiaTheme="minorEastAsia"/>
          <w:sz w:val="22"/>
          <w:szCs w:val="22"/>
          <w:u w:val="single"/>
          <w:lang w:eastAsia="ko-KR"/>
        </w:rPr>
      </w:pPr>
    </w:p>
    <w:p w:rsidR="00494B7B" w:rsidRPr="003E6BBC" w:rsidRDefault="00494B7B" w:rsidP="00494B7B">
      <w:pPr>
        <w:pStyle w:val="ListParagraph"/>
        <w:adjustRightInd w:val="0"/>
        <w:snapToGrid w:val="0"/>
        <w:jc w:val="both"/>
        <w:rPr>
          <w:rFonts w:eastAsiaTheme="minorEastAsia"/>
          <w:sz w:val="22"/>
          <w:szCs w:val="22"/>
          <w:lang w:eastAsia="ko-KR"/>
        </w:rPr>
      </w:pPr>
      <w:r w:rsidRPr="003E6BBC">
        <w:rPr>
          <w:sz w:val="22"/>
          <w:szCs w:val="22"/>
        </w:rPr>
        <w:t>The FADMgmtOptions-IWG recommend</w:t>
      </w:r>
      <w:r w:rsidRPr="003E6BBC">
        <w:rPr>
          <w:rFonts w:eastAsiaTheme="minorEastAsia" w:hint="eastAsia"/>
          <w:sz w:val="22"/>
          <w:szCs w:val="22"/>
          <w:lang w:eastAsia="ko-KR"/>
        </w:rPr>
        <w:t>ed</w:t>
      </w:r>
      <w:r w:rsidRPr="003E6BBC">
        <w:rPr>
          <w:sz w:val="22"/>
          <w:szCs w:val="22"/>
        </w:rPr>
        <w:t xml:space="preserve"> to WCPFC13 that the consultant’s report on options and considerations of implementing a marking and identification system for FADs in the WCPO (FADMgmtOptionsIWG-02-04) be forwarded to SC13 and TCC13 for further consideration</w:t>
      </w:r>
      <w:r w:rsidRPr="003E6BBC">
        <w:rPr>
          <w:rFonts w:eastAsiaTheme="minorEastAsia" w:hint="eastAsia"/>
          <w:sz w:val="22"/>
          <w:szCs w:val="22"/>
          <w:lang w:eastAsia="ko-KR"/>
        </w:rPr>
        <w:t xml:space="preserve"> (Paragraph 51, </w:t>
      </w:r>
      <w:r w:rsidRPr="003E6BBC">
        <w:rPr>
          <w:sz w:val="22"/>
          <w:szCs w:val="22"/>
        </w:rPr>
        <w:t>FADMgmtOptions-IWG02</w:t>
      </w:r>
      <w:r w:rsidRPr="003E6BBC">
        <w:rPr>
          <w:rFonts w:eastAsiaTheme="minorEastAsia" w:hint="eastAsia"/>
          <w:sz w:val="22"/>
          <w:szCs w:val="22"/>
          <w:lang w:eastAsia="ko-KR"/>
        </w:rPr>
        <w:t xml:space="preserve"> Report</w:t>
      </w:r>
      <w:r w:rsidRPr="003E6BBC">
        <w:rPr>
          <w:sz w:val="22"/>
          <w:szCs w:val="22"/>
        </w:rPr>
        <w:t>)</w:t>
      </w:r>
    </w:p>
    <w:p w:rsidR="00494B7B" w:rsidRPr="003E6BBC" w:rsidRDefault="00494B7B" w:rsidP="00494B7B">
      <w:pPr>
        <w:pStyle w:val="ListParagraph"/>
        <w:adjustRightInd w:val="0"/>
        <w:snapToGrid w:val="0"/>
        <w:ind w:left="709"/>
        <w:jc w:val="both"/>
        <w:rPr>
          <w:rFonts w:eastAsiaTheme="minorEastAsia"/>
          <w:sz w:val="22"/>
          <w:szCs w:val="22"/>
          <w:lang w:eastAsia="ko-KR"/>
        </w:rPr>
      </w:pPr>
    </w:p>
    <w:p w:rsidR="00494B7B" w:rsidRDefault="00494B7B" w:rsidP="00494B7B">
      <w:pPr>
        <w:pStyle w:val="ListParagraph"/>
        <w:adjustRightInd w:val="0"/>
        <w:snapToGrid w:val="0"/>
        <w:ind w:right="86"/>
        <w:jc w:val="both"/>
        <w:rPr>
          <w:rFonts w:eastAsiaTheme="minorEastAsia"/>
          <w:bCs/>
          <w:sz w:val="22"/>
          <w:szCs w:val="22"/>
          <w:lang w:val="en-NZ" w:eastAsia="ko-KR"/>
        </w:rPr>
      </w:pPr>
      <w:r w:rsidRPr="003E6BBC">
        <w:rPr>
          <w:rFonts w:eastAsiaTheme="minorEastAsia"/>
          <w:bCs/>
          <w:sz w:val="22"/>
          <w:szCs w:val="22"/>
          <w:lang w:val="en-NZ" w:eastAsia="ko-KR"/>
        </w:rPr>
        <w:t xml:space="preserve">SC13 is invited to </w:t>
      </w:r>
      <w:r w:rsidRPr="003E6BBC">
        <w:rPr>
          <w:rFonts w:eastAsiaTheme="minorEastAsia" w:hint="eastAsia"/>
          <w:bCs/>
          <w:sz w:val="22"/>
          <w:szCs w:val="22"/>
          <w:lang w:val="en-NZ" w:eastAsia="ko-KR"/>
        </w:rPr>
        <w:t>consider</w:t>
      </w:r>
      <w:r w:rsidRPr="003E6BBC">
        <w:rPr>
          <w:rFonts w:eastAsiaTheme="minorEastAsia"/>
          <w:bCs/>
          <w:sz w:val="22"/>
          <w:szCs w:val="22"/>
          <w:lang w:val="en-NZ" w:eastAsia="ko-KR"/>
        </w:rPr>
        <w:t xml:space="preserve"> the </w:t>
      </w:r>
      <w:r w:rsidRPr="003E6BBC">
        <w:rPr>
          <w:rFonts w:eastAsiaTheme="minorEastAsia" w:hint="eastAsia"/>
          <w:bCs/>
          <w:sz w:val="22"/>
          <w:szCs w:val="22"/>
          <w:lang w:val="en-NZ" w:eastAsia="ko-KR"/>
        </w:rPr>
        <w:t xml:space="preserve">consultancy </w:t>
      </w:r>
      <w:r w:rsidRPr="003E6BBC">
        <w:rPr>
          <w:rFonts w:eastAsiaTheme="minorEastAsia"/>
          <w:bCs/>
          <w:sz w:val="22"/>
          <w:szCs w:val="22"/>
          <w:lang w:val="en-NZ" w:eastAsia="ko-KR"/>
        </w:rPr>
        <w:t>report and provide recommendations</w:t>
      </w:r>
      <w:r w:rsidRPr="003E6BBC">
        <w:rPr>
          <w:rFonts w:eastAsiaTheme="minorEastAsia" w:hint="eastAsia"/>
          <w:bCs/>
          <w:sz w:val="22"/>
          <w:szCs w:val="22"/>
          <w:lang w:val="en-NZ" w:eastAsia="ko-KR"/>
        </w:rPr>
        <w:t xml:space="preserve"> as appropriate</w:t>
      </w:r>
      <w:r w:rsidRPr="003E6BBC">
        <w:rPr>
          <w:rFonts w:eastAsiaTheme="minorEastAsia"/>
          <w:bCs/>
          <w:sz w:val="22"/>
          <w:szCs w:val="22"/>
          <w:lang w:val="en-NZ" w:eastAsia="ko-KR"/>
        </w:rPr>
        <w:t>.</w:t>
      </w:r>
    </w:p>
    <w:p w:rsidR="00494B7B" w:rsidRPr="00494B7B" w:rsidRDefault="00494B7B" w:rsidP="00494B7B">
      <w:pPr>
        <w:pStyle w:val="ListParagraph"/>
        <w:adjustRightInd w:val="0"/>
        <w:snapToGrid w:val="0"/>
        <w:ind w:right="86"/>
        <w:jc w:val="both"/>
        <w:rPr>
          <w:rFonts w:eastAsiaTheme="minorEastAsia"/>
          <w:sz w:val="22"/>
          <w:szCs w:val="22"/>
          <w:u w:val="single"/>
          <w:lang w:eastAsia="ko-KR"/>
        </w:rPr>
      </w:pPr>
    </w:p>
    <w:p w:rsidR="0011334C" w:rsidRPr="003E6BBC" w:rsidRDefault="0011334C" w:rsidP="00A95069">
      <w:pPr>
        <w:pStyle w:val="ListParagraph"/>
        <w:numPr>
          <w:ilvl w:val="1"/>
          <w:numId w:val="17"/>
        </w:numPr>
        <w:adjustRightInd w:val="0"/>
        <w:snapToGrid w:val="0"/>
        <w:ind w:left="720" w:hanging="720"/>
        <w:jc w:val="both"/>
        <w:rPr>
          <w:b/>
          <w:sz w:val="22"/>
          <w:szCs w:val="22"/>
          <w:lang w:val="en-NZ"/>
        </w:rPr>
      </w:pPr>
      <w:r w:rsidRPr="003E6BBC">
        <w:rPr>
          <w:b/>
          <w:sz w:val="22"/>
          <w:szCs w:val="22"/>
          <w:lang w:val="en-NZ"/>
        </w:rPr>
        <w:t>Regional Observer Programme</w:t>
      </w:r>
    </w:p>
    <w:p w:rsidR="0011334C" w:rsidRPr="003E6BBC" w:rsidRDefault="0011334C" w:rsidP="003E6BBC">
      <w:pPr>
        <w:pStyle w:val="ListParagraph"/>
        <w:adjustRightInd w:val="0"/>
        <w:snapToGrid w:val="0"/>
        <w:jc w:val="both"/>
        <w:rPr>
          <w:b/>
          <w:sz w:val="22"/>
          <w:szCs w:val="22"/>
          <w:lang w:val="en-NZ"/>
        </w:rPr>
      </w:pPr>
    </w:p>
    <w:p w:rsidR="002A4090" w:rsidRPr="003E6BBC" w:rsidRDefault="002A4090" w:rsidP="00A95069">
      <w:pPr>
        <w:pStyle w:val="ListParagraph"/>
        <w:numPr>
          <w:ilvl w:val="2"/>
          <w:numId w:val="17"/>
        </w:numPr>
        <w:adjustRightInd w:val="0"/>
        <w:snapToGrid w:val="0"/>
        <w:jc w:val="both"/>
        <w:rPr>
          <w:rFonts w:eastAsiaTheme="minorEastAsia"/>
          <w:bCs/>
          <w:sz w:val="22"/>
          <w:szCs w:val="22"/>
          <w:lang w:val="en-NZ" w:eastAsia="ko-KR"/>
        </w:rPr>
      </w:pPr>
      <w:r w:rsidRPr="003E6BBC">
        <w:rPr>
          <w:rFonts w:eastAsiaTheme="minorEastAsia"/>
          <w:bCs/>
          <w:sz w:val="22"/>
          <w:szCs w:val="22"/>
          <w:lang w:val="en-NZ" w:eastAsia="ko-KR"/>
        </w:rPr>
        <w:t>ROP longline coverage</w:t>
      </w:r>
      <w:r w:rsidR="00EE1A4A" w:rsidRPr="003E6BBC">
        <w:rPr>
          <w:rFonts w:eastAsiaTheme="minorEastAsia"/>
          <w:bCs/>
          <w:sz w:val="22"/>
          <w:szCs w:val="22"/>
          <w:lang w:val="en-NZ" w:eastAsia="ko-KR"/>
        </w:rPr>
        <w:t xml:space="preserve"> </w:t>
      </w:r>
    </w:p>
    <w:p w:rsidR="002A4090" w:rsidRPr="003E6BBC" w:rsidRDefault="002A4090" w:rsidP="003E6BBC">
      <w:pPr>
        <w:pStyle w:val="ListParagraph"/>
        <w:adjustRightInd w:val="0"/>
        <w:snapToGrid w:val="0"/>
        <w:ind w:left="1080"/>
        <w:jc w:val="both"/>
        <w:rPr>
          <w:rFonts w:eastAsiaTheme="minorEastAsia"/>
          <w:bCs/>
          <w:sz w:val="22"/>
          <w:szCs w:val="22"/>
          <w:lang w:val="en-NZ" w:eastAsia="ko-KR"/>
        </w:rPr>
      </w:pPr>
    </w:p>
    <w:p w:rsidR="006C0238" w:rsidRPr="003E6BBC" w:rsidRDefault="00205705" w:rsidP="003E6BBC">
      <w:pPr>
        <w:pStyle w:val="ListParagraph"/>
        <w:adjustRightInd w:val="0"/>
        <w:snapToGrid w:val="0"/>
        <w:ind w:leftChars="295" w:left="708"/>
        <w:jc w:val="both"/>
        <w:rPr>
          <w:rFonts w:eastAsiaTheme="minorEastAsia"/>
          <w:bCs/>
          <w:sz w:val="22"/>
          <w:szCs w:val="22"/>
          <w:lang w:val="en-NZ" w:eastAsia="ko-KR"/>
        </w:rPr>
      </w:pPr>
      <w:r w:rsidRPr="003E6BBC">
        <w:rPr>
          <w:rFonts w:eastAsiaTheme="minorEastAsia"/>
          <w:bCs/>
          <w:sz w:val="22"/>
          <w:szCs w:val="22"/>
          <w:lang w:val="en-NZ" w:eastAsia="ko-KR"/>
        </w:rPr>
        <w:t>As agreed by WCPFC11 (P</w:t>
      </w:r>
      <w:r w:rsidR="002A4090" w:rsidRPr="003E6BBC">
        <w:rPr>
          <w:rFonts w:eastAsiaTheme="minorEastAsia"/>
          <w:bCs/>
          <w:sz w:val="22"/>
          <w:szCs w:val="22"/>
          <w:lang w:val="en-NZ" w:eastAsia="ko-KR"/>
        </w:rPr>
        <w:t>aragraphs 484-486, WCPFC11 Report), CCMs submit</w:t>
      </w:r>
      <w:r w:rsidR="002023B4" w:rsidRPr="003E6BBC">
        <w:rPr>
          <w:rFonts w:eastAsiaTheme="minorEastAsia"/>
          <w:bCs/>
          <w:sz w:val="22"/>
          <w:szCs w:val="22"/>
          <w:lang w:val="en-NZ" w:eastAsia="ko-KR"/>
        </w:rPr>
        <w:t>ted</w:t>
      </w:r>
      <w:r w:rsidR="002A4090" w:rsidRPr="003E6BBC">
        <w:rPr>
          <w:rFonts w:eastAsiaTheme="minorEastAsia"/>
          <w:bCs/>
          <w:sz w:val="22"/>
          <w:szCs w:val="22"/>
          <w:lang w:val="en-NZ" w:eastAsia="ko-KR"/>
        </w:rPr>
        <w:t xml:space="preserve"> their longline observer coverage </w:t>
      </w:r>
      <w:r w:rsidR="00C35E6A" w:rsidRPr="003E6BBC">
        <w:rPr>
          <w:rFonts w:eastAsiaTheme="minorEastAsia"/>
          <w:bCs/>
          <w:sz w:val="22"/>
          <w:szCs w:val="22"/>
          <w:lang w:val="en-NZ" w:eastAsia="ko-KR"/>
        </w:rPr>
        <w:t xml:space="preserve">in Annual Report Part 1 </w:t>
      </w:r>
      <w:r w:rsidR="002A4090" w:rsidRPr="003E6BBC">
        <w:rPr>
          <w:rFonts w:eastAsiaTheme="minorEastAsia"/>
          <w:bCs/>
          <w:sz w:val="22"/>
          <w:szCs w:val="22"/>
          <w:lang w:val="en-NZ" w:eastAsia="ko-KR"/>
        </w:rPr>
        <w:t xml:space="preserve">using their choice of coverage metric (Attachment L, WCPFC11 Report). </w:t>
      </w:r>
      <w:r w:rsidR="00427C82" w:rsidRPr="003E6BBC">
        <w:rPr>
          <w:rFonts w:eastAsiaTheme="minorEastAsia"/>
          <w:bCs/>
          <w:sz w:val="22"/>
          <w:szCs w:val="22"/>
          <w:lang w:val="en-NZ" w:eastAsia="ko-KR"/>
        </w:rPr>
        <w:t>SC13</w:t>
      </w:r>
      <w:r w:rsidR="002A4090" w:rsidRPr="003E6BBC">
        <w:rPr>
          <w:rFonts w:eastAsiaTheme="minorEastAsia"/>
          <w:bCs/>
          <w:sz w:val="22"/>
          <w:szCs w:val="22"/>
          <w:lang w:val="en-NZ" w:eastAsia="ko-KR"/>
        </w:rPr>
        <w:t xml:space="preserve"> </w:t>
      </w:r>
      <w:r w:rsidR="00F8700D" w:rsidRPr="003E6BBC">
        <w:rPr>
          <w:rFonts w:eastAsiaTheme="minorEastAsia"/>
          <w:bCs/>
          <w:sz w:val="22"/>
          <w:szCs w:val="22"/>
          <w:lang w:val="en-NZ" w:eastAsia="ko-KR"/>
        </w:rPr>
        <w:t>may</w:t>
      </w:r>
      <w:r w:rsidR="002A4090" w:rsidRPr="003E6BBC">
        <w:rPr>
          <w:rFonts w:eastAsiaTheme="minorEastAsia"/>
          <w:bCs/>
          <w:sz w:val="22"/>
          <w:szCs w:val="22"/>
          <w:lang w:val="en-NZ" w:eastAsia="ko-KR"/>
        </w:rPr>
        <w:t xml:space="preserve"> consider </w:t>
      </w:r>
      <w:r w:rsidR="002023B4" w:rsidRPr="003E6BBC">
        <w:rPr>
          <w:rFonts w:eastAsiaTheme="minorEastAsia"/>
          <w:bCs/>
          <w:sz w:val="22"/>
          <w:szCs w:val="22"/>
          <w:lang w:val="en-NZ" w:eastAsia="ko-KR"/>
        </w:rPr>
        <w:t xml:space="preserve">and comment on </w:t>
      </w:r>
      <w:r w:rsidR="002A4090" w:rsidRPr="003E6BBC">
        <w:rPr>
          <w:rFonts w:eastAsiaTheme="minorEastAsia"/>
          <w:bCs/>
          <w:sz w:val="22"/>
          <w:szCs w:val="22"/>
          <w:lang w:val="en-NZ" w:eastAsia="ko-KR"/>
        </w:rPr>
        <w:t xml:space="preserve">the compiled information on longline observer coverage and </w:t>
      </w:r>
      <w:r w:rsidR="002023B4" w:rsidRPr="003E6BBC">
        <w:rPr>
          <w:rFonts w:eastAsiaTheme="minorEastAsia"/>
          <w:bCs/>
          <w:sz w:val="22"/>
          <w:szCs w:val="22"/>
          <w:lang w:val="en-NZ" w:eastAsia="ko-KR"/>
        </w:rPr>
        <w:t xml:space="preserve">where necessary, </w:t>
      </w:r>
      <w:r w:rsidR="002A4090" w:rsidRPr="003E6BBC">
        <w:rPr>
          <w:rFonts w:eastAsiaTheme="minorEastAsia"/>
          <w:bCs/>
          <w:sz w:val="22"/>
          <w:szCs w:val="22"/>
          <w:lang w:val="en-NZ" w:eastAsia="ko-KR"/>
        </w:rPr>
        <w:t xml:space="preserve">provide recommendations to the Commission. </w:t>
      </w:r>
    </w:p>
    <w:p w:rsidR="006B3277" w:rsidRPr="003E6BBC" w:rsidRDefault="006B3277" w:rsidP="003E6BBC">
      <w:pPr>
        <w:adjustRightInd w:val="0"/>
        <w:snapToGrid w:val="0"/>
        <w:jc w:val="both"/>
        <w:rPr>
          <w:rFonts w:eastAsiaTheme="minorEastAsia"/>
          <w:bCs/>
          <w:sz w:val="22"/>
          <w:szCs w:val="22"/>
          <w:lang w:val="en-NZ" w:eastAsia="ko-KR"/>
        </w:rPr>
      </w:pPr>
    </w:p>
    <w:p w:rsidR="009C19BE" w:rsidRPr="003E6BBC" w:rsidRDefault="009C19BE" w:rsidP="003E6BBC">
      <w:pPr>
        <w:adjustRightInd w:val="0"/>
        <w:snapToGrid w:val="0"/>
        <w:ind w:left="720"/>
        <w:jc w:val="both"/>
        <w:rPr>
          <w:rFonts w:eastAsiaTheme="minorEastAsia"/>
          <w:bCs/>
          <w:sz w:val="22"/>
          <w:szCs w:val="22"/>
          <w:lang w:val="en-NZ" w:eastAsia="ko-KR"/>
        </w:rPr>
      </w:pPr>
      <w:r w:rsidRPr="003E6BBC">
        <w:rPr>
          <w:rFonts w:eastAsiaTheme="minorEastAsia"/>
          <w:sz w:val="22"/>
          <w:szCs w:val="22"/>
          <w:lang w:eastAsia="ko-KR"/>
        </w:rPr>
        <w:t xml:space="preserve">SC13 will review the calculated </w:t>
      </w:r>
      <w:r w:rsidRPr="003E6BBC">
        <w:rPr>
          <w:sz w:val="22"/>
          <w:szCs w:val="22"/>
        </w:rPr>
        <w:t xml:space="preserve">annual coefficients of variation for </w:t>
      </w:r>
      <w:r w:rsidRPr="003E6BBC">
        <w:rPr>
          <w:rFonts w:eastAsiaTheme="minorEastAsia"/>
          <w:sz w:val="22"/>
          <w:szCs w:val="22"/>
          <w:lang w:eastAsia="ko-KR"/>
        </w:rPr>
        <w:t xml:space="preserve">the CPUE data of </w:t>
      </w:r>
      <w:r w:rsidRPr="003E6BBC">
        <w:rPr>
          <w:sz w:val="22"/>
          <w:szCs w:val="22"/>
        </w:rPr>
        <w:t>various taxa collected from longline observer data for 2013, 2014 and 2015</w:t>
      </w:r>
      <w:r w:rsidRPr="003E6BBC">
        <w:rPr>
          <w:rFonts w:eastAsiaTheme="minorEastAsia"/>
          <w:sz w:val="22"/>
          <w:szCs w:val="22"/>
          <w:lang w:eastAsia="ko-KR"/>
        </w:rPr>
        <w:t>.</w:t>
      </w:r>
    </w:p>
    <w:p w:rsidR="009C19BE" w:rsidRPr="003E6BBC" w:rsidRDefault="009C19BE" w:rsidP="003E6BBC">
      <w:pPr>
        <w:adjustRightInd w:val="0"/>
        <w:snapToGrid w:val="0"/>
        <w:jc w:val="both"/>
        <w:rPr>
          <w:rFonts w:eastAsiaTheme="minorEastAsia"/>
          <w:bCs/>
          <w:sz w:val="22"/>
          <w:szCs w:val="22"/>
          <w:lang w:val="en-NZ" w:eastAsia="ko-KR"/>
        </w:rPr>
      </w:pPr>
    </w:p>
    <w:p w:rsidR="009C19BE" w:rsidRPr="003E6BBC" w:rsidRDefault="00BF38A5" w:rsidP="00A95069">
      <w:pPr>
        <w:pStyle w:val="ListParagraph"/>
        <w:numPr>
          <w:ilvl w:val="2"/>
          <w:numId w:val="17"/>
        </w:numPr>
        <w:adjustRightInd w:val="0"/>
        <w:snapToGrid w:val="0"/>
        <w:jc w:val="both"/>
        <w:rPr>
          <w:rFonts w:eastAsiaTheme="minorEastAsia"/>
          <w:bCs/>
          <w:sz w:val="22"/>
          <w:szCs w:val="22"/>
          <w:lang w:val="en-NZ" w:eastAsia="ko-KR"/>
        </w:rPr>
      </w:pPr>
      <w:r w:rsidRPr="003E6BBC">
        <w:rPr>
          <w:rFonts w:eastAsiaTheme="minorEastAsia"/>
          <w:bCs/>
          <w:sz w:val="22"/>
          <w:szCs w:val="22"/>
          <w:lang w:val="en-NZ" w:eastAsia="ko-KR"/>
        </w:rPr>
        <w:t xml:space="preserve">Review of </w:t>
      </w:r>
      <w:r w:rsidRPr="003E6BBC">
        <w:rPr>
          <w:sz w:val="22"/>
          <w:szCs w:val="22"/>
        </w:rPr>
        <w:t xml:space="preserve">ROP minimum standards data fields </w:t>
      </w:r>
      <w:r w:rsidR="00E05286" w:rsidRPr="003E6BBC">
        <w:rPr>
          <w:sz w:val="22"/>
          <w:szCs w:val="22"/>
        </w:rPr>
        <w:t xml:space="preserve"> </w:t>
      </w:r>
    </w:p>
    <w:p w:rsidR="009C19BE" w:rsidRPr="003E6BBC" w:rsidRDefault="009C19BE" w:rsidP="003E6BBC">
      <w:pPr>
        <w:adjustRightInd w:val="0"/>
        <w:snapToGrid w:val="0"/>
        <w:jc w:val="both"/>
        <w:rPr>
          <w:rFonts w:eastAsiaTheme="minorEastAsia"/>
          <w:bCs/>
          <w:sz w:val="22"/>
          <w:szCs w:val="22"/>
          <w:lang w:val="en-NZ" w:eastAsia="ko-KR"/>
        </w:rPr>
      </w:pPr>
    </w:p>
    <w:p w:rsidR="004C4932" w:rsidRPr="003E6BBC" w:rsidRDefault="00200AAE" w:rsidP="003E6BBC">
      <w:pPr>
        <w:adjustRightInd w:val="0"/>
        <w:snapToGrid w:val="0"/>
        <w:ind w:left="720"/>
        <w:jc w:val="both"/>
        <w:rPr>
          <w:rFonts w:eastAsiaTheme="minorEastAsia"/>
          <w:sz w:val="22"/>
          <w:szCs w:val="22"/>
          <w:lang w:eastAsia="ko-KR"/>
        </w:rPr>
      </w:pPr>
      <w:r w:rsidRPr="003E6BBC">
        <w:rPr>
          <w:rFonts w:eastAsiaTheme="minorEastAsia" w:hint="eastAsia"/>
          <w:sz w:val="22"/>
          <w:szCs w:val="22"/>
          <w:lang w:eastAsia="ko-KR"/>
        </w:rPr>
        <w:t xml:space="preserve">As requested </w:t>
      </w:r>
      <w:r w:rsidR="007B25ED" w:rsidRPr="003E6BBC">
        <w:rPr>
          <w:rFonts w:eastAsiaTheme="minorEastAsia" w:hint="eastAsia"/>
          <w:sz w:val="22"/>
          <w:szCs w:val="22"/>
          <w:lang w:eastAsia="ko-KR"/>
        </w:rPr>
        <w:t>by the Commission</w:t>
      </w:r>
      <w:r w:rsidRPr="003E6BBC">
        <w:rPr>
          <w:rFonts w:eastAsiaTheme="minorEastAsia" w:hint="eastAsia"/>
          <w:sz w:val="22"/>
          <w:szCs w:val="22"/>
          <w:lang w:eastAsia="ko-KR"/>
        </w:rPr>
        <w:t xml:space="preserve">, </w:t>
      </w:r>
      <w:r w:rsidR="00BF38A5" w:rsidRPr="003E6BBC">
        <w:rPr>
          <w:sz w:val="22"/>
          <w:szCs w:val="22"/>
        </w:rPr>
        <w:t xml:space="preserve">SC13 </w:t>
      </w:r>
      <w:r w:rsidR="002810E9" w:rsidRPr="003E6BBC">
        <w:rPr>
          <w:sz w:val="22"/>
          <w:szCs w:val="22"/>
        </w:rPr>
        <w:t xml:space="preserve">will </w:t>
      </w:r>
      <w:r w:rsidR="00BF38A5" w:rsidRPr="003E6BBC">
        <w:rPr>
          <w:sz w:val="22"/>
          <w:szCs w:val="22"/>
        </w:rPr>
        <w:t>review</w:t>
      </w:r>
      <w:r w:rsidR="00176DF4" w:rsidRPr="003E6BBC">
        <w:rPr>
          <w:rFonts w:eastAsiaTheme="minorEastAsia" w:hint="eastAsia"/>
          <w:sz w:val="22"/>
          <w:szCs w:val="22"/>
          <w:lang w:eastAsia="ko-KR"/>
        </w:rPr>
        <w:t xml:space="preserve"> any new </w:t>
      </w:r>
      <w:r w:rsidR="002810E9" w:rsidRPr="003E6BBC">
        <w:rPr>
          <w:rFonts w:eastAsiaTheme="minorEastAsia"/>
          <w:sz w:val="22"/>
          <w:szCs w:val="22"/>
          <w:lang w:eastAsia="ko-KR"/>
        </w:rPr>
        <w:t>proposals to revise</w:t>
      </w:r>
      <w:r w:rsidR="00BF38A5" w:rsidRPr="003E6BBC">
        <w:rPr>
          <w:sz w:val="22"/>
          <w:szCs w:val="22"/>
        </w:rPr>
        <w:t xml:space="preserve"> the </w:t>
      </w:r>
      <w:r w:rsidR="00E05286" w:rsidRPr="003E6BBC">
        <w:rPr>
          <w:sz w:val="22"/>
          <w:szCs w:val="22"/>
        </w:rPr>
        <w:t>ROP Minimum Data Standard Data Fields.</w:t>
      </w:r>
      <w:r w:rsidR="004C4932" w:rsidRPr="003E6BBC">
        <w:rPr>
          <w:rFonts w:eastAsiaTheme="minorEastAsia" w:hint="eastAsia"/>
          <w:sz w:val="22"/>
          <w:szCs w:val="22"/>
          <w:lang w:eastAsia="ko-KR"/>
        </w:rPr>
        <w:t xml:space="preserve"> </w:t>
      </w:r>
    </w:p>
    <w:p w:rsidR="007B25ED" w:rsidRPr="003E6BBC" w:rsidRDefault="007B25ED" w:rsidP="003E6BBC">
      <w:pPr>
        <w:adjustRightInd w:val="0"/>
        <w:snapToGrid w:val="0"/>
        <w:ind w:left="720"/>
        <w:jc w:val="both"/>
        <w:rPr>
          <w:rFonts w:eastAsiaTheme="minorEastAsia"/>
          <w:sz w:val="22"/>
          <w:szCs w:val="22"/>
          <w:lang w:eastAsia="ko-KR"/>
        </w:rPr>
      </w:pPr>
    </w:p>
    <w:p w:rsidR="002810E9" w:rsidRPr="003E6BBC" w:rsidRDefault="002810E9" w:rsidP="003E6BBC">
      <w:pPr>
        <w:adjustRightInd w:val="0"/>
        <w:snapToGrid w:val="0"/>
        <w:ind w:left="720" w:right="86"/>
        <w:jc w:val="both"/>
        <w:rPr>
          <w:sz w:val="22"/>
          <w:szCs w:val="22"/>
          <w:u w:val="single"/>
        </w:rPr>
      </w:pPr>
      <w:r w:rsidRPr="003E6BBC">
        <w:rPr>
          <w:sz w:val="22"/>
          <w:szCs w:val="22"/>
        </w:rPr>
        <w:t>FADMgmtOptions-IWG</w:t>
      </w:r>
      <w:r w:rsidRPr="003E6BBC">
        <w:rPr>
          <w:rFonts w:eastAsiaTheme="minorEastAsia" w:hint="eastAsia"/>
          <w:sz w:val="22"/>
          <w:szCs w:val="22"/>
          <w:lang w:eastAsia="ko-KR"/>
        </w:rPr>
        <w:t>02 Report:</w:t>
      </w:r>
    </w:p>
    <w:p w:rsidR="002810E9" w:rsidRPr="003E6BBC" w:rsidRDefault="002810E9" w:rsidP="00AD41B2">
      <w:pPr>
        <w:adjustRightInd w:val="0"/>
        <w:snapToGrid w:val="0"/>
        <w:ind w:left="1080" w:right="86"/>
        <w:jc w:val="both"/>
        <w:rPr>
          <w:i/>
          <w:sz w:val="22"/>
          <w:szCs w:val="22"/>
          <w:u w:val="single"/>
        </w:rPr>
      </w:pPr>
      <w:r w:rsidRPr="003E6BBC">
        <w:rPr>
          <w:rFonts w:eastAsiaTheme="minorEastAsia" w:hint="eastAsia"/>
          <w:i/>
          <w:sz w:val="22"/>
          <w:szCs w:val="22"/>
          <w:lang w:eastAsia="ko-KR"/>
        </w:rPr>
        <w:t>63.</w:t>
      </w:r>
      <w:r w:rsidRPr="003E6BBC">
        <w:rPr>
          <w:rFonts w:eastAsiaTheme="minorEastAsia" w:hint="eastAsia"/>
          <w:i/>
          <w:sz w:val="22"/>
          <w:szCs w:val="22"/>
          <w:lang w:eastAsia="ko-KR"/>
        </w:rPr>
        <w:tab/>
      </w:r>
      <w:r w:rsidRPr="003E6BBC">
        <w:rPr>
          <w:i/>
          <w:sz w:val="22"/>
          <w:szCs w:val="22"/>
        </w:rPr>
        <w:t xml:space="preserve">The FADMgmtOptions-IWG recommended that the issue of data to be provided by observers be referred to SC13 and TCC13, and CCMs were encouraged to provide delegation papers on this aspect. </w:t>
      </w:r>
    </w:p>
    <w:p w:rsidR="002810E9" w:rsidRPr="003E6BBC" w:rsidRDefault="002810E9" w:rsidP="003E6BBC">
      <w:pPr>
        <w:adjustRightInd w:val="0"/>
        <w:snapToGrid w:val="0"/>
        <w:ind w:left="720"/>
        <w:jc w:val="both"/>
        <w:rPr>
          <w:rFonts w:eastAsiaTheme="minorEastAsia"/>
          <w:sz w:val="22"/>
          <w:szCs w:val="22"/>
          <w:lang w:eastAsia="ko-KR"/>
        </w:rPr>
      </w:pPr>
    </w:p>
    <w:p w:rsidR="007B25ED" w:rsidRPr="003E6BBC" w:rsidRDefault="007B25ED" w:rsidP="003E6BBC">
      <w:pPr>
        <w:adjustRightInd w:val="0"/>
        <w:snapToGrid w:val="0"/>
        <w:ind w:left="720"/>
        <w:jc w:val="both"/>
        <w:rPr>
          <w:rFonts w:eastAsiaTheme="minorEastAsia"/>
          <w:sz w:val="22"/>
          <w:szCs w:val="22"/>
          <w:lang w:eastAsia="ko-KR"/>
        </w:rPr>
      </w:pPr>
      <w:r w:rsidRPr="003E6BBC">
        <w:rPr>
          <w:rFonts w:eastAsiaTheme="minorEastAsia" w:hint="eastAsia"/>
          <w:sz w:val="22"/>
          <w:szCs w:val="22"/>
          <w:lang w:eastAsia="ko-KR"/>
        </w:rPr>
        <w:t>WCPFC13 Summary Report:</w:t>
      </w:r>
    </w:p>
    <w:p w:rsidR="002810E9" w:rsidRPr="003E6BBC" w:rsidRDefault="007B25ED" w:rsidP="00AD41B2">
      <w:pPr>
        <w:adjustRightInd w:val="0"/>
        <w:snapToGrid w:val="0"/>
        <w:ind w:left="1080"/>
        <w:jc w:val="both"/>
        <w:rPr>
          <w:sz w:val="22"/>
          <w:szCs w:val="22"/>
        </w:rPr>
      </w:pPr>
      <w:r w:rsidRPr="003E6BBC">
        <w:rPr>
          <w:rFonts w:eastAsiaTheme="minorEastAsia" w:hint="eastAsia"/>
          <w:i/>
          <w:iCs/>
          <w:sz w:val="22"/>
          <w:szCs w:val="22"/>
          <w:lang w:eastAsia="ko-KR"/>
        </w:rPr>
        <w:t>550.</w:t>
      </w:r>
      <w:r w:rsidR="002810E9" w:rsidRPr="003E6BBC">
        <w:rPr>
          <w:sz w:val="22"/>
          <w:szCs w:val="22"/>
        </w:rPr>
        <w:t xml:space="preserve"> </w:t>
      </w:r>
      <w:r w:rsidR="00AD41B2">
        <w:rPr>
          <w:sz w:val="22"/>
          <w:szCs w:val="22"/>
        </w:rPr>
        <w:t xml:space="preserve"> </w:t>
      </w:r>
      <w:r w:rsidR="002810E9" w:rsidRPr="003E6BBC">
        <w:rPr>
          <w:sz w:val="22"/>
          <w:szCs w:val="22"/>
        </w:rPr>
        <w:t>WCPFC13 adopted the following:</w:t>
      </w:r>
    </w:p>
    <w:p w:rsidR="004C4932" w:rsidRPr="003E6BBC" w:rsidRDefault="002810E9" w:rsidP="00AD41B2">
      <w:pPr>
        <w:adjustRightInd w:val="0"/>
        <w:snapToGrid w:val="0"/>
        <w:ind w:left="1440"/>
        <w:jc w:val="both"/>
        <w:rPr>
          <w:rFonts w:eastAsiaTheme="minorEastAsia"/>
          <w:i/>
          <w:iCs/>
          <w:sz w:val="22"/>
          <w:szCs w:val="22"/>
          <w:lang w:eastAsia="ko-KR"/>
        </w:rPr>
      </w:pPr>
      <w:r w:rsidRPr="003E6BBC">
        <w:rPr>
          <w:rFonts w:eastAsiaTheme="minorEastAsia"/>
          <w:i/>
          <w:iCs/>
          <w:sz w:val="22"/>
          <w:szCs w:val="22"/>
          <w:lang w:eastAsia="ko-KR"/>
        </w:rPr>
        <w:t>3.</w:t>
      </w:r>
      <w:r w:rsidR="007B25ED" w:rsidRPr="003E6BBC">
        <w:rPr>
          <w:rFonts w:eastAsiaTheme="minorEastAsia" w:hint="eastAsia"/>
          <w:i/>
          <w:iCs/>
          <w:sz w:val="22"/>
          <w:szCs w:val="22"/>
          <w:lang w:eastAsia="ko-KR"/>
        </w:rPr>
        <w:tab/>
      </w:r>
      <w:r w:rsidR="00975693" w:rsidRPr="003E6BBC">
        <w:rPr>
          <w:i/>
          <w:iCs/>
          <w:sz w:val="22"/>
          <w:szCs w:val="22"/>
        </w:rPr>
        <w:t>SC13 shall review, as appropriate, a revision of the ROP minimum standards data fields and develop safe release guidelines for Manta and Mobula rays, with a view to their adoption by WCPFC14</w:t>
      </w:r>
      <w:r w:rsidR="007B25ED" w:rsidRPr="003E6BBC">
        <w:rPr>
          <w:i/>
          <w:iCs/>
          <w:sz w:val="22"/>
          <w:szCs w:val="22"/>
        </w:rPr>
        <w:t>.</w:t>
      </w:r>
    </w:p>
    <w:p w:rsidR="007B25ED" w:rsidRPr="003E6BBC" w:rsidRDefault="007B25ED" w:rsidP="003E6BBC">
      <w:pPr>
        <w:adjustRightInd w:val="0"/>
        <w:snapToGrid w:val="0"/>
        <w:ind w:left="720"/>
        <w:jc w:val="both"/>
        <w:rPr>
          <w:rFonts w:eastAsiaTheme="minorEastAsia"/>
          <w:bCs/>
          <w:sz w:val="22"/>
          <w:szCs w:val="22"/>
          <w:lang w:val="en-NZ" w:eastAsia="ko-KR"/>
        </w:rPr>
      </w:pPr>
    </w:p>
    <w:p w:rsidR="00575D1C" w:rsidRPr="003E6BBC" w:rsidRDefault="00575D1C" w:rsidP="00A95069">
      <w:pPr>
        <w:pStyle w:val="ListParagraph"/>
        <w:numPr>
          <w:ilvl w:val="1"/>
          <w:numId w:val="17"/>
        </w:numPr>
        <w:adjustRightInd w:val="0"/>
        <w:snapToGrid w:val="0"/>
        <w:ind w:left="0" w:firstLine="0"/>
        <w:jc w:val="both"/>
        <w:rPr>
          <w:b/>
          <w:sz w:val="22"/>
          <w:szCs w:val="22"/>
          <w:lang w:val="en-NZ"/>
        </w:rPr>
      </w:pPr>
      <w:r w:rsidRPr="003E6BBC">
        <w:rPr>
          <w:b/>
          <w:sz w:val="22"/>
          <w:szCs w:val="22"/>
          <w:lang w:val="en-NZ"/>
        </w:rPr>
        <w:t>Electronic Reporting outcomes from WCPFC13</w:t>
      </w:r>
    </w:p>
    <w:p w:rsidR="00575D1C" w:rsidRPr="003E6BBC" w:rsidRDefault="00575D1C" w:rsidP="003E6BBC">
      <w:pPr>
        <w:pStyle w:val="ListParagraph"/>
        <w:adjustRightInd w:val="0"/>
        <w:snapToGrid w:val="0"/>
        <w:ind w:left="810"/>
        <w:jc w:val="both"/>
        <w:rPr>
          <w:rFonts w:eastAsiaTheme="minorEastAsia"/>
          <w:sz w:val="22"/>
          <w:szCs w:val="22"/>
          <w:lang w:val="en-NZ" w:eastAsia="ko-KR"/>
        </w:rPr>
      </w:pPr>
    </w:p>
    <w:p w:rsidR="00176DF4" w:rsidRPr="003E6BBC" w:rsidRDefault="00200AAE" w:rsidP="003E6BBC">
      <w:pPr>
        <w:adjustRightInd w:val="0"/>
        <w:snapToGrid w:val="0"/>
        <w:ind w:left="720"/>
        <w:jc w:val="both"/>
        <w:rPr>
          <w:rFonts w:eastAsiaTheme="minorEastAsia"/>
          <w:sz w:val="22"/>
          <w:szCs w:val="22"/>
          <w:lang w:eastAsia="ko-KR"/>
        </w:rPr>
      </w:pPr>
      <w:r w:rsidRPr="003E6BBC">
        <w:rPr>
          <w:rFonts w:eastAsiaTheme="minorEastAsia"/>
          <w:sz w:val="22"/>
          <w:szCs w:val="22"/>
          <w:lang w:eastAsia="ko-KR"/>
        </w:rPr>
        <w:t>N</w:t>
      </w:r>
      <w:r w:rsidRPr="003E6BBC">
        <w:rPr>
          <w:rFonts w:eastAsiaTheme="minorEastAsia" w:hint="eastAsia"/>
          <w:sz w:val="22"/>
          <w:szCs w:val="22"/>
          <w:lang w:eastAsia="ko-KR"/>
        </w:rPr>
        <w:t xml:space="preserve">oting decisions taken by the Commission (Paragraphs 583 </w:t>
      </w:r>
      <w:r w:rsidRPr="003E6BBC">
        <w:rPr>
          <w:rFonts w:eastAsiaTheme="minorEastAsia"/>
          <w:sz w:val="22"/>
          <w:szCs w:val="22"/>
          <w:lang w:eastAsia="ko-KR"/>
        </w:rPr>
        <w:t>–</w:t>
      </w:r>
      <w:r w:rsidRPr="003E6BBC">
        <w:rPr>
          <w:rFonts w:eastAsiaTheme="minorEastAsia" w:hint="eastAsia"/>
          <w:sz w:val="22"/>
          <w:szCs w:val="22"/>
          <w:lang w:eastAsia="ko-KR"/>
        </w:rPr>
        <w:t xml:space="preserve"> 585), </w:t>
      </w:r>
      <w:r w:rsidR="00176DF4" w:rsidRPr="003E6BBC">
        <w:rPr>
          <w:sz w:val="22"/>
          <w:szCs w:val="22"/>
        </w:rPr>
        <w:t>SC13 shall review</w:t>
      </w:r>
      <w:r w:rsidR="00176DF4" w:rsidRPr="003E6BBC">
        <w:rPr>
          <w:rFonts w:eastAsiaTheme="minorEastAsia" w:hint="eastAsia"/>
          <w:sz w:val="22"/>
          <w:szCs w:val="22"/>
          <w:lang w:eastAsia="ko-KR"/>
        </w:rPr>
        <w:t xml:space="preserve"> any progress a</w:t>
      </w:r>
      <w:r w:rsidR="00A03EB9" w:rsidRPr="003E6BBC">
        <w:rPr>
          <w:rFonts w:eastAsiaTheme="minorEastAsia" w:hint="eastAsia"/>
          <w:sz w:val="22"/>
          <w:szCs w:val="22"/>
          <w:lang w:eastAsia="ko-KR"/>
        </w:rPr>
        <w:t>n</w:t>
      </w:r>
      <w:r w:rsidR="00176DF4" w:rsidRPr="003E6BBC">
        <w:rPr>
          <w:rFonts w:eastAsiaTheme="minorEastAsia" w:hint="eastAsia"/>
          <w:sz w:val="22"/>
          <w:szCs w:val="22"/>
          <w:lang w:eastAsia="ko-KR"/>
        </w:rPr>
        <w:t>d developments related to E</w:t>
      </w:r>
      <w:r w:rsidR="00A03EB9" w:rsidRPr="003E6BBC">
        <w:rPr>
          <w:rFonts w:eastAsiaTheme="minorEastAsia" w:hint="eastAsia"/>
          <w:sz w:val="22"/>
          <w:szCs w:val="22"/>
          <w:lang w:eastAsia="ko-KR"/>
        </w:rPr>
        <w:t>R</w:t>
      </w:r>
      <w:r w:rsidRPr="003E6BBC">
        <w:rPr>
          <w:rFonts w:eastAsiaTheme="minorEastAsia" w:hint="eastAsia"/>
          <w:sz w:val="22"/>
          <w:szCs w:val="22"/>
          <w:lang w:eastAsia="ko-KR"/>
        </w:rPr>
        <w:t>&amp;</w:t>
      </w:r>
      <w:r w:rsidR="00176DF4" w:rsidRPr="003E6BBC">
        <w:rPr>
          <w:rFonts w:eastAsiaTheme="minorEastAsia" w:hint="eastAsia"/>
          <w:sz w:val="22"/>
          <w:szCs w:val="22"/>
          <w:lang w:eastAsia="ko-KR"/>
        </w:rPr>
        <w:t>EM</w:t>
      </w:r>
      <w:r w:rsidR="00A03EB9" w:rsidRPr="003E6BBC">
        <w:rPr>
          <w:rFonts w:eastAsiaTheme="minorEastAsia" w:hint="eastAsia"/>
          <w:sz w:val="22"/>
          <w:szCs w:val="22"/>
          <w:lang w:eastAsia="ko-KR"/>
        </w:rPr>
        <w:t>, including the status of WCPFC E-reporting standards</w:t>
      </w:r>
      <w:r w:rsidR="00176DF4" w:rsidRPr="003E6BBC">
        <w:rPr>
          <w:sz w:val="22"/>
          <w:szCs w:val="22"/>
        </w:rPr>
        <w:t>.</w:t>
      </w:r>
      <w:r w:rsidR="00176DF4" w:rsidRPr="003E6BBC">
        <w:rPr>
          <w:rFonts w:eastAsiaTheme="minorEastAsia" w:hint="eastAsia"/>
          <w:sz w:val="22"/>
          <w:szCs w:val="22"/>
          <w:lang w:eastAsia="ko-KR"/>
        </w:rPr>
        <w:t xml:space="preserve"> </w:t>
      </w:r>
    </w:p>
    <w:p w:rsidR="00176DF4" w:rsidRPr="003E6BBC" w:rsidRDefault="00176DF4" w:rsidP="003E6BBC">
      <w:pPr>
        <w:adjustRightInd w:val="0"/>
        <w:snapToGrid w:val="0"/>
        <w:ind w:left="720"/>
        <w:jc w:val="both"/>
        <w:rPr>
          <w:rFonts w:eastAsiaTheme="minorEastAsia"/>
          <w:sz w:val="22"/>
          <w:szCs w:val="22"/>
          <w:lang w:eastAsia="ko-KR"/>
        </w:rPr>
      </w:pPr>
    </w:p>
    <w:p w:rsidR="00200AAE" w:rsidRPr="003E6BBC" w:rsidRDefault="00200AAE" w:rsidP="003E6BBC">
      <w:pPr>
        <w:adjustRightInd w:val="0"/>
        <w:snapToGrid w:val="0"/>
        <w:ind w:left="720"/>
        <w:jc w:val="both"/>
        <w:rPr>
          <w:rFonts w:eastAsiaTheme="minorEastAsia"/>
          <w:sz w:val="22"/>
          <w:szCs w:val="22"/>
          <w:lang w:val="en-NZ" w:eastAsia="ko-KR"/>
        </w:rPr>
      </w:pPr>
      <w:r w:rsidRPr="003E6BBC">
        <w:rPr>
          <w:rFonts w:eastAsiaTheme="minorEastAsia"/>
          <w:sz w:val="22"/>
          <w:szCs w:val="22"/>
          <w:lang w:val="en-NZ" w:eastAsia="ko-KR"/>
        </w:rPr>
        <w:t>WCPFC13 Summary Report</w:t>
      </w:r>
      <w:r w:rsidRPr="003E6BBC">
        <w:rPr>
          <w:rFonts w:eastAsiaTheme="minorEastAsia" w:hint="eastAsia"/>
          <w:sz w:val="22"/>
          <w:szCs w:val="22"/>
          <w:lang w:val="en-NZ" w:eastAsia="ko-KR"/>
        </w:rPr>
        <w:t>:</w:t>
      </w:r>
      <w:r w:rsidRPr="003E6BBC">
        <w:rPr>
          <w:rFonts w:eastAsiaTheme="minorEastAsia"/>
          <w:sz w:val="22"/>
          <w:szCs w:val="22"/>
          <w:lang w:val="en-NZ" w:eastAsia="ko-KR"/>
        </w:rPr>
        <w:t xml:space="preserve"> </w:t>
      </w:r>
    </w:p>
    <w:p w:rsidR="00575D1C" w:rsidRDefault="00200AAE" w:rsidP="00AD41B2">
      <w:pPr>
        <w:adjustRightInd w:val="0"/>
        <w:snapToGrid w:val="0"/>
        <w:ind w:left="1080"/>
        <w:jc w:val="both"/>
        <w:rPr>
          <w:rFonts w:eastAsiaTheme="minorEastAsia"/>
          <w:i/>
          <w:sz w:val="22"/>
          <w:szCs w:val="22"/>
          <w:lang w:val="en-NZ" w:eastAsia="ko-KR"/>
        </w:rPr>
      </w:pPr>
      <w:r w:rsidRPr="003E6BBC">
        <w:rPr>
          <w:rFonts w:eastAsiaTheme="minorEastAsia" w:hint="eastAsia"/>
          <w:i/>
          <w:sz w:val="22"/>
          <w:szCs w:val="22"/>
          <w:lang w:val="en-NZ" w:eastAsia="ko-KR"/>
        </w:rPr>
        <w:t>583.</w:t>
      </w:r>
      <w:r w:rsidRPr="003E6BBC">
        <w:rPr>
          <w:rFonts w:eastAsiaTheme="minorEastAsia" w:hint="eastAsia"/>
          <w:i/>
          <w:sz w:val="22"/>
          <w:szCs w:val="22"/>
          <w:lang w:val="en-NZ" w:eastAsia="ko-KR"/>
        </w:rPr>
        <w:tab/>
      </w:r>
      <w:r w:rsidR="00575D1C" w:rsidRPr="003E6BBC">
        <w:rPr>
          <w:rFonts w:eastAsiaTheme="minorEastAsia"/>
          <w:i/>
          <w:sz w:val="22"/>
          <w:szCs w:val="22"/>
          <w:lang w:val="en-NZ" w:eastAsia="ko-KR"/>
        </w:rPr>
        <w:t xml:space="preserve">The Commission adopted the Summary Report of the ERandEM Working Group second meeting (WCPFC-TCC12-2016-17) and noted the update on progressing the development of draft standards, specifications and procedures for Electronic Reporting (WCPFC13-2016-28). </w:t>
      </w:r>
    </w:p>
    <w:p w:rsidR="00AD41B2" w:rsidRPr="003E6BBC" w:rsidRDefault="00AD41B2" w:rsidP="00AD41B2">
      <w:pPr>
        <w:adjustRightInd w:val="0"/>
        <w:snapToGrid w:val="0"/>
        <w:ind w:left="1080"/>
        <w:jc w:val="both"/>
        <w:rPr>
          <w:rFonts w:eastAsiaTheme="minorEastAsia"/>
          <w:i/>
          <w:sz w:val="22"/>
          <w:szCs w:val="22"/>
          <w:lang w:val="en-NZ" w:eastAsia="ko-KR"/>
        </w:rPr>
      </w:pPr>
    </w:p>
    <w:p w:rsidR="00575D1C" w:rsidRDefault="00200AAE" w:rsidP="00AD41B2">
      <w:pPr>
        <w:adjustRightInd w:val="0"/>
        <w:snapToGrid w:val="0"/>
        <w:ind w:left="1080"/>
        <w:jc w:val="both"/>
        <w:rPr>
          <w:rFonts w:eastAsiaTheme="minorEastAsia"/>
          <w:i/>
          <w:sz w:val="22"/>
          <w:szCs w:val="22"/>
          <w:lang w:val="en-NZ" w:eastAsia="ko-KR"/>
        </w:rPr>
      </w:pPr>
      <w:r w:rsidRPr="003E6BBC">
        <w:rPr>
          <w:rFonts w:eastAsiaTheme="minorEastAsia" w:hint="eastAsia"/>
          <w:i/>
          <w:sz w:val="22"/>
          <w:szCs w:val="22"/>
          <w:lang w:val="en-NZ" w:eastAsia="ko-KR"/>
        </w:rPr>
        <w:t>584.</w:t>
      </w:r>
      <w:r w:rsidRPr="003E6BBC">
        <w:rPr>
          <w:rFonts w:eastAsiaTheme="minorEastAsia" w:hint="eastAsia"/>
          <w:i/>
          <w:sz w:val="22"/>
          <w:szCs w:val="22"/>
          <w:lang w:val="en-NZ" w:eastAsia="ko-KR"/>
        </w:rPr>
        <w:tab/>
      </w:r>
      <w:r w:rsidR="00575D1C" w:rsidRPr="003E6BBC">
        <w:rPr>
          <w:rFonts w:eastAsiaTheme="minorEastAsia"/>
          <w:i/>
          <w:sz w:val="22"/>
          <w:szCs w:val="22"/>
          <w:lang w:val="en-NZ" w:eastAsia="ko-KR"/>
        </w:rPr>
        <w:t xml:space="preserve">The Commission adopted the standards, specifications and procedures for Electronic Reporting, which presently include E-reporting standards for operational catch and effort data (Attachment T). </w:t>
      </w:r>
    </w:p>
    <w:p w:rsidR="00AD41B2" w:rsidRPr="003E6BBC" w:rsidRDefault="00AD41B2" w:rsidP="00AD41B2">
      <w:pPr>
        <w:adjustRightInd w:val="0"/>
        <w:snapToGrid w:val="0"/>
        <w:ind w:left="1080"/>
        <w:jc w:val="both"/>
        <w:rPr>
          <w:rFonts w:eastAsiaTheme="minorEastAsia"/>
          <w:i/>
          <w:sz w:val="22"/>
          <w:szCs w:val="22"/>
          <w:lang w:val="en-NZ" w:eastAsia="ko-KR"/>
        </w:rPr>
      </w:pPr>
    </w:p>
    <w:p w:rsidR="00575D1C" w:rsidRPr="003E6BBC" w:rsidRDefault="00200AAE" w:rsidP="00AD41B2">
      <w:pPr>
        <w:adjustRightInd w:val="0"/>
        <w:snapToGrid w:val="0"/>
        <w:ind w:left="1080"/>
        <w:jc w:val="both"/>
        <w:rPr>
          <w:rFonts w:eastAsiaTheme="minorEastAsia"/>
          <w:i/>
          <w:sz w:val="22"/>
          <w:szCs w:val="22"/>
          <w:lang w:val="en-NZ" w:eastAsia="ko-KR"/>
        </w:rPr>
      </w:pPr>
      <w:r w:rsidRPr="003E6BBC">
        <w:rPr>
          <w:rFonts w:eastAsiaTheme="minorEastAsia" w:hint="eastAsia"/>
          <w:i/>
          <w:sz w:val="22"/>
          <w:szCs w:val="22"/>
          <w:lang w:val="en-NZ" w:eastAsia="ko-KR"/>
        </w:rPr>
        <w:t>585.</w:t>
      </w:r>
      <w:r w:rsidRPr="003E6BBC">
        <w:rPr>
          <w:rFonts w:eastAsiaTheme="minorEastAsia" w:hint="eastAsia"/>
          <w:i/>
          <w:sz w:val="22"/>
          <w:szCs w:val="22"/>
          <w:lang w:val="en-NZ" w:eastAsia="ko-KR"/>
        </w:rPr>
        <w:tab/>
      </w:r>
      <w:r w:rsidR="00575D1C" w:rsidRPr="003E6BBC">
        <w:rPr>
          <w:rFonts w:eastAsiaTheme="minorEastAsia"/>
          <w:i/>
          <w:sz w:val="22"/>
          <w:szCs w:val="22"/>
          <w:lang w:val="en-NZ" w:eastAsia="ko-KR"/>
        </w:rPr>
        <w:t xml:space="preserve">The draft E-reporting standards for observer data, high seas pocket reporting and reporting in the event of VMS malfunction should continue to be revised based on comments provided by CCMs in 2017. </w:t>
      </w:r>
    </w:p>
    <w:p w:rsidR="00575D1C" w:rsidRPr="003E6BBC" w:rsidRDefault="00575D1C" w:rsidP="003E6BBC">
      <w:pPr>
        <w:adjustRightInd w:val="0"/>
        <w:snapToGrid w:val="0"/>
        <w:ind w:left="720"/>
        <w:jc w:val="both"/>
        <w:rPr>
          <w:rFonts w:eastAsiaTheme="minorEastAsia"/>
          <w:sz w:val="22"/>
          <w:szCs w:val="22"/>
          <w:lang w:eastAsia="ko-KR"/>
        </w:rPr>
      </w:pPr>
    </w:p>
    <w:p w:rsidR="001F2F6A" w:rsidRPr="003E6BBC" w:rsidRDefault="001F2F6A" w:rsidP="00A95069">
      <w:pPr>
        <w:pStyle w:val="ListParagraph"/>
        <w:numPr>
          <w:ilvl w:val="1"/>
          <w:numId w:val="17"/>
        </w:numPr>
        <w:adjustRightInd w:val="0"/>
        <w:snapToGrid w:val="0"/>
        <w:ind w:left="0" w:firstLine="0"/>
        <w:jc w:val="both"/>
        <w:rPr>
          <w:rFonts w:eastAsiaTheme="minorEastAsia"/>
          <w:b/>
          <w:bCs/>
          <w:sz w:val="22"/>
          <w:szCs w:val="22"/>
          <w:lang w:val="en-NZ" w:eastAsia="ko-KR"/>
        </w:rPr>
      </w:pPr>
      <w:r w:rsidRPr="003E6BBC">
        <w:rPr>
          <w:rFonts w:eastAsiaTheme="minorEastAsia"/>
          <w:b/>
          <w:bCs/>
          <w:sz w:val="22"/>
          <w:szCs w:val="22"/>
          <w:lang w:val="en-NZ" w:eastAsia="ko-KR"/>
        </w:rPr>
        <w:t>Economic data</w:t>
      </w:r>
    </w:p>
    <w:p w:rsidR="001F2F6A" w:rsidRPr="003E6BBC" w:rsidRDefault="001F2F6A" w:rsidP="003E6BBC">
      <w:pPr>
        <w:adjustRightInd w:val="0"/>
        <w:snapToGrid w:val="0"/>
        <w:jc w:val="both"/>
        <w:rPr>
          <w:rFonts w:eastAsiaTheme="minorEastAsia"/>
          <w:bCs/>
          <w:sz w:val="22"/>
          <w:szCs w:val="22"/>
          <w:lang w:val="en-NZ" w:eastAsia="ko-KR"/>
        </w:rPr>
      </w:pPr>
    </w:p>
    <w:p w:rsidR="001F2F6A" w:rsidRPr="003E6BBC" w:rsidRDefault="001F2F6A" w:rsidP="003E6BBC">
      <w:pPr>
        <w:adjustRightInd w:val="0"/>
        <w:snapToGrid w:val="0"/>
        <w:ind w:left="720"/>
        <w:jc w:val="both"/>
        <w:rPr>
          <w:sz w:val="22"/>
          <w:szCs w:val="22"/>
        </w:rPr>
      </w:pPr>
      <w:r w:rsidRPr="003E6BBC">
        <w:rPr>
          <w:rFonts w:eastAsiaTheme="minorEastAsia"/>
          <w:bCs/>
          <w:sz w:val="22"/>
          <w:szCs w:val="22"/>
          <w:lang w:val="en-NZ" w:eastAsia="ko-KR"/>
        </w:rPr>
        <w:t xml:space="preserve">FFA will present a paper on </w:t>
      </w:r>
      <w:r w:rsidR="00654395" w:rsidRPr="003E6BBC">
        <w:rPr>
          <w:sz w:val="22"/>
          <w:szCs w:val="22"/>
        </w:rPr>
        <w:t xml:space="preserve">draft guidelines for the CCM's voluntary submission of economic data to the Commission for SC13's consideration. </w:t>
      </w:r>
    </w:p>
    <w:p w:rsidR="00575D1C" w:rsidRPr="003E6BBC" w:rsidRDefault="00575D1C" w:rsidP="003E6BBC">
      <w:pPr>
        <w:adjustRightInd w:val="0"/>
        <w:snapToGrid w:val="0"/>
        <w:jc w:val="both"/>
        <w:rPr>
          <w:rFonts w:eastAsiaTheme="minorEastAsia"/>
          <w:bCs/>
          <w:sz w:val="22"/>
          <w:szCs w:val="22"/>
          <w:lang w:val="en-NZ" w:eastAsia="ko-KR"/>
        </w:rPr>
      </w:pPr>
    </w:p>
    <w:p w:rsidR="009A455E" w:rsidRPr="003E6BBC" w:rsidRDefault="009A455E" w:rsidP="003E6BBC">
      <w:pPr>
        <w:adjustRightInd w:val="0"/>
        <w:snapToGrid w:val="0"/>
        <w:jc w:val="both"/>
        <w:rPr>
          <w:rFonts w:eastAsiaTheme="minorEastAsia"/>
          <w:bCs/>
          <w:sz w:val="22"/>
          <w:szCs w:val="22"/>
          <w:lang w:val="en-NZ" w:eastAsia="ko-KR"/>
        </w:rPr>
      </w:pPr>
    </w:p>
    <w:p w:rsidR="00A83306" w:rsidRPr="003E6BBC" w:rsidRDefault="0062275D" w:rsidP="003E6BBC">
      <w:pPr>
        <w:numPr>
          <w:ilvl w:val="0"/>
          <w:numId w:val="1"/>
        </w:numPr>
        <w:adjustRightInd w:val="0"/>
        <w:snapToGrid w:val="0"/>
        <w:jc w:val="both"/>
        <w:rPr>
          <w:b/>
          <w:sz w:val="22"/>
          <w:szCs w:val="22"/>
          <w:lang w:val="en-NZ"/>
        </w:rPr>
      </w:pPr>
      <w:r w:rsidRPr="003E6BBC">
        <w:rPr>
          <w:b/>
          <w:sz w:val="22"/>
          <w:szCs w:val="22"/>
          <w:lang w:val="en-NZ"/>
        </w:rPr>
        <w:t xml:space="preserve">STOCK </w:t>
      </w:r>
      <w:r w:rsidR="00B820BA" w:rsidRPr="003E6BBC">
        <w:rPr>
          <w:b/>
          <w:sz w:val="22"/>
          <w:szCs w:val="22"/>
          <w:lang w:val="en-NZ"/>
        </w:rPr>
        <w:t>ASSESSMENT</w:t>
      </w:r>
      <w:r w:rsidRPr="003E6BBC">
        <w:rPr>
          <w:b/>
          <w:sz w:val="22"/>
          <w:szCs w:val="22"/>
          <w:lang w:val="en-NZ"/>
        </w:rPr>
        <w:t xml:space="preserve"> THEME </w:t>
      </w:r>
    </w:p>
    <w:p w:rsidR="00A83306" w:rsidRPr="003E6BBC" w:rsidRDefault="00A83306" w:rsidP="003E6BBC">
      <w:pPr>
        <w:adjustRightInd w:val="0"/>
        <w:snapToGrid w:val="0"/>
        <w:jc w:val="both"/>
        <w:rPr>
          <w:rFonts w:eastAsia="바탕"/>
          <w:sz w:val="22"/>
          <w:szCs w:val="22"/>
          <w:lang w:val="en-NZ" w:eastAsia="ko-KR"/>
        </w:rPr>
      </w:pPr>
    </w:p>
    <w:p w:rsidR="00762BC2" w:rsidRPr="003E6BBC" w:rsidRDefault="00C73EBA" w:rsidP="00A95069">
      <w:pPr>
        <w:pStyle w:val="ListParagraph"/>
        <w:numPr>
          <w:ilvl w:val="1"/>
          <w:numId w:val="18"/>
        </w:numPr>
        <w:adjustRightInd w:val="0"/>
        <w:snapToGrid w:val="0"/>
        <w:ind w:left="720" w:hanging="720"/>
        <w:jc w:val="both"/>
        <w:rPr>
          <w:rFonts w:eastAsia="바탕"/>
          <w:b/>
          <w:bCs/>
          <w:sz w:val="22"/>
          <w:szCs w:val="22"/>
          <w:lang w:val="en-NZ" w:eastAsia="ko-KR"/>
        </w:rPr>
      </w:pPr>
      <w:r w:rsidRPr="003E6BBC">
        <w:rPr>
          <w:rFonts w:eastAsia="바탕"/>
          <w:b/>
          <w:bCs/>
          <w:sz w:val="22"/>
          <w:szCs w:val="22"/>
          <w:lang w:val="en-NZ" w:eastAsia="ko-KR"/>
        </w:rPr>
        <w:t xml:space="preserve">WCPO </w:t>
      </w:r>
      <w:r w:rsidR="00762BC2" w:rsidRPr="003E6BBC">
        <w:rPr>
          <w:rFonts w:eastAsia="바탕"/>
          <w:b/>
          <w:bCs/>
          <w:sz w:val="22"/>
          <w:szCs w:val="22"/>
          <w:lang w:val="en-NZ" w:eastAsia="ko-KR"/>
        </w:rPr>
        <w:t>tunas</w:t>
      </w:r>
    </w:p>
    <w:p w:rsidR="00762BC2" w:rsidRPr="003E6BBC" w:rsidRDefault="00762BC2" w:rsidP="003E6BBC">
      <w:pPr>
        <w:adjustRightInd w:val="0"/>
        <w:snapToGrid w:val="0"/>
        <w:jc w:val="both"/>
        <w:rPr>
          <w:rFonts w:eastAsia="바탕"/>
          <w:b/>
          <w:bCs/>
          <w:sz w:val="22"/>
          <w:szCs w:val="22"/>
          <w:lang w:val="en-NZ" w:eastAsia="ko-KR"/>
        </w:rPr>
      </w:pPr>
    </w:p>
    <w:p w:rsidR="00C73EBA" w:rsidRPr="003E6BBC" w:rsidRDefault="002D2D3F" w:rsidP="00A95069">
      <w:pPr>
        <w:pStyle w:val="ListParagraph"/>
        <w:numPr>
          <w:ilvl w:val="2"/>
          <w:numId w:val="41"/>
        </w:numPr>
        <w:adjustRightInd w:val="0"/>
        <w:snapToGrid w:val="0"/>
        <w:jc w:val="both"/>
        <w:rPr>
          <w:rFonts w:eastAsia="바탕"/>
          <w:b/>
          <w:bCs/>
          <w:sz w:val="22"/>
          <w:szCs w:val="22"/>
          <w:lang w:val="en-NZ" w:eastAsia="ko-KR"/>
        </w:rPr>
      </w:pPr>
      <w:r w:rsidRPr="003E6BBC">
        <w:rPr>
          <w:rFonts w:eastAsia="바탕"/>
          <w:b/>
          <w:bCs/>
          <w:sz w:val="22"/>
          <w:szCs w:val="22"/>
          <w:lang w:val="en-NZ" w:eastAsia="ko-KR"/>
        </w:rPr>
        <w:t xml:space="preserve">WCPO </w:t>
      </w:r>
      <w:r w:rsidR="00C73EBA" w:rsidRPr="003E6BBC">
        <w:rPr>
          <w:rFonts w:eastAsia="바탕"/>
          <w:b/>
          <w:bCs/>
          <w:sz w:val="22"/>
          <w:szCs w:val="22"/>
          <w:lang w:val="en-NZ" w:eastAsia="ko-KR"/>
        </w:rPr>
        <w:t>bigeye tuna</w:t>
      </w:r>
      <w:r w:rsidR="0019638E" w:rsidRPr="003E6BBC">
        <w:rPr>
          <w:rFonts w:eastAsia="바탕"/>
          <w:b/>
          <w:bCs/>
          <w:sz w:val="22"/>
          <w:szCs w:val="22"/>
          <w:lang w:val="en-NZ" w:eastAsia="ko-KR"/>
        </w:rPr>
        <w:t xml:space="preserve"> (</w:t>
      </w:r>
      <w:r w:rsidR="0019638E" w:rsidRPr="003E6BBC">
        <w:rPr>
          <w:rFonts w:eastAsia="바탕"/>
          <w:b/>
          <w:bCs/>
          <w:i/>
          <w:sz w:val="22"/>
          <w:szCs w:val="22"/>
          <w:lang w:val="en-NZ" w:eastAsia="ko-KR"/>
        </w:rPr>
        <w:t>Thunnus obesus</w:t>
      </w:r>
      <w:r w:rsidR="0019638E" w:rsidRPr="003E6BBC">
        <w:rPr>
          <w:rFonts w:eastAsia="바탕"/>
          <w:b/>
          <w:bCs/>
          <w:sz w:val="22"/>
          <w:szCs w:val="22"/>
          <w:lang w:val="en-NZ" w:eastAsia="ko-KR"/>
        </w:rPr>
        <w:t>)</w:t>
      </w:r>
    </w:p>
    <w:p w:rsidR="00DB4D07" w:rsidRPr="003E6BBC" w:rsidRDefault="00DB4D07" w:rsidP="003E6BBC">
      <w:pPr>
        <w:pStyle w:val="ListParagraph"/>
        <w:adjustRightInd w:val="0"/>
        <w:snapToGrid w:val="0"/>
        <w:jc w:val="both"/>
        <w:rPr>
          <w:rFonts w:eastAsia="바탕"/>
          <w:b/>
          <w:bCs/>
          <w:sz w:val="22"/>
          <w:szCs w:val="22"/>
          <w:lang w:val="en-NZ" w:eastAsia="ko-KR"/>
        </w:rPr>
      </w:pPr>
    </w:p>
    <w:p w:rsidR="00970F16" w:rsidRPr="003E6BBC" w:rsidRDefault="00970F16"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7F7CEF" w:rsidRPr="003E6BBC" w:rsidRDefault="007F7CEF" w:rsidP="003E6BBC">
      <w:pPr>
        <w:adjustRightInd w:val="0"/>
        <w:snapToGrid w:val="0"/>
        <w:ind w:left="720"/>
        <w:jc w:val="both"/>
        <w:rPr>
          <w:rFonts w:eastAsia="바탕"/>
          <w:sz w:val="22"/>
          <w:szCs w:val="22"/>
          <w:lang w:val="en-NZ" w:eastAsia="ko-KR"/>
        </w:rPr>
      </w:pPr>
    </w:p>
    <w:p w:rsidR="00494B7B" w:rsidRPr="00494B7B" w:rsidRDefault="00494B7B" w:rsidP="00D876DC">
      <w:pPr>
        <w:pStyle w:val="ListParagraph"/>
        <w:numPr>
          <w:ilvl w:val="2"/>
          <w:numId w:val="3"/>
        </w:numPr>
        <w:tabs>
          <w:tab w:val="clear" w:pos="720"/>
        </w:tabs>
        <w:adjustRightInd w:val="0"/>
        <w:snapToGrid w:val="0"/>
        <w:ind w:left="1080" w:hanging="360"/>
        <w:jc w:val="both"/>
        <w:rPr>
          <w:rFonts w:eastAsia="바탕"/>
          <w:sz w:val="22"/>
          <w:szCs w:val="22"/>
          <w:lang w:val="en-NZ" w:eastAsia="ko-KR"/>
        </w:rPr>
      </w:pPr>
      <w:r w:rsidRPr="00DD0C01">
        <w:rPr>
          <w:rFonts w:eastAsia="MS Mincho"/>
          <w:sz w:val="22"/>
          <w:szCs w:val="22"/>
          <w:lang w:val="en-NZ" w:eastAsia="ja-JP"/>
        </w:rPr>
        <w:t>Project 35 and relevant  research</w:t>
      </w:r>
      <w:r w:rsidRPr="003E6BBC">
        <w:rPr>
          <w:rFonts w:eastAsia="맑은 고딕"/>
          <w:bCs/>
          <w:sz w:val="22"/>
          <w:szCs w:val="22"/>
          <w:lang w:eastAsia="ko-KR"/>
        </w:rPr>
        <w:t xml:space="preserve"> </w:t>
      </w:r>
    </w:p>
    <w:p w:rsidR="00494B7B" w:rsidRDefault="00494B7B" w:rsidP="00494B7B">
      <w:pPr>
        <w:pStyle w:val="ListParagraph"/>
        <w:adjustRightInd w:val="0"/>
        <w:snapToGrid w:val="0"/>
        <w:ind w:left="1080"/>
        <w:jc w:val="both"/>
        <w:rPr>
          <w:rFonts w:eastAsia="바탕"/>
          <w:sz w:val="22"/>
          <w:szCs w:val="22"/>
          <w:lang w:val="en-NZ" w:eastAsia="ko-KR"/>
        </w:rPr>
      </w:pPr>
    </w:p>
    <w:p w:rsidR="00494B7B" w:rsidRDefault="00494B7B" w:rsidP="00494B7B">
      <w:pPr>
        <w:pStyle w:val="ListParagraph"/>
        <w:adjustRightInd w:val="0"/>
        <w:snapToGrid w:val="0"/>
        <w:ind w:left="1080"/>
        <w:jc w:val="both"/>
        <w:rPr>
          <w:rFonts w:eastAsia="바탕"/>
          <w:sz w:val="22"/>
          <w:szCs w:val="22"/>
          <w:lang w:val="en-NZ" w:eastAsia="ko-KR"/>
        </w:rPr>
      </w:pPr>
      <w:r>
        <w:rPr>
          <w:rFonts w:eastAsia="바탕" w:hint="eastAsia"/>
          <w:sz w:val="22"/>
          <w:szCs w:val="22"/>
          <w:lang w:val="en-NZ" w:eastAsia="ko-KR"/>
        </w:rPr>
        <w:t>SC13 will review the results of Project 35 (</w:t>
      </w:r>
      <w:r w:rsidRPr="00DD0C01">
        <w:rPr>
          <w:rFonts w:eastAsia="MS Mincho"/>
          <w:sz w:val="22"/>
          <w:szCs w:val="22"/>
          <w:lang w:val="en-NZ" w:eastAsia="ja-JP"/>
        </w:rPr>
        <w:t>Age, growth and maturity of bigeye tuna in the Pacific</w:t>
      </w:r>
      <w:r>
        <w:rPr>
          <w:rFonts w:eastAsiaTheme="minorEastAsia" w:hint="eastAsia"/>
          <w:sz w:val="22"/>
          <w:szCs w:val="22"/>
          <w:lang w:val="en-NZ" w:eastAsia="ko-KR"/>
        </w:rPr>
        <w:t>)</w:t>
      </w:r>
      <w:r>
        <w:rPr>
          <w:rFonts w:eastAsia="바탕" w:hint="eastAsia"/>
          <w:sz w:val="22"/>
          <w:szCs w:val="22"/>
          <w:lang w:val="en-NZ" w:eastAsia="ko-KR"/>
        </w:rPr>
        <w:t>.</w:t>
      </w:r>
    </w:p>
    <w:p w:rsidR="00494B7B" w:rsidRPr="00494B7B" w:rsidRDefault="00494B7B" w:rsidP="00494B7B">
      <w:pPr>
        <w:pStyle w:val="ListParagraph"/>
        <w:adjustRightInd w:val="0"/>
        <w:snapToGrid w:val="0"/>
        <w:ind w:left="1080"/>
        <w:jc w:val="both"/>
        <w:rPr>
          <w:rFonts w:eastAsia="바탕"/>
          <w:sz w:val="22"/>
          <w:szCs w:val="22"/>
          <w:lang w:val="en-NZ" w:eastAsia="ko-KR"/>
        </w:rPr>
      </w:pPr>
    </w:p>
    <w:p w:rsidR="0052328A" w:rsidRPr="003E6BBC" w:rsidRDefault="00D81FC2" w:rsidP="00D876DC">
      <w:pPr>
        <w:pStyle w:val="ListParagraph"/>
        <w:numPr>
          <w:ilvl w:val="2"/>
          <w:numId w:val="3"/>
        </w:numPr>
        <w:tabs>
          <w:tab w:val="clear" w:pos="720"/>
        </w:tabs>
        <w:adjustRightInd w:val="0"/>
        <w:snapToGrid w:val="0"/>
        <w:ind w:left="1080" w:hanging="360"/>
        <w:jc w:val="both"/>
        <w:rPr>
          <w:rFonts w:eastAsia="바탕"/>
          <w:sz w:val="22"/>
          <w:szCs w:val="22"/>
          <w:lang w:val="en-NZ" w:eastAsia="ko-KR"/>
        </w:rPr>
      </w:pPr>
      <w:r w:rsidRPr="003E6BBC">
        <w:rPr>
          <w:rFonts w:eastAsia="맑은 고딕"/>
          <w:bCs/>
          <w:sz w:val="22"/>
          <w:szCs w:val="22"/>
          <w:lang w:eastAsia="ko-KR"/>
        </w:rPr>
        <w:t>Improvement of MULTIFAN-CL software for stock assessments</w:t>
      </w:r>
    </w:p>
    <w:p w:rsidR="0052328A" w:rsidRPr="003E6BBC" w:rsidRDefault="0052328A" w:rsidP="00D876DC">
      <w:pPr>
        <w:pStyle w:val="ListParagraph"/>
        <w:adjustRightInd w:val="0"/>
        <w:snapToGrid w:val="0"/>
        <w:ind w:left="1080" w:hanging="360"/>
        <w:jc w:val="both"/>
        <w:rPr>
          <w:rFonts w:eastAsia="바탕"/>
          <w:sz w:val="22"/>
          <w:szCs w:val="22"/>
          <w:lang w:val="en-NZ" w:eastAsia="ko-KR"/>
        </w:rPr>
      </w:pPr>
    </w:p>
    <w:p w:rsidR="008A7334" w:rsidRPr="003E6BBC" w:rsidRDefault="00D81FC2" w:rsidP="00D876DC">
      <w:pPr>
        <w:adjustRightInd w:val="0"/>
        <w:snapToGrid w:val="0"/>
        <w:ind w:left="1080"/>
        <w:jc w:val="both"/>
        <w:rPr>
          <w:rFonts w:eastAsia="바탕"/>
          <w:sz w:val="22"/>
          <w:szCs w:val="22"/>
          <w:lang w:val="en-NZ" w:eastAsia="ko-KR"/>
        </w:rPr>
      </w:pPr>
      <w:r w:rsidRPr="003E6BBC">
        <w:rPr>
          <w:rFonts w:eastAsia="바탕"/>
          <w:sz w:val="22"/>
          <w:szCs w:val="22"/>
          <w:lang w:val="en-NZ" w:eastAsia="ko-KR"/>
        </w:rPr>
        <w:t xml:space="preserve">Work to improve the MULTIFAN-CL software is ongoing. </w:t>
      </w:r>
      <w:r w:rsidR="00427C82" w:rsidRPr="003E6BBC">
        <w:rPr>
          <w:rFonts w:eastAsia="바탕"/>
          <w:sz w:val="22"/>
          <w:szCs w:val="22"/>
          <w:lang w:val="en-NZ" w:eastAsia="ko-KR"/>
        </w:rPr>
        <w:t>SC13</w:t>
      </w:r>
      <w:r w:rsidRPr="003E6BBC">
        <w:rPr>
          <w:rFonts w:eastAsia="바탕"/>
          <w:sz w:val="22"/>
          <w:szCs w:val="22"/>
          <w:lang w:val="en-NZ" w:eastAsia="ko-KR"/>
        </w:rPr>
        <w:t xml:space="preserve"> will review the progress </w:t>
      </w:r>
      <w:r w:rsidRPr="003E6BBC">
        <w:rPr>
          <w:rFonts w:eastAsia="맑은 고딕"/>
          <w:bCs/>
          <w:sz w:val="22"/>
          <w:szCs w:val="22"/>
          <w:lang w:eastAsia="ko-KR"/>
        </w:rPr>
        <w:t>and provide comments and recommendations as required.</w:t>
      </w:r>
      <w:r w:rsidR="007A1640" w:rsidRPr="003E6BBC">
        <w:rPr>
          <w:rFonts w:eastAsia="맑은 고딕"/>
          <w:bCs/>
          <w:sz w:val="22"/>
          <w:szCs w:val="22"/>
          <w:lang w:eastAsia="ko-KR"/>
        </w:rPr>
        <w:t xml:space="preserve"> </w:t>
      </w:r>
    </w:p>
    <w:p w:rsidR="00BF5EF4" w:rsidRPr="003E6BBC" w:rsidRDefault="00BF5EF4" w:rsidP="00D876DC">
      <w:pPr>
        <w:pStyle w:val="ListParagraph"/>
        <w:adjustRightInd w:val="0"/>
        <w:snapToGrid w:val="0"/>
        <w:ind w:left="1080" w:hanging="360"/>
        <w:jc w:val="both"/>
        <w:rPr>
          <w:rFonts w:eastAsia="바탕"/>
          <w:sz w:val="22"/>
          <w:szCs w:val="22"/>
          <w:lang w:val="en-NZ" w:eastAsia="ko-KR"/>
        </w:rPr>
      </w:pPr>
    </w:p>
    <w:p w:rsidR="00875A08" w:rsidRPr="003E6BBC" w:rsidRDefault="00982D84" w:rsidP="00D876DC">
      <w:pPr>
        <w:pStyle w:val="ListParagraph"/>
        <w:numPr>
          <w:ilvl w:val="2"/>
          <w:numId w:val="3"/>
        </w:numPr>
        <w:tabs>
          <w:tab w:val="clear" w:pos="720"/>
        </w:tabs>
        <w:adjustRightInd w:val="0"/>
        <w:snapToGrid w:val="0"/>
        <w:ind w:left="1080" w:hanging="360"/>
        <w:jc w:val="both"/>
        <w:rPr>
          <w:rFonts w:eastAsia="바탕"/>
          <w:sz w:val="22"/>
          <w:szCs w:val="22"/>
          <w:lang w:val="en-NZ" w:eastAsia="ko-KR"/>
        </w:rPr>
      </w:pPr>
      <w:r w:rsidRPr="003E6BBC">
        <w:rPr>
          <w:rFonts w:eastAsia="바탕"/>
          <w:sz w:val="22"/>
          <w:szCs w:val="22"/>
          <w:lang w:val="en-NZ" w:eastAsia="ko-KR"/>
        </w:rPr>
        <w:t>Revie</w:t>
      </w:r>
      <w:r w:rsidR="00595454" w:rsidRPr="003E6BBC">
        <w:rPr>
          <w:rFonts w:eastAsia="바탕"/>
          <w:sz w:val="22"/>
          <w:szCs w:val="22"/>
          <w:lang w:val="en-NZ" w:eastAsia="ko-KR"/>
        </w:rPr>
        <w:t>w of 2017</w:t>
      </w:r>
      <w:r w:rsidRPr="003E6BBC">
        <w:rPr>
          <w:rFonts w:eastAsia="바탕"/>
          <w:sz w:val="22"/>
          <w:szCs w:val="22"/>
          <w:lang w:val="en-NZ" w:eastAsia="ko-KR"/>
        </w:rPr>
        <w:t xml:space="preserve"> bigeye tuna stock assessment</w:t>
      </w:r>
    </w:p>
    <w:p w:rsidR="00875A08" w:rsidRPr="003E6BBC" w:rsidRDefault="00875A08" w:rsidP="00D876DC">
      <w:pPr>
        <w:pStyle w:val="ListParagraph"/>
        <w:adjustRightInd w:val="0"/>
        <w:snapToGrid w:val="0"/>
        <w:ind w:left="1080" w:hanging="360"/>
        <w:jc w:val="both"/>
        <w:rPr>
          <w:rFonts w:eastAsia="바탕"/>
          <w:sz w:val="22"/>
          <w:szCs w:val="22"/>
          <w:lang w:val="en-NZ" w:eastAsia="ko-KR"/>
        </w:rPr>
      </w:pPr>
    </w:p>
    <w:p w:rsidR="00470E25" w:rsidRPr="003E6BBC" w:rsidRDefault="00427C82" w:rsidP="00D876DC">
      <w:pPr>
        <w:pStyle w:val="ListParagraph"/>
        <w:adjustRightInd w:val="0"/>
        <w:snapToGrid w:val="0"/>
        <w:ind w:left="1080"/>
        <w:jc w:val="both"/>
        <w:rPr>
          <w:rFonts w:eastAsia="바탕"/>
          <w:sz w:val="22"/>
          <w:szCs w:val="22"/>
          <w:lang w:val="en-NZ" w:eastAsia="ko-KR"/>
        </w:rPr>
      </w:pPr>
      <w:r w:rsidRPr="003E6BBC">
        <w:rPr>
          <w:sz w:val="22"/>
          <w:szCs w:val="22"/>
        </w:rPr>
        <w:t>SC13</w:t>
      </w:r>
      <w:r w:rsidR="00D15AAA" w:rsidRPr="003E6BBC">
        <w:rPr>
          <w:sz w:val="22"/>
          <w:szCs w:val="22"/>
        </w:rPr>
        <w:t xml:space="preserve"> will review </w:t>
      </w:r>
      <w:r w:rsidR="00982D84" w:rsidRPr="003E6BBC">
        <w:rPr>
          <w:sz w:val="22"/>
          <w:szCs w:val="22"/>
          <w:lang w:val="en-NZ"/>
        </w:rPr>
        <w:t>the results of the 201</w:t>
      </w:r>
      <w:r w:rsidR="00982D84" w:rsidRPr="003E6BBC">
        <w:rPr>
          <w:rFonts w:eastAsiaTheme="minorEastAsia"/>
          <w:sz w:val="22"/>
          <w:szCs w:val="22"/>
          <w:lang w:val="en-NZ" w:eastAsia="ko-KR"/>
        </w:rPr>
        <w:t>7</w:t>
      </w:r>
      <w:r w:rsidR="00982D84" w:rsidRPr="003E6BBC">
        <w:rPr>
          <w:sz w:val="22"/>
          <w:szCs w:val="22"/>
          <w:lang w:val="en-NZ"/>
        </w:rPr>
        <w:t xml:space="preserve"> bigeye </w:t>
      </w:r>
      <w:r w:rsidR="00982D84" w:rsidRPr="003E6BBC">
        <w:rPr>
          <w:rFonts w:eastAsiaTheme="minorEastAsia"/>
          <w:sz w:val="22"/>
          <w:szCs w:val="22"/>
          <w:lang w:val="en-NZ" w:eastAsia="ko-KR"/>
        </w:rPr>
        <w:t xml:space="preserve">tuna </w:t>
      </w:r>
      <w:r w:rsidR="00982D84" w:rsidRPr="003E6BBC">
        <w:rPr>
          <w:sz w:val="22"/>
          <w:szCs w:val="22"/>
          <w:lang w:val="en-NZ"/>
        </w:rPr>
        <w:t>stock assessment</w:t>
      </w:r>
      <w:r w:rsidR="00982D84" w:rsidRPr="003E6BBC">
        <w:rPr>
          <w:rFonts w:eastAsiaTheme="minorEastAsia"/>
          <w:sz w:val="22"/>
          <w:szCs w:val="22"/>
          <w:lang w:val="en-NZ" w:eastAsia="ko-KR"/>
        </w:rPr>
        <w:t>, any</w:t>
      </w:r>
      <w:r w:rsidR="00595454" w:rsidRPr="003E6BBC">
        <w:rPr>
          <w:sz w:val="22"/>
          <w:szCs w:val="22"/>
          <w:lang w:val="en-NZ"/>
        </w:rPr>
        <w:t xml:space="preserve"> future research,</w:t>
      </w:r>
      <w:r w:rsidR="00982D84" w:rsidRPr="003E6BBC">
        <w:rPr>
          <w:sz w:val="22"/>
          <w:szCs w:val="22"/>
          <w:lang w:val="en-NZ"/>
        </w:rPr>
        <w:t xml:space="preserve"> including budget implications</w:t>
      </w:r>
      <w:r w:rsidR="00982D84" w:rsidRPr="003E6BBC">
        <w:rPr>
          <w:rFonts w:eastAsiaTheme="minorEastAsia"/>
          <w:sz w:val="22"/>
          <w:szCs w:val="22"/>
          <w:lang w:val="en-NZ" w:eastAsia="ko-KR"/>
        </w:rPr>
        <w:t>, and provide recommendations to the Commission, as required</w:t>
      </w:r>
      <w:r w:rsidR="00982D84" w:rsidRPr="003E6BBC">
        <w:rPr>
          <w:rFonts w:eastAsia="바탕"/>
          <w:sz w:val="22"/>
          <w:szCs w:val="22"/>
          <w:lang w:val="en-NZ" w:eastAsia="ko-KR"/>
        </w:rPr>
        <w:t>.</w:t>
      </w:r>
    </w:p>
    <w:p w:rsidR="00D00E9A" w:rsidRPr="003E6BBC" w:rsidRDefault="00D00E9A" w:rsidP="003E6BBC">
      <w:pPr>
        <w:pStyle w:val="ListParagraph"/>
        <w:adjustRightInd w:val="0"/>
        <w:snapToGrid w:val="0"/>
        <w:ind w:left="1440"/>
        <w:jc w:val="both"/>
        <w:rPr>
          <w:rFonts w:eastAsia="바탕"/>
          <w:sz w:val="22"/>
          <w:szCs w:val="22"/>
          <w:lang w:val="en-NZ" w:eastAsia="ko-KR"/>
        </w:rPr>
      </w:pPr>
    </w:p>
    <w:p w:rsidR="00970F16" w:rsidRPr="003E6BBC" w:rsidRDefault="00970F16"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970F16" w:rsidRPr="003E6BBC" w:rsidRDefault="00970F16" w:rsidP="003E6BBC">
      <w:pPr>
        <w:pStyle w:val="ListParagraph"/>
        <w:adjustRightInd w:val="0"/>
        <w:snapToGrid w:val="0"/>
        <w:jc w:val="both"/>
        <w:rPr>
          <w:rFonts w:eastAsia="바탕"/>
          <w:sz w:val="22"/>
          <w:szCs w:val="22"/>
          <w:lang w:val="en-NZ" w:eastAsia="ko-KR"/>
        </w:rPr>
      </w:pPr>
    </w:p>
    <w:p w:rsidR="008C12DE" w:rsidRPr="003E6BBC" w:rsidRDefault="00427C82"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SC13</w:t>
      </w:r>
      <w:r w:rsidR="00D00E9A" w:rsidRPr="003E6BBC">
        <w:rPr>
          <w:rFonts w:eastAsia="바탕"/>
          <w:sz w:val="22"/>
          <w:szCs w:val="22"/>
          <w:lang w:val="en-NZ" w:eastAsia="ko-KR"/>
        </w:rPr>
        <w:t xml:space="preserve"> </w:t>
      </w:r>
      <w:r w:rsidR="008C12DE" w:rsidRPr="003E6BBC">
        <w:rPr>
          <w:rFonts w:eastAsia="바탕"/>
          <w:sz w:val="22"/>
          <w:szCs w:val="22"/>
          <w:lang w:val="en-NZ" w:eastAsia="ko-KR"/>
        </w:rPr>
        <w:t>will provide agreed text for the following:</w:t>
      </w:r>
    </w:p>
    <w:p w:rsidR="008C12DE" w:rsidRPr="003E6BBC" w:rsidRDefault="008C12DE" w:rsidP="003E6BBC">
      <w:pPr>
        <w:pStyle w:val="ListParagraph"/>
        <w:adjustRightInd w:val="0"/>
        <w:snapToGrid w:val="0"/>
        <w:jc w:val="both"/>
        <w:rPr>
          <w:rFonts w:eastAsia="바탕"/>
          <w:sz w:val="22"/>
          <w:szCs w:val="22"/>
          <w:lang w:val="en-NZ" w:eastAsia="ko-KR"/>
        </w:rPr>
      </w:pPr>
    </w:p>
    <w:p w:rsidR="00970F16" w:rsidRPr="003E6BBC" w:rsidRDefault="0012584F" w:rsidP="00A95069">
      <w:pPr>
        <w:pStyle w:val="ListParagraph"/>
        <w:numPr>
          <w:ilvl w:val="0"/>
          <w:numId w:val="19"/>
        </w:numPr>
        <w:adjustRightInd w:val="0"/>
        <w:snapToGrid w:val="0"/>
        <w:jc w:val="both"/>
        <w:rPr>
          <w:rFonts w:eastAsia="바탕"/>
          <w:sz w:val="22"/>
          <w:szCs w:val="22"/>
          <w:lang w:val="en-NZ" w:eastAsia="ko-KR"/>
        </w:rPr>
      </w:pPr>
      <w:r w:rsidRPr="003E6BBC">
        <w:rPr>
          <w:rFonts w:eastAsia="바탕"/>
          <w:sz w:val="22"/>
          <w:szCs w:val="22"/>
          <w:lang w:val="en-NZ" w:eastAsia="ko-KR"/>
        </w:rPr>
        <w:t>Stock s</w:t>
      </w:r>
      <w:r w:rsidR="00970F16" w:rsidRPr="003E6BBC">
        <w:rPr>
          <w:rFonts w:eastAsia="바탕"/>
          <w:sz w:val="22"/>
          <w:szCs w:val="22"/>
          <w:lang w:val="en-NZ" w:eastAsia="ko-KR"/>
        </w:rPr>
        <w:t>tatus and trends</w:t>
      </w:r>
      <w:r w:rsidR="00EC2690" w:rsidRPr="003E6BBC">
        <w:rPr>
          <w:rFonts w:eastAsia="바탕"/>
          <w:sz w:val="22"/>
          <w:szCs w:val="22"/>
          <w:lang w:val="en-NZ" w:eastAsia="ko-KR"/>
        </w:rPr>
        <w:t xml:space="preserve"> </w:t>
      </w:r>
    </w:p>
    <w:p w:rsidR="00970F16" w:rsidRPr="003E6BBC" w:rsidRDefault="00970F16" w:rsidP="00A95069">
      <w:pPr>
        <w:pStyle w:val="ListParagraph"/>
        <w:numPr>
          <w:ilvl w:val="0"/>
          <w:numId w:val="19"/>
        </w:numPr>
        <w:adjustRightInd w:val="0"/>
        <w:snapToGrid w:val="0"/>
        <w:jc w:val="both"/>
        <w:rPr>
          <w:rFonts w:eastAsia="바탕"/>
          <w:sz w:val="22"/>
          <w:szCs w:val="22"/>
          <w:lang w:val="en-NZ" w:eastAsia="ko-KR"/>
        </w:rPr>
      </w:pPr>
      <w:r w:rsidRPr="003E6BBC">
        <w:rPr>
          <w:rFonts w:eastAsia="바탕"/>
          <w:sz w:val="22"/>
          <w:szCs w:val="22"/>
          <w:lang w:val="en-NZ" w:eastAsia="ko-KR"/>
        </w:rPr>
        <w:t>Management advice and implications</w:t>
      </w:r>
      <w:r w:rsidR="00EC2690" w:rsidRPr="003E6BBC">
        <w:rPr>
          <w:rFonts w:eastAsia="바탕"/>
          <w:sz w:val="22"/>
          <w:szCs w:val="22"/>
          <w:lang w:val="en-NZ" w:eastAsia="ko-KR"/>
        </w:rPr>
        <w:t xml:space="preserve"> </w:t>
      </w:r>
    </w:p>
    <w:p w:rsidR="00970F16" w:rsidRPr="003E6BBC" w:rsidRDefault="00970F16" w:rsidP="003E6BBC">
      <w:pPr>
        <w:pStyle w:val="ListParagraph"/>
        <w:adjustRightInd w:val="0"/>
        <w:snapToGrid w:val="0"/>
        <w:jc w:val="both"/>
        <w:rPr>
          <w:rFonts w:eastAsia="바탕"/>
          <w:sz w:val="22"/>
          <w:szCs w:val="22"/>
          <w:lang w:val="en-NZ" w:eastAsia="ko-KR"/>
        </w:rPr>
      </w:pPr>
    </w:p>
    <w:p w:rsidR="00970F16" w:rsidRPr="003E6BBC" w:rsidRDefault="00DB4D07" w:rsidP="00A95069">
      <w:pPr>
        <w:pStyle w:val="ListParagraph"/>
        <w:numPr>
          <w:ilvl w:val="2"/>
          <w:numId w:val="41"/>
        </w:numPr>
        <w:adjustRightInd w:val="0"/>
        <w:snapToGrid w:val="0"/>
        <w:jc w:val="both"/>
        <w:rPr>
          <w:rFonts w:eastAsia="바탕"/>
          <w:b/>
          <w:bCs/>
          <w:sz w:val="22"/>
          <w:szCs w:val="22"/>
          <w:lang w:val="en-NZ" w:eastAsia="ko-KR"/>
        </w:rPr>
      </w:pPr>
      <w:r w:rsidRPr="003E6BBC">
        <w:rPr>
          <w:rFonts w:eastAsia="바탕"/>
          <w:b/>
          <w:bCs/>
          <w:sz w:val="22"/>
          <w:szCs w:val="22"/>
          <w:lang w:val="en-NZ" w:eastAsia="ko-KR"/>
        </w:rPr>
        <w:t>WCPO yellowfin tuna</w:t>
      </w:r>
      <w:r w:rsidR="0019638E" w:rsidRPr="003E6BBC">
        <w:rPr>
          <w:rFonts w:eastAsia="바탕"/>
          <w:b/>
          <w:bCs/>
          <w:sz w:val="22"/>
          <w:szCs w:val="22"/>
          <w:lang w:val="en-NZ" w:eastAsia="ko-KR"/>
        </w:rPr>
        <w:t xml:space="preserve"> (</w:t>
      </w:r>
      <w:r w:rsidR="0019638E" w:rsidRPr="003E6BBC">
        <w:rPr>
          <w:rFonts w:eastAsia="바탕"/>
          <w:b/>
          <w:bCs/>
          <w:i/>
          <w:sz w:val="22"/>
          <w:szCs w:val="22"/>
          <w:lang w:val="en-NZ" w:eastAsia="ko-KR"/>
        </w:rPr>
        <w:t>Thunnus albacares</w:t>
      </w:r>
      <w:r w:rsidR="0019638E" w:rsidRPr="003E6BBC">
        <w:rPr>
          <w:rFonts w:eastAsia="바탕"/>
          <w:b/>
          <w:bCs/>
          <w:sz w:val="22"/>
          <w:szCs w:val="22"/>
          <w:lang w:val="en-NZ" w:eastAsia="ko-KR"/>
        </w:rPr>
        <w:t>)</w:t>
      </w:r>
    </w:p>
    <w:p w:rsidR="00DB4D07" w:rsidRPr="003E6BBC" w:rsidRDefault="00DB4D07" w:rsidP="003E6BBC">
      <w:pPr>
        <w:adjustRightInd w:val="0"/>
        <w:snapToGrid w:val="0"/>
        <w:jc w:val="both"/>
        <w:rPr>
          <w:rFonts w:eastAsia="바탕"/>
          <w:b/>
          <w:bCs/>
          <w:sz w:val="22"/>
          <w:szCs w:val="22"/>
          <w:lang w:val="en-NZ" w:eastAsia="ko-KR"/>
        </w:rPr>
      </w:pPr>
    </w:p>
    <w:p w:rsidR="00DB4D07" w:rsidRPr="003E6BBC" w:rsidRDefault="00DB4D07"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DB4D07" w:rsidRPr="003E6BBC" w:rsidRDefault="00DB4D07" w:rsidP="003E6BBC">
      <w:pPr>
        <w:pStyle w:val="ListParagraph"/>
        <w:adjustRightInd w:val="0"/>
        <w:snapToGrid w:val="0"/>
        <w:jc w:val="both"/>
        <w:rPr>
          <w:rFonts w:eastAsia="바탕"/>
          <w:sz w:val="22"/>
          <w:szCs w:val="22"/>
          <w:lang w:val="en-NZ" w:eastAsia="ko-KR"/>
        </w:rPr>
      </w:pPr>
    </w:p>
    <w:p w:rsidR="00463063" w:rsidRPr="003E6BBC" w:rsidRDefault="000D236D" w:rsidP="00A95069">
      <w:pPr>
        <w:pStyle w:val="ListParagraph"/>
        <w:numPr>
          <w:ilvl w:val="0"/>
          <w:numId w:val="33"/>
        </w:numPr>
        <w:adjustRightInd w:val="0"/>
        <w:snapToGrid w:val="0"/>
        <w:jc w:val="both"/>
        <w:rPr>
          <w:rFonts w:eastAsia="바탕"/>
          <w:sz w:val="22"/>
          <w:szCs w:val="22"/>
          <w:lang w:val="en-NZ" w:eastAsia="ko-KR"/>
        </w:rPr>
      </w:pPr>
      <w:r w:rsidRPr="003E6BBC">
        <w:rPr>
          <w:rFonts w:eastAsia="바탕"/>
          <w:sz w:val="22"/>
          <w:szCs w:val="22"/>
          <w:lang w:val="en-NZ" w:eastAsia="ko-KR"/>
        </w:rPr>
        <w:t>Review of 2017</w:t>
      </w:r>
      <w:r w:rsidR="00982D84" w:rsidRPr="003E6BBC">
        <w:rPr>
          <w:rFonts w:eastAsia="바탕"/>
          <w:sz w:val="22"/>
          <w:szCs w:val="22"/>
          <w:lang w:val="en-NZ" w:eastAsia="ko-KR"/>
        </w:rPr>
        <w:t xml:space="preserve"> yellowfin tuna stock assessment</w:t>
      </w:r>
    </w:p>
    <w:p w:rsidR="00463063" w:rsidRPr="003E6BBC" w:rsidRDefault="00463063" w:rsidP="003E6BBC">
      <w:pPr>
        <w:pStyle w:val="ListParagraph"/>
        <w:adjustRightInd w:val="0"/>
        <w:snapToGrid w:val="0"/>
        <w:ind w:left="1080"/>
        <w:jc w:val="both"/>
        <w:rPr>
          <w:rFonts w:eastAsia="바탕"/>
          <w:sz w:val="22"/>
          <w:szCs w:val="22"/>
          <w:lang w:val="en-NZ" w:eastAsia="ko-KR"/>
        </w:rPr>
      </w:pPr>
    </w:p>
    <w:p w:rsidR="00463063" w:rsidRPr="003E6BBC" w:rsidRDefault="000D236D" w:rsidP="003E6BBC">
      <w:pPr>
        <w:pStyle w:val="ListParagraph"/>
        <w:adjustRightInd w:val="0"/>
        <w:snapToGrid w:val="0"/>
        <w:ind w:left="1080"/>
        <w:jc w:val="both"/>
        <w:rPr>
          <w:rFonts w:eastAsiaTheme="minorEastAsia"/>
          <w:sz w:val="22"/>
          <w:szCs w:val="22"/>
          <w:lang w:eastAsia="ko-KR"/>
        </w:rPr>
      </w:pPr>
      <w:r w:rsidRPr="003E6BBC">
        <w:rPr>
          <w:sz w:val="22"/>
          <w:szCs w:val="22"/>
        </w:rPr>
        <w:t xml:space="preserve">SC13 will review </w:t>
      </w:r>
      <w:r w:rsidRPr="003E6BBC">
        <w:rPr>
          <w:sz w:val="22"/>
          <w:szCs w:val="22"/>
          <w:lang w:val="en-NZ"/>
        </w:rPr>
        <w:t>the results of the 201</w:t>
      </w:r>
      <w:r w:rsidRPr="003E6BBC">
        <w:rPr>
          <w:rFonts w:eastAsiaTheme="minorEastAsia"/>
          <w:sz w:val="22"/>
          <w:szCs w:val="22"/>
          <w:lang w:val="en-NZ" w:eastAsia="ko-KR"/>
        </w:rPr>
        <w:t>7</w:t>
      </w:r>
      <w:r w:rsidRPr="003E6BBC">
        <w:rPr>
          <w:sz w:val="22"/>
          <w:szCs w:val="22"/>
          <w:lang w:val="en-NZ"/>
        </w:rPr>
        <w:t xml:space="preserve"> yellowfin </w:t>
      </w:r>
      <w:r w:rsidRPr="003E6BBC">
        <w:rPr>
          <w:rFonts w:eastAsiaTheme="minorEastAsia"/>
          <w:sz w:val="22"/>
          <w:szCs w:val="22"/>
          <w:lang w:val="en-NZ" w:eastAsia="ko-KR"/>
        </w:rPr>
        <w:t xml:space="preserve">tuna </w:t>
      </w:r>
      <w:r w:rsidRPr="003E6BBC">
        <w:rPr>
          <w:sz w:val="22"/>
          <w:szCs w:val="22"/>
          <w:lang w:val="en-NZ"/>
        </w:rPr>
        <w:t>stock assessment</w:t>
      </w:r>
      <w:r w:rsidRPr="003E6BBC">
        <w:rPr>
          <w:rFonts w:eastAsiaTheme="minorEastAsia"/>
          <w:sz w:val="22"/>
          <w:szCs w:val="22"/>
          <w:lang w:val="en-NZ" w:eastAsia="ko-KR"/>
        </w:rPr>
        <w:t>, any</w:t>
      </w:r>
      <w:r w:rsidRPr="003E6BBC">
        <w:rPr>
          <w:sz w:val="22"/>
          <w:szCs w:val="22"/>
          <w:lang w:val="en-NZ"/>
        </w:rPr>
        <w:t xml:space="preserve"> future research, including budget implications</w:t>
      </w:r>
      <w:r w:rsidRPr="003E6BBC">
        <w:rPr>
          <w:rFonts w:eastAsiaTheme="minorEastAsia"/>
          <w:sz w:val="22"/>
          <w:szCs w:val="22"/>
          <w:lang w:val="en-NZ" w:eastAsia="ko-KR"/>
        </w:rPr>
        <w:t>, and provide recommendations to the Commission, as required</w:t>
      </w:r>
      <w:r w:rsidRPr="003E6BBC">
        <w:rPr>
          <w:rFonts w:eastAsia="바탕"/>
          <w:sz w:val="22"/>
          <w:szCs w:val="22"/>
          <w:lang w:val="en-NZ" w:eastAsia="ko-KR"/>
        </w:rPr>
        <w:t>.</w:t>
      </w:r>
    </w:p>
    <w:p w:rsidR="00D231DB" w:rsidRPr="003E6BBC" w:rsidRDefault="00D231DB" w:rsidP="003E6BBC">
      <w:pPr>
        <w:pStyle w:val="ListParagraph"/>
        <w:adjustRightInd w:val="0"/>
        <w:snapToGrid w:val="0"/>
        <w:ind w:left="1080"/>
        <w:jc w:val="both"/>
        <w:rPr>
          <w:rFonts w:eastAsia="바탕"/>
          <w:sz w:val="22"/>
          <w:szCs w:val="22"/>
          <w:lang w:val="en-NZ" w:eastAsia="ko-KR"/>
        </w:rPr>
      </w:pPr>
    </w:p>
    <w:p w:rsidR="00DB4D07" w:rsidRPr="003E6BBC" w:rsidRDefault="00DB4D07"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DB4D07" w:rsidRPr="003E6BBC" w:rsidRDefault="00DB4D07" w:rsidP="003E6BBC">
      <w:pPr>
        <w:adjustRightInd w:val="0"/>
        <w:snapToGrid w:val="0"/>
        <w:jc w:val="both"/>
        <w:rPr>
          <w:rFonts w:eastAsia="바탕"/>
          <w:sz w:val="22"/>
          <w:szCs w:val="22"/>
          <w:lang w:val="en-NZ" w:eastAsia="ko-KR"/>
        </w:rPr>
      </w:pPr>
    </w:p>
    <w:p w:rsidR="00463063" w:rsidRPr="003E6BBC" w:rsidRDefault="00427C82"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SC13</w:t>
      </w:r>
      <w:r w:rsidR="00D00E9A" w:rsidRPr="003E6BBC">
        <w:rPr>
          <w:rFonts w:eastAsia="바탕"/>
          <w:sz w:val="22"/>
          <w:szCs w:val="22"/>
          <w:lang w:val="en-NZ" w:eastAsia="ko-KR"/>
        </w:rPr>
        <w:t xml:space="preserve"> </w:t>
      </w:r>
      <w:r w:rsidR="00463063" w:rsidRPr="003E6BBC">
        <w:rPr>
          <w:rFonts w:eastAsia="바탕"/>
          <w:sz w:val="22"/>
          <w:szCs w:val="22"/>
          <w:lang w:val="en-NZ" w:eastAsia="ko-KR"/>
        </w:rPr>
        <w:t>will provide agreed text for the following:</w:t>
      </w:r>
    </w:p>
    <w:p w:rsidR="00DB4D07" w:rsidRPr="003E6BBC" w:rsidRDefault="00DB4D07" w:rsidP="003E6BBC">
      <w:pPr>
        <w:adjustRightInd w:val="0"/>
        <w:snapToGrid w:val="0"/>
        <w:ind w:left="720"/>
        <w:jc w:val="both"/>
        <w:rPr>
          <w:rFonts w:eastAsia="바탕"/>
          <w:sz w:val="22"/>
          <w:szCs w:val="22"/>
          <w:lang w:val="en-NZ" w:eastAsia="ko-KR"/>
        </w:rPr>
      </w:pPr>
    </w:p>
    <w:p w:rsidR="00DB4D07" w:rsidRPr="003E6BBC" w:rsidRDefault="00DB4D07" w:rsidP="00A95069">
      <w:pPr>
        <w:pStyle w:val="ListParagraph"/>
        <w:numPr>
          <w:ilvl w:val="0"/>
          <w:numId w:val="20"/>
        </w:numPr>
        <w:adjustRightInd w:val="0"/>
        <w:snapToGrid w:val="0"/>
        <w:jc w:val="both"/>
        <w:rPr>
          <w:rFonts w:eastAsia="바탕"/>
          <w:sz w:val="22"/>
          <w:szCs w:val="22"/>
          <w:lang w:val="en-NZ" w:eastAsia="ko-KR"/>
        </w:rPr>
      </w:pPr>
      <w:r w:rsidRPr="003E6BBC">
        <w:rPr>
          <w:rFonts w:eastAsia="바탕"/>
          <w:sz w:val="22"/>
          <w:szCs w:val="22"/>
          <w:lang w:val="en-NZ" w:eastAsia="ko-KR"/>
        </w:rPr>
        <w:t>Status and trends</w:t>
      </w:r>
      <w:r w:rsidR="00EC2690" w:rsidRPr="003E6BBC">
        <w:rPr>
          <w:rFonts w:eastAsia="바탕"/>
          <w:sz w:val="22"/>
          <w:szCs w:val="22"/>
          <w:lang w:val="en-NZ" w:eastAsia="ko-KR"/>
        </w:rPr>
        <w:t xml:space="preserve"> </w:t>
      </w:r>
    </w:p>
    <w:p w:rsidR="00DB4D07" w:rsidRPr="003E6BBC" w:rsidRDefault="00DB4D07" w:rsidP="00A95069">
      <w:pPr>
        <w:pStyle w:val="ListParagraph"/>
        <w:numPr>
          <w:ilvl w:val="0"/>
          <w:numId w:val="20"/>
        </w:numPr>
        <w:adjustRightInd w:val="0"/>
        <w:snapToGrid w:val="0"/>
        <w:jc w:val="both"/>
        <w:rPr>
          <w:rFonts w:eastAsia="바탕"/>
          <w:sz w:val="22"/>
          <w:szCs w:val="22"/>
          <w:lang w:val="en-NZ" w:eastAsia="ko-KR"/>
        </w:rPr>
      </w:pPr>
      <w:r w:rsidRPr="003E6BBC">
        <w:rPr>
          <w:rFonts w:eastAsia="바탕"/>
          <w:sz w:val="22"/>
          <w:szCs w:val="22"/>
          <w:lang w:val="en-NZ" w:eastAsia="ko-KR"/>
        </w:rPr>
        <w:t>Management advice and implications</w:t>
      </w:r>
      <w:r w:rsidR="00EC2690" w:rsidRPr="003E6BBC">
        <w:rPr>
          <w:rFonts w:eastAsia="바탕"/>
          <w:sz w:val="22"/>
          <w:szCs w:val="22"/>
          <w:lang w:val="en-NZ" w:eastAsia="ko-KR"/>
        </w:rPr>
        <w:t xml:space="preserve"> </w:t>
      </w:r>
    </w:p>
    <w:p w:rsidR="00DB4D07" w:rsidRPr="003E6BBC" w:rsidRDefault="00DB4D07" w:rsidP="003E6BBC">
      <w:pPr>
        <w:adjustRightInd w:val="0"/>
        <w:snapToGrid w:val="0"/>
        <w:jc w:val="both"/>
        <w:rPr>
          <w:rFonts w:eastAsia="바탕"/>
          <w:sz w:val="22"/>
          <w:szCs w:val="22"/>
          <w:lang w:val="en-NZ" w:eastAsia="ko-KR"/>
        </w:rPr>
      </w:pPr>
    </w:p>
    <w:p w:rsidR="00970F16" w:rsidRPr="003E6BBC" w:rsidRDefault="00DB4D07" w:rsidP="00A95069">
      <w:pPr>
        <w:pStyle w:val="ListParagraph"/>
        <w:numPr>
          <w:ilvl w:val="2"/>
          <w:numId w:val="41"/>
        </w:numPr>
        <w:adjustRightInd w:val="0"/>
        <w:snapToGrid w:val="0"/>
        <w:jc w:val="both"/>
        <w:rPr>
          <w:rFonts w:eastAsia="바탕"/>
          <w:b/>
          <w:bCs/>
          <w:sz w:val="22"/>
          <w:szCs w:val="22"/>
          <w:lang w:val="en-NZ" w:eastAsia="ko-KR"/>
        </w:rPr>
      </w:pPr>
      <w:r w:rsidRPr="003E6BBC">
        <w:rPr>
          <w:rFonts w:eastAsia="바탕"/>
          <w:b/>
          <w:bCs/>
          <w:sz w:val="22"/>
          <w:szCs w:val="22"/>
          <w:lang w:val="en-NZ" w:eastAsia="ko-KR"/>
        </w:rPr>
        <w:t>WCPO skipjack tuna</w:t>
      </w:r>
      <w:r w:rsidR="0019638E" w:rsidRPr="003E6BBC">
        <w:rPr>
          <w:rFonts w:eastAsia="바탕"/>
          <w:b/>
          <w:bCs/>
          <w:sz w:val="22"/>
          <w:szCs w:val="22"/>
          <w:lang w:val="en-NZ" w:eastAsia="ko-KR"/>
        </w:rPr>
        <w:t xml:space="preserve"> (</w:t>
      </w:r>
      <w:r w:rsidR="0019638E" w:rsidRPr="003E6BBC">
        <w:rPr>
          <w:rFonts w:eastAsia="바탕"/>
          <w:b/>
          <w:bCs/>
          <w:i/>
          <w:sz w:val="22"/>
          <w:szCs w:val="22"/>
          <w:lang w:val="en-NZ" w:eastAsia="ko-KR"/>
        </w:rPr>
        <w:t>Katsuwonus pelamis</w:t>
      </w:r>
      <w:r w:rsidR="0019638E" w:rsidRPr="003E6BBC">
        <w:rPr>
          <w:rFonts w:eastAsia="바탕"/>
          <w:b/>
          <w:bCs/>
          <w:sz w:val="22"/>
          <w:szCs w:val="22"/>
          <w:lang w:val="en-NZ" w:eastAsia="ko-KR"/>
        </w:rPr>
        <w:t>)</w:t>
      </w:r>
    </w:p>
    <w:p w:rsidR="00DB4D07" w:rsidRPr="003E6BBC" w:rsidRDefault="00DB4D07" w:rsidP="003E6BBC">
      <w:pPr>
        <w:pStyle w:val="ListParagraph"/>
        <w:adjustRightInd w:val="0"/>
        <w:snapToGrid w:val="0"/>
        <w:jc w:val="both"/>
        <w:rPr>
          <w:rFonts w:eastAsia="바탕"/>
          <w:sz w:val="22"/>
          <w:szCs w:val="22"/>
          <w:lang w:val="en-NZ" w:eastAsia="ko-KR"/>
        </w:rPr>
      </w:pPr>
    </w:p>
    <w:p w:rsidR="00DB4D07" w:rsidRPr="003E6BBC" w:rsidRDefault="00DB4D07"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DB4D07" w:rsidRPr="003E6BBC" w:rsidRDefault="00DB4D07" w:rsidP="003E6BBC">
      <w:pPr>
        <w:pStyle w:val="ListParagraph"/>
        <w:adjustRightInd w:val="0"/>
        <w:snapToGrid w:val="0"/>
        <w:jc w:val="both"/>
        <w:rPr>
          <w:rFonts w:eastAsia="바탕"/>
          <w:sz w:val="22"/>
          <w:szCs w:val="22"/>
          <w:lang w:val="en-NZ" w:eastAsia="ko-KR"/>
        </w:rPr>
      </w:pPr>
    </w:p>
    <w:p w:rsidR="00E71410" w:rsidRPr="003E6BBC" w:rsidRDefault="00982D84" w:rsidP="00A95069">
      <w:pPr>
        <w:pStyle w:val="ListParagraph"/>
        <w:numPr>
          <w:ilvl w:val="0"/>
          <w:numId w:val="34"/>
        </w:numPr>
        <w:adjustRightInd w:val="0"/>
        <w:snapToGrid w:val="0"/>
        <w:jc w:val="both"/>
        <w:rPr>
          <w:rFonts w:eastAsia="바탕"/>
          <w:sz w:val="22"/>
          <w:szCs w:val="22"/>
          <w:lang w:val="en-NZ" w:eastAsia="ko-KR"/>
        </w:rPr>
      </w:pPr>
      <w:r w:rsidRPr="003E6BBC">
        <w:rPr>
          <w:rFonts w:eastAsia="바탕"/>
          <w:sz w:val="22"/>
          <w:szCs w:val="22"/>
          <w:lang w:val="en-NZ" w:eastAsia="ko-KR"/>
        </w:rPr>
        <w:t>Update of</w:t>
      </w:r>
      <w:r w:rsidR="00EA1DAD" w:rsidRPr="003E6BBC">
        <w:rPr>
          <w:rFonts w:eastAsia="바탕"/>
          <w:sz w:val="22"/>
          <w:szCs w:val="22"/>
          <w:lang w:val="en-NZ" w:eastAsia="ko-KR"/>
        </w:rPr>
        <w:t xml:space="preserve"> skipjack tuna stock assessment</w:t>
      </w:r>
      <w:r w:rsidRPr="003E6BBC">
        <w:rPr>
          <w:rFonts w:eastAsia="바탕"/>
          <w:sz w:val="22"/>
          <w:szCs w:val="22"/>
          <w:lang w:val="en-NZ" w:eastAsia="ko-KR"/>
        </w:rPr>
        <w:t xml:space="preserve"> information</w:t>
      </w:r>
    </w:p>
    <w:p w:rsidR="00E71410" w:rsidRPr="003E6BBC" w:rsidRDefault="00E71410" w:rsidP="003E6BBC">
      <w:pPr>
        <w:pStyle w:val="ListParagraph"/>
        <w:adjustRightInd w:val="0"/>
        <w:snapToGrid w:val="0"/>
        <w:ind w:left="1080"/>
        <w:jc w:val="both"/>
        <w:rPr>
          <w:rFonts w:eastAsia="바탕"/>
          <w:sz w:val="22"/>
          <w:szCs w:val="22"/>
          <w:lang w:val="en-NZ" w:eastAsia="ko-KR"/>
        </w:rPr>
      </w:pPr>
    </w:p>
    <w:p w:rsidR="00E71410" w:rsidRPr="003E6BBC" w:rsidRDefault="00633DE6" w:rsidP="003E6BBC">
      <w:pPr>
        <w:pStyle w:val="ListParagraph"/>
        <w:adjustRightInd w:val="0"/>
        <w:snapToGrid w:val="0"/>
        <w:ind w:left="1080"/>
        <w:jc w:val="both"/>
        <w:rPr>
          <w:rFonts w:eastAsia="바탕"/>
          <w:sz w:val="22"/>
          <w:szCs w:val="22"/>
          <w:lang w:val="en-NZ" w:eastAsia="ko-KR"/>
        </w:rPr>
      </w:pPr>
      <w:r w:rsidRPr="003E6BBC">
        <w:rPr>
          <w:rFonts w:eastAsia="바탕"/>
          <w:sz w:val="22"/>
          <w:szCs w:val="22"/>
          <w:lang w:val="en-NZ" w:eastAsia="ko-KR"/>
        </w:rPr>
        <w:t xml:space="preserve">The last stock assessment was conducted in 2016. </w:t>
      </w:r>
      <w:r w:rsidR="00427C82" w:rsidRPr="003E6BBC">
        <w:rPr>
          <w:rFonts w:eastAsia="바탕"/>
          <w:sz w:val="22"/>
          <w:szCs w:val="22"/>
          <w:lang w:val="en-NZ" w:eastAsia="ko-KR"/>
        </w:rPr>
        <w:t>SC13</w:t>
      </w:r>
      <w:r w:rsidR="00EA1DAD" w:rsidRPr="003E6BBC">
        <w:rPr>
          <w:rFonts w:eastAsia="바탕"/>
          <w:sz w:val="22"/>
          <w:szCs w:val="22"/>
          <w:lang w:val="en-NZ" w:eastAsia="ko-KR"/>
        </w:rPr>
        <w:t xml:space="preserve"> </w:t>
      </w:r>
      <w:r w:rsidR="00EA1DAD" w:rsidRPr="003E6BBC">
        <w:rPr>
          <w:sz w:val="22"/>
          <w:szCs w:val="22"/>
          <w:lang w:val="en-NZ"/>
        </w:rPr>
        <w:t xml:space="preserve">will review </w:t>
      </w:r>
      <w:r w:rsidR="00982D84" w:rsidRPr="003E6BBC">
        <w:rPr>
          <w:sz w:val="22"/>
          <w:szCs w:val="22"/>
          <w:lang w:val="en-NZ"/>
        </w:rPr>
        <w:t>information on indicators for WCPO skipjack tuna</w:t>
      </w:r>
      <w:r w:rsidR="00EA1DAD" w:rsidRPr="003E6BBC">
        <w:rPr>
          <w:rFonts w:eastAsia="바탕"/>
          <w:sz w:val="22"/>
          <w:szCs w:val="22"/>
          <w:lang w:val="en-NZ" w:eastAsia="ko-KR"/>
        </w:rPr>
        <w:t>.</w:t>
      </w:r>
    </w:p>
    <w:p w:rsidR="00DB4D07" w:rsidRPr="003E6BBC" w:rsidRDefault="00DB4D07" w:rsidP="003E6BBC">
      <w:pPr>
        <w:pStyle w:val="ListParagraph"/>
        <w:adjustRightInd w:val="0"/>
        <w:snapToGrid w:val="0"/>
        <w:jc w:val="both"/>
        <w:rPr>
          <w:rFonts w:eastAsia="바탕"/>
          <w:sz w:val="22"/>
          <w:szCs w:val="22"/>
          <w:lang w:val="en-NZ" w:eastAsia="ko-KR"/>
        </w:rPr>
      </w:pPr>
    </w:p>
    <w:p w:rsidR="00500858" w:rsidRPr="003E6BBC" w:rsidRDefault="00500858"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 xml:space="preserve">Project 67 (Skipjack fishery impacts on </w:t>
      </w:r>
      <w:r w:rsidRPr="003E6BBC">
        <w:rPr>
          <w:rFonts w:eastAsia="맑은 고딕"/>
          <w:sz w:val="22"/>
          <w:szCs w:val="22"/>
          <w:lang w:eastAsia="ko-KR"/>
        </w:rPr>
        <w:t>the margins of the Convention Area)</w:t>
      </w:r>
    </w:p>
    <w:p w:rsidR="00500858" w:rsidRPr="003E6BBC" w:rsidRDefault="00500858" w:rsidP="003E6BBC">
      <w:pPr>
        <w:pStyle w:val="ListParagraph"/>
        <w:adjustRightInd w:val="0"/>
        <w:snapToGrid w:val="0"/>
        <w:jc w:val="both"/>
        <w:rPr>
          <w:rFonts w:eastAsia="바탕"/>
          <w:sz w:val="22"/>
          <w:szCs w:val="22"/>
          <w:lang w:val="en-NZ" w:eastAsia="ko-KR"/>
        </w:rPr>
      </w:pPr>
    </w:p>
    <w:p w:rsidR="00500858" w:rsidRPr="003E6BBC" w:rsidRDefault="000D236D" w:rsidP="003E6BBC">
      <w:pPr>
        <w:pStyle w:val="ListParagraph"/>
        <w:adjustRightInd w:val="0"/>
        <w:snapToGrid w:val="0"/>
        <w:jc w:val="both"/>
        <w:rPr>
          <w:rFonts w:eastAsia="맑은 고딕"/>
          <w:sz w:val="22"/>
          <w:szCs w:val="22"/>
          <w:lang w:eastAsia="ko-KR"/>
        </w:rPr>
      </w:pPr>
      <w:r w:rsidRPr="003E6BBC">
        <w:rPr>
          <w:rFonts w:eastAsia="바탕"/>
          <w:sz w:val="22"/>
          <w:szCs w:val="22"/>
          <w:lang w:val="en-NZ" w:eastAsia="ko-KR"/>
        </w:rPr>
        <w:t xml:space="preserve">SC13 will review the results of Project 67 related to skipjack fishery impacts on </w:t>
      </w:r>
      <w:r w:rsidRPr="003E6BBC">
        <w:rPr>
          <w:rFonts w:eastAsia="맑은 고딕"/>
          <w:sz w:val="22"/>
          <w:szCs w:val="22"/>
          <w:lang w:eastAsia="ko-KR"/>
        </w:rPr>
        <w:t xml:space="preserve">the margins of the Convention Area. </w:t>
      </w:r>
    </w:p>
    <w:p w:rsidR="000D236D" w:rsidRPr="003E6BBC" w:rsidRDefault="000D236D" w:rsidP="003E6BBC">
      <w:pPr>
        <w:pStyle w:val="ListParagraph"/>
        <w:adjustRightInd w:val="0"/>
        <w:snapToGrid w:val="0"/>
        <w:jc w:val="both"/>
        <w:rPr>
          <w:rFonts w:eastAsia="바탕"/>
          <w:sz w:val="22"/>
          <w:szCs w:val="22"/>
          <w:lang w:val="en-NZ" w:eastAsia="ko-KR"/>
        </w:rPr>
      </w:pPr>
    </w:p>
    <w:p w:rsidR="00DB4D07" w:rsidRPr="003E6BBC" w:rsidRDefault="00DB4D07"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DB4D07" w:rsidRPr="003E6BBC" w:rsidRDefault="00D0001F" w:rsidP="003E6BBC">
      <w:pPr>
        <w:pStyle w:val="ListParagraph"/>
        <w:tabs>
          <w:tab w:val="left" w:pos="4282"/>
        </w:tabs>
        <w:adjustRightInd w:val="0"/>
        <w:snapToGrid w:val="0"/>
        <w:jc w:val="both"/>
        <w:rPr>
          <w:rFonts w:eastAsia="바탕"/>
          <w:sz w:val="22"/>
          <w:szCs w:val="22"/>
          <w:lang w:val="en-NZ" w:eastAsia="ko-KR"/>
        </w:rPr>
      </w:pPr>
      <w:r w:rsidRPr="003E6BBC">
        <w:rPr>
          <w:rFonts w:eastAsia="바탕"/>
          <w:sz w:val="22"/>
          <w:szCs w:val="22"/>
          <w:lang w:val="en-NZ" w:eastAsia="ko-KR"/>
        </w:rPr>
        <w:tab/>
      </w:r>
    </w:p>
    <w:p w:rsidR="00511FD2" w:rsidRPr="003E6BBC" w:rsidRDefault="00427C82"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SC13</w:t>
      </w:r>
      <w:r w:rsidR="00511FD2" w:rsidRPr="003E6BBC">
        <w:rPr>
          <w:rFonts w:eastAsia="바탕"/>
          <w:sz w:val="22"/>
          <w:szCs w:val="22"/>
          <w:lang w:val="en-NZ" w:eastAsia="ko-KR"/>
        </w:rPr>
        <w:t xml:space="preserve"> will provide agreed text for the following:</w:t>
      </w:r>
    </w:p>
    <w:p w:rsidR="00511FD2" w:rsidRPr="003E6BBC" w:rsidRDefault="00511FD2" w:rsidP="003E6BBC">
      <w:pPr>
        <w:adjustRightInd w:val="0"/>
        <w:snapToGrid w:val="0"/>
        <w:ind w:left="720"/>
        <w:jc w:val="both"/>
        <w:rPr>
          <w:rFonts w:eastAsia="바탕"/>
          <w:sz w:val="22"/>
          <w:szCs w:val="22"/>
          <w:lang w:val="en-NZ" w:eastAsia="ko-KR"/>
        </w:rPr>
      </w:pPr>
    </w:p>
    <w:p w:rsidR="00511FD2" w:rsidRPr="003E6BBC" w:rsidRDefault="00511FD2" w:rsidP="00A95069">
      <w:pPr>
        <w:pStyle w:val="ListParagraph"/>
        <w:numPr>
          <w:ilvl w:val="0"/>
          <w:numId w:val="35"/>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511FD2" w:rsidRPr="003E6BBC" w:rsidRDefault="00511FD2" w:rsidP="00A95069">
      <w:pPr>
        <w:pStyle w:val="ListParagraph"/>
        <w:numPr>
          <w:ilvl w:val="0"/>
          <w:numId w:val="35"/>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511FD2" w:rsidRPr="003E6BBC" w:rsidRDefault="00511FD2" w:rsidP="003E6BBC">
      <w:pPr>
        <w:pStyle w:val="ListParagraph"/>
        <w:adjustRightInd w:val="0"/>
        <w:snapToGrid w:val="0"/>
        <w:jc w:val="both"/>
        <w:rPr>
          <w:rFonts w:eastAsia="바탕"/>
          <w:sz w:val="22"/>
          <w:szCs w:val="22"/>
          <w:lang w:val="en-NZ" w:eastAsia="ko-KR"/>
        </w:rPr>
      </w:pPr>
    </w:p>
    <w:p w:rsidR="00970F16" w:rsidRPr="003E6BBC" w:rsidRDefault="00DB4D07" w:rsidP="00A95069">
      <w:pPr>
        <w:pStyle w:val="ListParagraph"/>
        <w:numPr>
          <w:ilvl w:val="2"/>
          <w:numId w:val="41"/>
        </w:numPr>
        <w:adjustRightInd w:val="0"/>
        <w:snapToGrid w:val="0"/>
        <w:jc w:val="both"/>
        <w:rPr>
          <w:rFonts w:eastAsia="바탕"/>
          <w:b/>
          <w:bCs/>
          <w:sz w:val="22"/>
          <w:szCs w:val="22"/>
          <w:lang w:val="en-NZ" w:eastAsia="ko-KR"/>
        </w:rPr>
      </w:pPr>
      <w:r w:rsidRPr="003E6BBC">
        <w:rPr>
          <w:rFonts w:eastAsia="바탕"/>
          <w:b/>
          <w:bCs/>
          <w:sz w:val="22"/>
          <w:szCs w:val="22"/>
          <w:lang w:val="en-NZ" w:eastAsia="ko-KR"/>
        </w:rPr>
        <w:t>South Pacific albacore</w:t>
      </w:r>
      <w:r w:rsidR="00490B3F" w:rsidRPr="003E6BBC">
        <w:rPr>
          <w:rFonts w:eastAsia="바탕"/>
          <w:b/>
          <w:bCs/>
          <w:sz w:val="22"/>
          <w:szCs w:val="22"/>
          <w:lang w:val="en-NZ" w:eastAsia="ko-KR"/>
        </w:rPr>
        <w:t xml:space="preserve"> tuna</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Thunnus alalunga</w:t>
      </w:r>
      <w:r w:rsidR="00807662" w:rsidRPr="003E6BBC">
        <w:rPr>
          <w:rFonts w:eastAsia="바탕"/>
          <w:b/>
          <w:bCs/>
          <w:sz w:val="22"/>
          <w:szCs w:val="22"/>
          <w:lang w:val="en-NZ" w:eastAsia="ko-KR"/>
        </w:rPr>
        <w:t>)</w:t>
      </w:r>
    </w:p>
    <w:p w:rsidR="00AF5DF2" w:rsidRPr="003E6BBC" w:rsidRDefault="00AF5DF2" w:rsidP="003E6BBC">
      <w:pPr>
        <w:adjustRightInd w:val="0"/>
        <w:snapToGrid w:val="0"/>
        <w:jc w:val="both"/>
        <w:rPr>
          <w:rFonts w:eastAsia="바탕"/>
          <w:b/>
          <w:bCs/>
          <w:sz w:val="22"/>
          <w:szCs w:val="22"/>
          <w:lang w:val="en-NZ" w:eastAsia="ko-KR"/>
        </w:rPr>
      </w:pPr>
    </w:p>
    <w:p w:rsidR="00AF5DF2" w:rsidRPr="003E6BBC" w:rsidRDefault="00AF5DF2"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982D84" w:rsidRPr="003E6BBC" w:rsidRDefault="00982D84" w:rsidP="003E6BBC">
      <w:pPr>
        <w:pStyle w:val="ListParagraph"/>
        <w:adjustRightInd w:val="0"/>
        <w:snapToGrid w:val="0"/>
        <w:jc w:val="both"/>
        <w:rPr>
          <w:rFonts w:eastAsia="바탕"/>
          <w:sz w:val="22"/>
          <w:szCs w:val="22"/>
          <w:lang w:val="en-NZ" w:eastAsia="ko-KR"/>
        </w:rPr>
      </w:pPr>
    </w:p>
    <w:p w:rsidR="00982D84" w:rsidRPr="003E6BBC" w:rsidRDefault="00982D84" w:rsidP="00A95069">
      <w:pPr>
        <w:pStyle w:val="ListParagraph"/>
        <w:numPr>
          <w:ilvl w:val="1"/>
          <w:numId w:val="44"/>
        </w:numPr>
        <w:adjustRightInd w:val="0"/>
        <w:snapToGrid w:val="0"/>
        <w:ind w:left="1080"/>
        <w:jc w:val="both"/>
        <w:rPr>
          <w:rFonts w:eastAsia="바탕"/>
          <w:sz w:val="22"/>
          <w:szCs w:val="22"/>
          <w:lang w:val="en-NZ" w:eastAsia="ko-KR"/>
        </w:rPr>
      </w:pPr>
      <w:r w:rsidRPr="003E6BBC">
        <w:rPr>
          <w:rFonts w:eastAsia="바탕"/>
          <w:sz w:val="22"/>
          <w:szCs w:val="22"/>
          <w:lang w:val="en-NZ" w:eastAsia="ko-KR"/>
        </w:rPr>
        <w:t xml:space="preserve">Update of </w:t>
      </w:r>
      <w:r w:rsidR="00D6480D" w:rsidRPr="003E6BBC">
        <w:rPr>
          <w:rFonts w:eastAsia="바탕" w:hint="eastAsia"/>
          <w:sz w:val="22"/>
          <w:szCs w:val="22"/>
          <w:lang w:val="en-NZ" w:eastAsia="ko-KR"/>
        </w:rPr>
        <w:t>South Pacific albacore</w:t>
      </w:r>
      <w:r w:rsidR="00D6480D" w:rsidRPr="003E6BBC">
        <w:rPr>
          <w:rFonts w:eastAsia="바탕"/>
          <w:sz w:val="22"/>
          <w:szCs w:val="22"/>
          <w:lang w:val="en-NZ" w:eastAsia="ko-KR"/>
        </w:rPr>
        <w:t xml:space="preserve"> </w:t>
      </w:r>
      <w:r w:rsidRPr="003E6BBC">
        <w:rPr>
          <w:rFonts w:eastAsia="바탕"/>
          <w:sz w:val="22"/>
          <w:szCs w:val="22"/>
          <w:lang w:val="en-NZ" w:eastAsia="ko-KR"/>
        </w:rPr>
        <w:t>tuna stock assessment information</w:t>
      </w:r>
    </w:p>
    <w:p w:rsidR="00982D84" w:rsidRPr="003E6BBC" w:rsidRDefault="00982D84" w:rsidP="003E6BBC">
      <w:pPr>
        <w:pStyle w:val="ListParagraph"/>
        <w:adjustRightInd w:val="0"/>
        <w:snapToGrid w:val="0"/>
        <w:ind w:left="1080"/>
        <w:jc w:val="both"/>
        <w:rPr>
          <w:rFonts w:eastAsia="바탕"/>
          <w:sz w:val="22"/>
          <w:szCs w:val="22"/>
          <w:lang w:val="en-NZ" w:eastAsia="ko-KR"/>
        </w:rPr>
      </w:pPr>
    </w:p>
    <w:p w:rsidR="00D00E9A" w:rsidRPr="003E6BBC" w:rsidRDefault="00633DE6" w:rsidP="00D876DC">
      <w:pPr>
        <w:pStyle w:val="ListParagraph"/>
        <w:adjustRightInd w:val="0"/>
        <w:snapToGrid w:val="0"/>
        <w:ind w:left="1080"/>
        <w:jc w:val="both"/>
        <w:rPr>
          <w:rFonts w:eastAsiaTheme="minorEastAsia"/>
          <w:strike/>
          <w:sz w:val="22"/>
          <w:szCs w:val="22"/>
          <w:lang w:val="en-NZ" w:eastAsia="ko-KR"/>
        </w:rPr>
      </w:pPr>
      <w:r w:rsidRPr="003E6BBC">
        <w:rPr>
          <w:rFonts w:eastAsia="바탕"/>
          <w:sz w:val="22"/>
          <w:szCs w:val="22"/>
          <w:lang w:val="en-NZ" w:eastAsia="ko-KR"/>
        </w:rPr>
        <w:t xml:space="preserve">The last stock assessment was conducted in 2015. </w:t>
      </w:r>
      <w:r w:rsidR="00427C82" w:rsidRPr="003E6BBC">
        <w:rPr>
          <w:sz w:val="22"/>
          <w:szCs w:val="22"/>
        </w:rPr>
        <w:t>SC13</w:t>
      </w:r>
      <w:r w:rsidR="00F80AB8" w:rsidRPr="003E6BBC">
        <w:rPr>
          <w:sz w:val="22"/>
          <w:szCs w:val="22"/>
        </w:rPr>
        <w:t xml:space="preserve"> will review the </w:t>
      </w:r>
      <w:r w:rsidR="00F80AB8" w:rsidRPr="003E6BBC">
        <w:rPr>
          <w:rFonts w:eastAsiaTheme="minorEastAsia"/>
          <w:sz w:val="22"/>
          <w:szCs w:val="22"/>
          <w:lang w:eastAsia="ko-KR"/>
        </w:rPr>
        <w:t xml:space="preserve">recent trends in the South Pacific albacore fishery and the </w:t>
      </w:r>
      <w:r w:rsidR="00F80AB8" w:rsidRPr="003E6BBC">
        <w:rPr>
          <w:sz w:val="22"/>
          <w:szCs w:val="22"/>
        </w:rPr>
        <w:t>results of the 201</w:t>
      </w:r>
      <w:r w:rsidR="00982D84" w:rsidRPr="003E6BBC">
        <w:rPr>
          <w:rFonts w:eastAsiaTheme="minorEastAsia"/>
          <w:sz w:val="22"/>
          <w:szCs w:val="22"/>
          <w:lang w:eastAsia="ko-KR"/>
        </w:rPr>
        <w:t>7</w:t>
      </w:r>
      <w:r w:rsidR="00F80AB8" w:rsidRPr="003E6BBC">
        <w:rPr>
          <w:sz w:val="22"/>
          <w:szCs w:val="22"/>
        </w:rPr>
        <w:t xml:space="preserve"> </w:t>
      </w:r>
      <w:r w:rsidR="00F80AB8" w:rsidRPr="003E6BBC">
        <w:rPr>
          <w:rFonts w:eastAsiaTheme="minorEastAsia"/>
          <w:sz w:val="22"/>
          <w:szCs w:val="22"/>
          <w:lang w:eastAsia="ko-KR"/>
        </w:rPr>
        <w:t>South Pacific albacore</w:t>
      </w:r>
      <w:r w:rsidR="00F80AB8" w:rsidRPr="003E6BBC">
        <w:rPr>
          <w:sz w:val="22"/>
          <w:szCs w:val="22"/>
        </w:rPr>
        <w:t xml:space="preserve"> stock indicator analysis</w:t>
      </w:r>
      <w:r w:rsidR="00F80AB8" w:rsidRPr="003E6BBC">
        <w:rPr>
          <w:rFonts w:eastAsiaTheme="minorEastAsia"/>
          <w:sz w:val="22"/>
          <w:szCs w:val="22"/>
          <w:lang w:eastAsia="ko-KR"/>
        </w:rPr>
        <w:t xml:space="preserve">, </w:t>
      </w:r>
      <w:r w:rsidR="00A91940" w:rsidRPr="003E6BBC">
        <w:rPr>
          <w:rFonts w:eastAsiaTheme="minorEastAsia"/>
          <w:sz w:val="22"/>
          <w:szCs w:val="22"/>
          <w:lang w:eastAsia="ko-KR"/>
        </w:rPr>
        <w:t xml:space="preserve">and provide comments and/or recommendations for </w:t>
      </w:r>
      <w:r w:rsidR="00A91940" w:rsidRPr="003E6BBC">
        <w:rPr>
          <w:sz w:val="22"/>
          <w:szCs w:val="22"/>
        </w:rPr>
        <w:t>any future research needs</w:t>
      </w:r>
      <w:r w:rsidR="00A91940" w:rsidRPr="003E6BBC">
        <w:rPr>
          <w:rFonts w:eastAsiaTheme="minorEastAsia"/>
          <w:sz w:val="22"/>
          <w:szCs w:val="22"/>
          <w:lang w:eastAsia="ko-KR"/>
        </w:rPr>
        <w:t>.</w:t>
      </w:r>
    </w:p>
    <w:p w:rsidR="00D00E9A" w:rsidRPr="003E6BBC" w:rsidRDefault="00D00E9A" w:rsidP="003E6BBC">
      <w:pPr>
        <w:adjustRightInd w:val="0"/>
        <w:snapToGrid w:val="0"/>
        <w:jc w:val="both"/>
        <w:rPr>
          <w:rFonts w:eastAsia="바탕"/>
          <w:sz w:val="22"/>
          <w:szCs w:val="22"/>
          <w:lang w:val="en-NZ" w:eastAsia="ko-KR"/>
        </w:rPr>
      </w:pPr>
    </w:p>
    <w:p w:rsidR="00982D84" w:rsidRPr="003E6BBC" w:rsidRDefault="00982D84"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AF5DF2" w:rsidRPr="003E6BBC" w:rsidRDefault="00AF5DF2" w:rsidP="003E6BBC">
      <w:pPr>
        <w:pStyle w:val="ListParagraph"/>
        <w:adjustRightInd w:val="0"/>
        <w:snapToGrid w:val="0"/>
        <w:jc w:val="both"/>
        <w:rPr>
          <w:rFonts w:eastAsia="바탕"/>
          <w:sz w:val="22"/>
          <w:szCs w:val="22"/>
          <w:lang w:val="en-NZ" w:eastAsia="ko-KR"/>
        </w:rPr>
      </w:pPr>
    </w:p>
    <w:p w:rsidR="00511FD2" w:rsidRPr="003E6BBC" w:rsidRDefault="00427C82"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SC13</w:t>
      </w:r>
      <w:r w:rsidR="00511FD2" w:rsidRPr="003E6BBC">
        <w:rPr>
          <w:rFonts w:eastAsia="바탕"/>
          <w:sz w:val="22"/>
          <w:szCs w:val="22"/>
          <w:lang w:val="en-NZ" w:eastAsia="ko-KR"/>
        </w:rPr>
        <w:t xml:space="preserve"> </w:t>
      </w:r>
      <w:r w:rsidR="00953196" w:rsidRPr="003E6BBC">
        <w:rPr>
          <w:rFonts w:eastAsia="바탕"/>
          <w:sz w:val="22"/>
          <w:szCs w:val="22"/>
          <w:lang w:val="en-NZ" w:eastAsia="ko-KR"/>
        </w:rPr>
        <w:t>will provide agreed text for the following:</w:t>
      </w:r>
    </w:p>
    <w:p w:rsidR="00511FD2" w:rsidRPr="003E6BBC" w:rsidRDefault="00511FD2" w:rsidP="003E6BBC">
      <w:pPr>
        <w:pStyle w:val="ListParagraph"/>
        <w:adjustRightInd w:val="0"/>
        <w:snapToGrid w:val="0"/>
        <w:jc w:val="both"/>
        <w:rPr>
          <w:rFonts w:eastAsia="바탕"/>
          <w:sz w:val="22"/>
          <w:szCs w:val="22"/>
          <w:lang w:val="en-NZ" w:eastAsia="ko-KR"/>
        </w:rPr>
      </w:pPr>
    </w:p>
    <w:p w:rsidR="00511FD2" w:rsidRPr="003E6BBC" w:rsidRDefault="00511FD2" w:rsidP="00A95069">
      <w:pPr>
        <w:pStyle w:val="ListParagraph"/>
        <w:numPr>
          <w:ilvl w:val="0"/>
          <w:numId w:val="21"/>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511FD2" w:rsidRPr="003E6BBC" w:rsidRDefault="00511FD2" w:rsidP="00A95069">
      <w:pPr>
        <w:pStyle w:val="ListParagraph"/>
        <w:numPr>
          <w:ilvl w:val="0"/>
          <w:numId w:val="21"/>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511FD2" w:rsidRPr="003E6BBC" w:rsidRDefault="00511FD2" w:rsidP="003E6BBC">
      <w:pPr>
        <w:pStyle w:val="ListParagraph"/>
        <w:adjustRightInd w:val="0"/>
        <w:snapToGrid w:val="0"/>
        <w:jc w:val="both"/>
        <w:rPr>
          <w:rFonts w:eastAsia="바탕"/>
          <w:sz w:val="22"/>
          <w:szCs w:val="22"/>
          <w:lang w:val="en-NZ" w:eastAsia="ko-KR"/>
        </w:rPr>
      </w:pPr>
    </w:p>
    <w:p w:rsidR="00073DD2" w:rsidRPr="003E6BBC" w:rsidRDefault="00073DD2" w:rsidP="00A95069">
      <w:pPr>
        <w:pStyle w:val="ListParagraph"/>
        <w:numPr>
          <w:ilvl w:val="1"/>
          <w:numId w:val="41"/>
        </w:numPr>
        <w:adjustRightInd w:val="0"/>
        <w:snapToGrid w:val="0"/>
        <w:ind w:left="720" w:hanging="720"/>
        <w:jc w:val="both"/>
        <w:rPr>
          <w:rFonts w:eastAsia="바탕"/>
          <w:b/>
          <w:bCs/>
          <w:sz w:val="22"/>
          <w:szCs w:val="22"/>
          <w:lang w:val="en-NZ" w:eastAsia="ko-KR"/>
        </w:rPr>
      </w:pPr>
      <w:r w:rsidRPr="003E6BBC">
        <w:rPr>
          <w:rFonts w:eastAsia="바탕"/>
          <w:b/>
          <w:bCs/>
          <w:sz w:val="22"/>
          <w:szCs w:val="22"/>
          <w:lang w:val="en-NZ" w:eastAsia="ko-KR"/>
        </w:rPr>
        <w:t>Northern stocks</w:t>
      </w:r>
      <w:r w:rsidR="002E7A9A" w:rsidRPr="003E6BBC">
        <w:rPr>
          <w:rFonts w:eastAsia="바탕"/>
          <w:b/>
          <w:bCs/>
          <w:sz w:val="22"/>
          <w:szCs w:val="22"/>
          <w:lang w:val="en-NZ" w:eastAsia="ko-KR"/>
        </w:rPr>
        <w:t xml:space="preserve"> </w:t>
      </w:r>
    </w:p>
    <w:p w:rsidR="00073DD2" w:rsidRPr="003E6BBC" w:rsidRDefault="00073DD2" w:rsidP="003E6BBC">
      <w:pPr>
        <w:autoSpaceDE w:val="0"/>
        <w:autoSpaceDN w:val="0"/>
        <w:adjustRightInd w:val="0"/>
        <w:snapToGrid w:val="0"/>
        <w:rPr>
          <w:rFonts w:eastAsia="바탕"/>
          <w:b/>
          <w:bCs/>
          <w:sz w:val="22"/>
          <w:szCs w:val="22"/>
          <w:lang w:val="en-NZ" w:eastAsia="ko-KR"/>
        </w:rPr>
      </w:pPr>
    </w:p>
    <w:p w:rsidR="00073DD2" w:rsidRPr="003E6BBC" w:rsidRDefault="00073DD2"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Annex I of the Commission’s Rules of Procedure defines ‘northern stocks’ to be</w:t>
      </w:r>
      <w:r w:rsidR="00846934" w:rsidRPr="003E6BBC">
        <w:rPr>
          <w:rFonts w:eastAsia="바탕"/>
          <w:sz w:val="22"/>
          <w:szCs w:val="22"/>
          <w:lang w:val="en-NZ" w:eastAsia="ko-KR"/>
        </w:rPr>
        <w:t xml:space="preserve"> ‘stocks which occur mostly in the area north of 20° north parallel’ and currently are</w:t>
      </w:r>
      <w:r w:rsidRPr="003E6BBC">
        <w:rPr>
          <w:rFonts w:eastAsia="바탕"/>
          <w:sz w:val="22"/>
          <w:szCs w:val="22"/>
          <w:lang w:val="en-NZ" w:eastAsia="ko-KR"/>
        </w:rPr>
        <w:t xml:space="preserve"> ‘northern Pacific bluefin</w:t>
      </w:r>
      <w:r w:rsidRPr="003E6BBC">
        <w:rPr>
          <w:rStyle w:val="FootnoteReference"/>
          <w:rFonts w:eastAsia="바탕"/>
          <w:sz w:val="22"/>
          <w:szCs w:val="22"/>
          <w:lang w:val="en-NZ" w:eastAsia="ko-KR"/>
        </w:rPr>
        <w:footnoteReference w:id="1"/>
      </w:r>
      <w:r w:rsidRPr="003E6BBC">
        <w:rPr>
          <w:rFonts w:eastAsia="바탕"/>
          <w:sz w:val="22"/>
          <w:szCs w:val="22"/>
          <w:lang w:val="en-NZ" w:eastAsia="ko-KR"/>
        </w:rPr>
        <w:t>, northern albacore</w:t>
      </w:r>
      <w:r w:rsidRPr="003E6BBC">
        <w:rPr>
          <w:rStyle w:val="FootnoteReference"/>
          <w:rFonts w:eastAsia="바탕"/>
          <w:sz w:val="22"/>
          <w:szCs w:val="22"/>
          <w:lang w:val="en-NZ" w:eastAsia="ko-KR"/>
        </w:rPr>
        <w:footnoteReference w:id="2"/>
      </w:r>
      <w:r w:rsidRPr="003E6BBC">
        <w:rPr>
          <w:rFonts w:eastAsia="바탕"/>
          <w:sz w:val="22"/>
          <w:szCs w:val="22"/>
          <w:lang w:val="en-NZ" w:eastAsia="ko-KR"/>
        </w:rPr>
        <w:t xml:space="preserve"> and the northern stock of swordfish</w:t>
      </w:r>
      <w:r w:rsidRPr="003E6BBC">
        <w:rPr>
          <w:rStyle w:val="FootnoteReference"/>
          <w:rFonts w:eastAsia="바탕"/>
          <w:sz w:val="22"/>
          <w:szCs w:val="22"/>
          <w:lang w:val="en-NZ" w:eastAsia="ko-KR"/>
        </w:rPr>
        <w:footnoteReference w:id="3"/>
      </w:r>
      <w:r w:rsidRPr="003E6BBC">
        <w:rPr>
          <w:rFonts w:eastAsia="바탕"/>
          <w:sz w:val="22"/>
          <w:szCs w:val="22"/>
          <w:lang w:val="en-NZ" w:eastAsia="ko-KR"/>
        </w:rPr>
        <w:t xml:space="preserve">’.  According to the MOU between WCPFC and ISC, </w:t>
      </w:r>
      <w:r w:rsidR="00807662" w:rsidRPr="003E6BBC">
        <w:rPr>
          <w:rFonts w:eastAsia="바탕"/>
          <w:sz w:val="22"/>
          <w:szCs w:val="22"/>
          <w:lang w:val="en-NZ" w:eastAsia="ko-KR"/>
        </w:rPr>
        <w:t xml:space="preserve">the </w:t>
      </w:r>
      <w:r w:rsidRPr="003E6BBC">
        <w:rPr>
          <w:sz w:val="22"/>
          <w:szCs w:val="22"/>
        </w:rPr>
        <w:t>ISC’s scientific information and advice will be presented at the annual meeting</w:t>
      </w:r>
      <w:r w:rsidR="008661F2" w:rsidRPr="003E6BBC">
        <w:rPr>
          <w:sz w:val="22"/>
          <w:szCs w:val="22"/>
        </w:rPr>
        <w:t>s</w:t>
      </w:r>
      <w:r w:rsidRPr="003E6BBC">
        <w:rPr>
          <w:sz w:val="22"/>
          <w:szCs w:val="22"/>
        </w:rPr>
        <w:t xml:space="preserve"> of the Scientific Committee.</w:t>
      </w:r>
    </w:p>
    <w:p w:rsidR="00073DD2" w:rsidRPr="003E6BBC" w:rsidRDefault="00073DD2" w:rsidP="003E6BBC">
      <w:pPr>
        <w:pStyle w:val="ListParagraph"/>
        <w:adjustRightInd w:val="0"/>
        <w:snapToGrid w:val="0"/>
        <w:jc w:val="both"/>
        <w:rPr>
          <w:rFonts w:eastAsia="바탕"/>
          <w:sz w:val="22"/>
          <w:szCs w:val="22"/>
          <w:lang w:val="en-NZ" w:eastAsia="ko-KR"/>
        </w:rPr>
      </w:pPr>
    </w:p>
    <w:p w:rsidR="00073DD2" w:rsidRPr="003E6BBC" w:rsidRDefault="00073DD2"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 xml:space="preserve">The ISC Chair will be invited to brief </w:t>
      </w:r>
      <w:r w:rsidR="00427C82" w:rsidRPr="003E6BBC">
        <w:rPr>
          <w:rFonts w:eastAsia="바탕"/>
          <w:sz w:val="22"/>
          <w:szCs w:val="22"/>
          <w:lang w:val="en-NZ" w:eastAsia="ko-KR"/>
        </w:rPr>
        <w:t>SC13</w:t>
      </w:r>
      <w:r w:rsidRPr="003E6BBC">
        <w:rPr>
          <w:rFonts w:eastAsia="바탕"/>
          <w:sz w:val="22"/>
          <w:szCs w:val="22"/>
          <w:lang w:val="en-NZ" w:eastAsia="ko-KR"/>
        </w:rPr>
        <w:t xml:space="preserve"> on </w:t>
      </w:r>
      <w:r w:rsidR="008661F2" w:rsidRPr="003E6BBC">
        <w:rPr>
          <w:rFonts w:eastAsia="바탕"/>
          <w:sz w:val="22"/>
          <w:szCs w:val="22"/>
          <w:lang w:val="en-NZ" w:eastAsia="ko-KR"/>
        </w:rPr>
        <w:t xml:space="preserve">the </w:t>
      </w:r>
      <w:r w:rsidRPr="003E6BBC">
        <w:rPr>
          <w:rFonts w:eastAsia="바탕"/>
          <w:sz w:val="22"/>
          <w:szCs w:val="22"/>
          <w:lang w:val="en-NZ" w:eastAsia="ko-KR"/>
        </w:rPr>
        <w:t>activities of ISC since SC</w:t>
      </w:r>
      <w:r w:rsidR="002E7A9A" w:rsidRPr="003E6BBC">
        <w:rPr>
          <w:rFonts w:eastAsia="바탕"/>
          <w:sz w:val="22"/>
          <w:szCs w:val="22"/>
          <w:lang w:val="en-NZ" w:eastAsia="ko-KR"/>
        </w:rPr>
        <w:t>1</w:t>
      </w:r>
      <w:r w:rsidR="00D85090" w:rsidRPr="003E6BBC">
        <w:rPr>
          <w:rFonts w:eastAsia="바탕"/>
          <w:sz w:val="22"/>
          <w:szCs w:val="22"/>
          <w:lang w:val="en-NZ" w:eastAsia="ko-KR"/>
        </w:rPr>
        <w:t>2</w:t>
      </w:r>
      <w:r w:rsidRPr="003E6BBC">
        <w:rPr>
          <w:rFonts w:eastAsia="바탕"/>
          <w:sz w:val="22"/>
          <w:szCs w:val="22"/>
          <w:lang w:val="en-NZ" w:eastAsia="ko-KR"/>
        </w:rPr>
        <w:t xml:space="preserve">, including </w:t>
      </w:r>
      <w:r w:rsidR="00D81FC2" w:rsidRPr="003E6BBC">
        <w:rPr>
          <w:rFonts w:eastAsia="바탕"/>
          <w:sz w:val="22"/>
          <w:szCs w:val="22"/>
          <w:lang w:val="en-NZ" w:eastAsia="ko-KR"/>
        </w:rPr>
        <w:t xml:space="preserve">the </w:t>
      </w:r>
      <w:r w:rsidRPr="003E6BBC">
        <w:rPr>
          <w:rFonts w:eastAsia="바탕"/>
          <w:sz w:val="22"/>
          <w:szCs w:val="22"/>
          <w:lang w:val="en-NZ" w:eastAsia="ko-KR"/>
        </w:rPr>
        <w:t xml:space="preserve">ISC’s </w:t>
      </w:r>
      <w:r w:rsidR="00D46BE4" w:rsidRPr="003E6BBC">
        <w:rPr>
          <w:rFonts w:eastAsia="바탕"/>
          <w:sz w:val="22"/>
          <w:szCs w:val="22"/>
          <w:lang w:val="en-NZ" w:eastAsia="ko-KR"/>
        </w:rPr>
        <w:t>201</w:t>
      </w:r>
      <w:r w:rsidR="00D85090" w:rsidRPr="003E6BBC">
        <w:rPr>
          <w:rFonts w:eastAsia="바탕"/>
          <w:sz w:val="22"/>
          <w:szCs w:val="22"/>
          <w:lang w:val="en-NZ" w:eastAsia="ko-KR"/>
        </w:rPr>
        <w:t>7</w:t>
      </w:r>
      <w:r w:rsidRPr="003E6BBC">
        <w:rPr>
          <w:rFonts w:eastAsia="바탕"/>
          <w:sz w:val="22"/>
          <w:szCs w:val="22"/>
          <w:lang w:val="en-NZ" w:eastAsia="ko-KR"/>
        </w:rPr>
        <w:t xml:space="preserve"> stock assessments and future plans.</w:t>
      </w:r>
    </w:p>
    <w:p w:rsidR="00073DD2" w:rsidRPr="003E6BBC" w:rsidRDefault="00073DD2" w:rsidP="003E6BBC">
      <w:pPr>
        <w:pStyle w:val="ListParagraph"/>
        <w:adjustRightInd w:val="0"/>
        <w:snapToGrid w:val="0"/>
        <w:jc w:val="both"/>
        <w:rPr>
          <w:rFonts w:eastAsia="바탕"/>
          <w:b/>
          <w:bCs/>
          <w:sz w:val="22"/>
          <w:szCs w:val="22"/>
          <w:lang w:val="en-NZ" w:eastAsia="ko-KR"/>
        </w:rPr>
      </w:pPr>
    </w:p>
    <w:p w:rsidR="00073DD2" w:rsidRPr="003E6BBC" w:rsidRDefault="00073DD2" w:rsidP="00A95069">
      <w:pPr>
        <w:pStyle w:val="ListParagraph"/>
        <w:numPr>
          <w:ilvl w:val="2"/>
          <w:numId w:val="41"/>
        </w:numPr>
        <w:adjustRightInd w:val="0"/>
        <w:snapToGrid w:val="0"/>
        <w:jc w:val="both"/>
        <w:rPr>
          <w:rFonts w:eastAsia="바탕"/>
          <w:b/>
          <w:bCs/>
          <w:sz w:val="22"/>
          <w:szCs w:val="22"/>
          <w:lang w:val="en-NZ" w:eastAsia="ko-KR"/>
        </w:rPr>
      </w:pPr>
      <w:r w:rsidRPr="003E6BBC">
        <w:rPr>
          <w:rFonts w:eastAsia="바탕"/>
          <w:b/>
          <w:bCs/>
          <w:sz w:val="22"/>
          <w:szCs w:val="22"/>
          <w:lang w:val="en-NZ" w:eastAsia="ko-KR"/>
        </w:rPr>
        <w:t>North Pacific albacore</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Thunnus alalunga</w:t>
      </w:r>
      <w:r w:rsidR="00807662" w:rsidRPr="003E6BBC">
        <w:rPr>
          <w:rFonts w:eastAsia="바탕"/>
          <w:b/>
          <w:bCs/>
          <w:sz w:val="22"/>
          <w:szCs w:val="22"/>
          <w:lang w:val="en-NZ" w:eastAsia="ko-KR"/>
        </w:rPr>
        <w:t>)</w:t>
      </w:r>
      <w:r w:rsidRPr="003E6BBC">
        <w:rPr>
          <w:rFonts w:eastAsia="바탕"/>
          <w:b/>
          <w:bCs/>
          <w:sz w:val="22"/>
          <w:szCs w:val="22"/>
          <w:lang w:val="en-NZ" w:eastAsia="ko-KR"/>
        </w:rPr>
        <w:t xml:space="preserve"> </w:t>
      </w:r>
    </w:p>
    <w:p w:rsidR="00073DD2" w:rsidRPr="003E6BBC" w:rsidRDefault="00073DD2" w:rsidP="003E6BBC">
      <w:pPr>
        <w:adjustRightInd w:val="0"/>
        <w:snapToGrid w:val="0"/>
        <w:jc w:val="both"/>
        <w:rPr>
          <w:rFonts w:eastAsia="바탕"/>
          <w:b/>
          <w:bCs/>
          <w:sz w:val="22"/>
          <w:szCs w:val="22"/>
          <w:lang w:val="en-NZ" w:eastAsia="ko-KR"/>
        </w:rPr>
      </w:pPr>
    </w:p>
    <w:p w:rsidR="00073DD2" w:rsidRPr="003E6BBC" w:rsidRDefault="00073DD2"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073DD2" w:rsidRPr="003E6BBC" w:rsidRDefault="00073DD2" w:rsidP="003E6BBC">
      <w:pPr>
        <w:pStyle w:val="ListParagraph"/>
        <w:adjustRightInd w:val="0"/>
        <w:snapToGrid w:val="0"/>
        <w:jc w:val="both"/>
        <w:rPr>
          <w:rFonts w:eastAsia="바탕"/>
          <w:sz w:val="22"/>
          <w:szCs w:val="22"/>
          <w:lang w:val="en-NZ" w:eastAsia="ko-KR"/>
        </w:rPr>
      </w:pPr>
    </w:p>
    <w:p w:rsidR="00465FCA" w:rsidRPr="003E6BBC" w:rsidRDefault="00465FCA" w:rsidP="00A95069">
      <w:pPr>
        <w:pStyle w:val="ListParagraph"/>
        <w:numPr>
          <w:ilvl w:val="0"/>
          <w:numId w:val="47"/>
        </w:numPr>
        <w:adjustRightInd w:val="0"/>
        <w:snapToGrid w:val="0"/>
        <w:jc w:val="both"/>
        <w:rPr>
          <w:rFonts w:eastAsia="바탕"/>
          <w:sz w:val="22"/>
          <w:szCs w:val="22"/>
          <w:lang w:val="en-NZ" w:eastAsia="ko-KR"/>
        </w:rPr>
      </w:pPr>
      <w:r w:rsidRPr="003E6BBC">
        <w:rPr>
          <w:rFonts w:eastAsia="바탕"/>
          <w:sz w:val="22"/>
          <w:szCs w:val="22"/>
          <w:lang w:val="en-NZ" w:eastAsia="ko-KR"/>
        </w:rPr>
        <w:t>Review of 2017 North Pacific albacore</w:t>
      </w:r>
      <w:r w:rsidRPr="003E6BBC">
        <w:rPr>
          <w:rFonts w:eastAsia="바탕"/>
          <w:b/>
          <w:bCs/>
          <w:sz w:val="22"/>
          <w:szCs w:val="22"/>
          <w:lang w:val="en-NZ" w:eastAsia="ko-KR"/>
        </w:rPr>
        <w:t xml:space="preserve"> </w:t>
      </w:r>
      <w:r w:rsidRPr="003E6BBC">
        <w:rPr>
          <w:rFonts w:eastAsia="바탕"/>
          <w:sz w:val="22"/>
          <w:szCs w:val="22"/>
          <w:lang w:val="en-NZ" w:eastAsia="ko-KR"/>
        </w:rPr>
        <w:t xml:space="preserve">stock assessment </w:t>
      </w:r>
    </w:p>
    <w:p w:rsidR="00465FCA" w:rsidRPr="003E6BBC" w:rsidRDefault="00465FCA" w:rsidP="003E6BBC">
      <w:pPr>
        <w:pStyle w:val="ListParagraph"/>
        <w:adjustRightInd w:val="0"/>
        <w:snapToGrid w:val="0"/>
        <w:jc w:val="both"/>
        <w:rPr>
          <w:rFonts w:eastAsia="바탕"/>
          <w:sz w:val="22"/>
          <w:szCs w:val="22"/>
          <w:lang w:val="en-NZ" w:eastAsia="ko-KR"/>
        </w:rPr>
      </w:pPr>
    </w:p>
    <w:p w:rsidR="00D85090" w:rsidRPr="003E6BBC" w:rsidRDefault="00D85090" w:rsidP="00D876DC">
      <w:pPr>
        <w:pStyle w:val="ListParagraph"/>
        <w:adjustRightInd w:val="0"/>
        <w:snapToGrid w:val="0"/>
        <w:ind w:left="1080"/>
        <w:jc w:val="both"/>
        <w:rPr>
          <w:rFonts w:eastAsia="바탕"/>
          <w:sz w:val="22"/>
          <w:szCs w:val="22"/>
          <w:lang w:val="en-NZ" w:eastAsia="ko-KR"/>
        </w:rPr>
      </w:pPr>
      <w:r w:rsidRPr="003E6BBC">
        <w:rPr>
          <w:rFonts w:eastAsia="바탕"/>
          <w:sz w:val="22"/>
          <w:szCs w:val="22"/>
          <w:lang w:val="en-NZ" w:eastAsia="ko-KR"/>
        </w:rPr>
        <w:t xml:space="preserve">SC13 will review the ISC’s 2017 stock assessment for North Pacific albacore tuna. </w:t>
      </w:r>
    </w:p>
    <w:p w:rsidR="002669D2" w:rsidRPr="003E6BBC" w:rsidRDefault="002669D2" w:rsidP="003E6BBC">
      <w:pPr>
        <w:pStyle w:val="ListParagraph"/>
        <w:adjustRightInd w:val="0"/>
        <w:snapToGrid w:val="0"/>
        <w:jc w:val="both"/>
        <w:rPr>
          <w:rFonts w:eastAsia="바탕"/>
          <w:sz w:val="22"/>
          <w:szCs w:val="22"/>
          <w:lang w:val="en-NZ" w:eastAsia="ko-KR"/>
        </w:rPr>
      </w:pPr>
    </w:p>
    <w:p w:rsidR="00073DD2" w:rsidRPr="003E6BBC" w:rsidRDefault="00073DD2"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073DD2" w:rsidRPr="003E6BBC" w:rsidRDefault="00073DD2" w:rsidP="003E6BBC">
      <w:pPr>
        <w:adjustRightInd w:val="0"/>
        <w:snapToGrid w:val="0"/>
        <w:ind w:left="720"/>
        <w:jc w:val="both"/>
        <w:rPr>
          <w:rFonts w:eastAsia="바탕"/>
          <w:sz w:val="22"/>
          <w:szCs w:val="22"/>
          <w:lang w:val="en-NZ" w:eastAsia="ko-KR"/>
        </w:rPr>
      </w:pPr>
    </w:p>
    <w:p w:rsidR="00073DD2"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D7AD6" w:rsidRPr="003E6BBC">
        <w:rPr>
          <w:rFonts w:eastAsia="바탕"/>
          <w:sz w:val="22"/>
          <w:szCs w:val="22"/>
          <w:lang w:val="en-NZ" w:eastAsia="ko-KR"/>
        </w:rPr>
        <w:t xml:space="preserve"> will provide agreed text for the following:</w:t>
      </w:r>
    </w:p>
    <w:p w:rsidR="00073DD2" w:rsidRPr="003E6BBC" w:rsidRDefault="00073DD2" w:rsidP="003E6BBC">
      <w:pPr>
        <w:adjustRightInd w:val="0"/>
        <w:snapToGrid w:val="0"/>
        <w:ind w:left="720"/>
        <w:jc w:val="both"/>
        <w:rPr>
          <w:rFonts w:eastAsia="바탕"/>
          <w:sz w:val="22"/>
          <w:szCs w:val="22"/>
          <w:lang w:val="en-NZ" w:eastAsia="ko-KR"/>
        </w:rPr>
      </w:pPr>
    </w:p>
    <w:p w:rsidR="00073DD2" w:rsidRPr="003E6BBC" w:rsidRDefault="00073DD2" w:rsidP="00A95069">
      <w:pPr>
        <w:pStyle w:val="ListParagraph"/>
        <w:numPr>
          <w:ilvl w:val="0"/>
          <w:numId w:val="25"/>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073DD2" w:rsidRPr="003E6BBC" w:rsidRDefault="00073DD2" w:rsidP="00A95069">
      <w:pPr>
        <w:pStyle w:val="ListParagraph"/>
        <w:numPr>
          <w:ilvl w:val="0"/>
          <w:numId w:val="25"/>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073DD2" w:rsidRPr="003E6BBC" w:rsidRDefault="00073DD2" w:rsidP="003E6BBC">
      <w:pPr>
        <w:pStyle w:val="ListParagraph"/>
        <w:adjustRightInd w:val="0"/>
        <w:snapToGrid w:val="0"/>
        <w:ind w:left="1080"/>
        <w:jc w:val="both"/>
        <w:rPr>
          <w:rFonts w:eastAsia="바탕"/>
          <w:sz w:val="22"/>
          <w:szCs w:val="22"/>
          <w:lang w:val="en-NZ" w:eastAsia="ko-KR"/>
        </w:rPr>
      </w:pPr>
    </w:p>
    <w:p w:rsidR="00073DD2" w:rsidRPr="003E6BBC" w:rsidRDefault="00073DD2" w:rsidP="00A95069">
      <w:pPr>
        <w:pStyle w:val="ListParagraph"/>
        <w:numPr>
          <w:ilvl w:val="2"/>
          <w:numId w:val="41"/>
        </w:numPr>
        <w:adjustRightInd w:val="0"/>
        <w:snapToGrid w:val="0"/>
        <w:jc w:val="both"/>
        <w:rPr>
          <w:rFonts w:eastAsia="바탕"/>
          <w:b/>
          <w:bCs/>
          <w:sz w:val="22"/>
          <w:szCs w:val="22"/>
          <w:lang w:val="en-NZ" w:eastAsia="ko-KR"/>
        </w:rPr>
      </w:pPr>
      <w:r w:rsidRPr="003E6BBC">
        <w:rPr>
          <w:rFonts w:eastAsia="바탕"/>
          <w:b/>
          <w:bCs/>
          <w:sz w:val="22"/>
          <w:szCs w:val="22"/>
          <w:lang w:val="en-NZ" w:eastAsia="ko-KR"/>
        </w:rPr>
        <w:t>Pacific bluefin tuna</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Thunnus orientalis</w:t>
      </w:r>
      <w:r w:rsidR="00807662" w:rsidRPr="003E6BBC">
        <w:rPr>
          <w:rFonts w:eastAsia="바탕"/>
          <w:b/>
          <w:bCs/>
          <w:sz w:val="22"/>
          <w:szCs w:val="22"/>
          <w:lang w:val="en-NZ" w:eastAsia="ko-KR"/>
        </w:rPr>
        <w:t>)</w:t>
      </w:r>
      <w:r w:rsidRPr="003E6BBC">
        <w:rPr>
          <w:rFonts w:eastAsia="바탕"/>
          <w:b/>
          <w:bCs/>
          <w:sz w:val="22"/>
          <w:szCs w:val="22"/>
          <w:lang w:val="en-NZ" w:eastAsia="ko-KR"/>
        </w:rPr>
        <w:t xml:space="preserve"> </w:t>
      </w:r>
    </w:p>
    <w:p w:rsidR="00073DD2" w:rsidRPr="003E6BBC" w:rsidRDefault="00073DD2" w:rsidP="003E6BBC">
      <w:pPr>
        <w:adjustRightInd w:val="0"/>
        <w:snapToGrid w:val="0"/>
        <w:jc w:val="both"/>
        <w:rPr>
          <w:rFonts w:eastAsia="바탕"/>
          <w:sz w:val="22"/>
          <w:szCs w:val="22"/>
          <w:lang w:val="en-NZ" w:eastAsia="ko-KR"/>
        </w:rPr>
      </w:pPr>
    </w:p>
    <w:p w:rsidR="00073DD2" w:rsidRPr="003E6BBC" w:rsidRDefault="00073DD2"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073DD2" w:rsidRPr="003E6BBC" w:rsidRDefault="00073DD2" w:rsidP="003E6BBC">
      <w:pPr>
        <w:pStyle w:val="ListParagraph"/>
        <w:adjustRightInd w:val="0"/>
        <w:snapToGrid w:val="0"/>
        <w:jc w:val="both"/>
        <w:rPr>
          <w:rFonts w:eastAsia="바탕"/>
          <w:sz w:val="22"/>
          <w:szCs w:val="22"/>
          <w:lang w:val="en-NZ" w:eastAsia="ko-KR"/>
        </w:rPr>
      </w:pPr>
    </w:p>
    <w:p w:rsidR="00073DD2" w:rsidRDefault="00633DE6"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 xml:space="preserve">The last stock assessment was conducted in 2016. </w:t>
      </w:r>
      <w:r w:rsidR="00465FCA" w:rsidRPr="003E6BBC">
        <w:rPr>
          <w:rFonts w:eastAsia="바탕"/>
          <w:sz w:val="22"/>
          <w:szCs w:val="22"/>
          <w:lang w:val="en-NZ" w:eastAsia="ko-KR"/>
        </w:rPr>
        <w:t xml:space="preserve">SC13 </w:t>
      </w:r>
      <w:r w:rsidR="00124756" w:rsidRPr="003E6BBC">
        <w:rPr>
          <w:rFonts w:eastAsia="바탕"/>
          <w:sz w:val="22"/>
          <w:szCs w:val="22"/>
          <w:lang w:val="en-NZ" w:eastAsia="ko-KR"/>
        </w:rPr>
        <w:t>may</w:t>
      </w:r>
      <w:r w:rsidR="00465FCA" w:rsidRPr="003E6BBC">
        <w:rPr>
          <w:rFonts w:eastAsia="바탕"/>
          <w:sz w:val="22"/>
          <w:szCs w:val="22"/>
          <w:lang w:val="en-NZ" w:eastAsia="ko-KR"/>
        </w:rPr>
        <w:t xml:space="preserve"> consider any updated information, if available, about the status of Pacific bluefin tuna.</w:t>
      </w:r>
    </w:p>
    <w:p w:rsidR="00AD41B2" w:rsidRPr="003E6BBC" w:rsidRDefault="00AD41B2" w:rsidP="003E6BBC">
      <w:pPr>
        <w:pStyle w:val="ListParagraph"/>
        <w:adjustRightInd w:val="0"/>
        <w:snapToGrid w:val="0"/>
        <w:jc w:val="both"/>
        <w:rPr>
          <w:rFonts w:eastAsia="바탕"/>
          <w:sz w:val="22"/>
          <w:szCs w:val="22"/>
          <w:lang w:val="en-NZ" w:eastAsia="ko-KR"/>
        </w:rPr>
      </w:pPr>
    </w:p>
    <w:p w:rsidR="00073DD2" w:rsidRPr="003E6BBC" w:rsidRDefault="00073DD2"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073DD2" w:rsidRPr="003E6BBC" w:rsidRDefault="00073DD2" w:rsidP="003E6BBC">
      <w:pPr>
        <w:pStyle w:val="ListParagraph"/>
        <w:adjustRightInd w:val="0"/>
        <w:snapToGrid w:val="0"/>
        <w:jc w:val="both"/>
        <w:rPr>
          <w:rFonts w:eastAsia="바탕"/>
          <w:sz w:val="22"/>
          <w:szCs w:val="22"/>
          <w:lang w:val="en-NZ" w:eastAsia="ko-KR"/>
        </w:rPr>
      </w:pPr>
    </w:p>
    <w:p w:rsidR="002B492F"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B492F" w:rsidRPr="003E6BBC">
        <w:rPr>
          <w:rFonts w:eastAsia="바탕"/>
          <w:sz w:val="22"/>
          <w:szCs w:val="22"/>
          <w:lang w:val="en-NZ" w:eastAsia="ko-KR"/>
        </w:rPr>
        <w:t xml:space="preserve"> will provide agreed text for the following:</w:t>
      </w:r>
    </w:p>
    <w:p w:rsidR="00073DD2" w:rsidRPr="003E6BBC" w:rsidRDefault="00073DD2" w:rsidP="003E6BBC">
      <w:pPr>
        <w:pStyle w:val="ListParagraph"/>
        <w:adjustRightInd w:val="0"/>
        <w:snapToGrid w:val="0"/>
        <w:jc w:val="both"/>
        <w:rPr>
          <w:rFonts w:eastAsia="바탕"/>
          <w:sz w:val="22"/>
          <w:szCs w:val="22"/>
          <w:lang w:val="en-NZ" w:eastAsia="ko-KR"/>
        </w:rPr>
      </w:pPr>
    </w:p>
    <w:p w:rsidR="00073DD2" w:rsidRPr="003E6BBC" w:rsidRDefault="00073DD2" w:rsidP="00A95069">
      <w:pPr>
        <w:pStyle w:val="ListParagraph"/>
        <w:numPr>
          <w:ilvl w:val="0"/>
          <w:numId w:val="26"/>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073DD2" w:rsidRPr="003E6BBC" w:rsidRDefault="00073DD2" w:rsidP="00A95069">
      <w:pPr>
        <w:pStyle w:val="ListParagraph"/>
        <w:numPr>
          <w:ilvl w:val="0"/>
          <w:numId w:val="26"/>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073DD2" w:rsidRPr="003E6BBC" w:rsidRDefault="00073DD2" w:rsidP="003E6BBC">
      <w:pPr>
        <w:adjustRightInd w:val="0"/>
        <w:snapToGrid w:val="0"/>
        <w:ind w:left="720"/>
        <w:jc w:val="both"/>
        <w:rPr>
          <w:rFonts w:eastAsia="바탕"/>
          <w:sz w:val="22"/>
          <w:szCs w:val="22"/>
          <w:lang w:val="en-NZ" w:eastAsia="ko-KR"/>
        </w:rPr>
      </w:pPr>
    </w:p>
    <w:p w:rsidR="00073DD2" w:rsidRPr="003E6BBC" w:rsidRDefault="00073DD2" w:rsidP="00A95069">
      <w:pPr>
        <w:pStyle w:val="ListParagraph"/>
        <w:numPr>
          <w:ilvl w:val="2"/>
          <w:numId w:val="41"/>
        </w:numPr>
        <w:adjustRightInd w:val="0"/>
        <w:snapToGrid w:val="0"/>
        <w:jc w:val="both"/>
        <w:rPr>
          <w:rFonts w:eastAsia="바탕"/>
          <w:b/>
          <w:bCs/>
          <w:sz w:val="22"/>
          <w:szCs w:val="22"/>
          <w:lang w:val="en-NZ" w:eastAsia="ko-KR"/>
        </w:rPr>
      </w:pPr>
      <w:r w:rsidRPr="003E6BBC">
        <w:rPr>
          <w:rFonts w:eastAsia="바탕"/>
          <w:b/>
          <w:bCs/>
          <w:sz w:val="22"/>
          <w:szCs w:val="22"/>
          <w:lang w:val="en-NZ" w:eastAsia="ko-KR"/>
        </w:rPr>
        <w:t>North Pacific swordfish</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Xiphias gladius</w:t>
      </w:r>
      <w:r w:rsidR="00807662" w:rsidRPr="003E6BBC">
        <w:rPr>
          <w:rFonts w:eastAsia="바탕"/>
          <w:b/>
          <w:bCs/>
          <w:sz w:val="22"/>
          <w:szCs w:val="22"/>
          <w:lang w:val="en-NZ" w:eastAsia="ko-KR"/>
        </w:rPr>
        <w:t>)</w:t>
      </w:r>
    </w:p>
    <w:p w:rsidR="00073DD2" w:rsidRPr="003E6BBC" w:rsidRDefault="00073DD2" w:rsidP="003E6BBC">
      <w:pPr>
        <w:adjustRightInd w:val="0"/>
        <w:snapToGrid w:val="0"/>
        <w:jc w:val="both"/>
        <w:rPr>
          <w:rFonts w:eastAsia="바탕"/>
          <w:sz w:val="22"/>
          <w:szCs w:val="22"/>
          <w:lang w:val="en-NZ" w:eastAsia="ko-KR"/>
        </w:rPr>
      </w:pPr>
    </w:p>
    <w:p w:rsidR="00073DD2" w:rsidRPr="003E6BBC" w:rsidRDefault="00073DD2"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073DD2" w:rsidRPr="003E6BBC" w:rsidRDefault="00073DD2" w:rsidP="003E6BBC">
      <w:pPr>
        <w:pStyle w:val="ListParagraph"/>
        <w:adjustRightInd w:val="0"/>
        <w:snapToGrid w:val="0"/>
        <w:jc w:val="both"/>
        <w:rPr>
          <w:rFonts w:eastAsia="바탕"/>
          <w:sz w:val="22"/>
          <w:szCs w:val="22"/>
          <w:lang w:val="en-NZ" w:eastAsia="ko-KR"/>
        </w:rPr>
      </w:pPr>
    </w:p>
    <w:p w:rsidR="002B492F" w:rsidRPr="003E6BBC" w:rsidRDefault="00633DE6"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 xml:space="preserve">The last stock assessment was conducted in 2014 and no stock assessment has been conducted since then. </w:t>
      </w:r>
      <w:r w:rsidR="00124756" w:rsidRPr="003E6BBC">
        <w:rPr>
          <w:rFonts w:eastAsia="바탕"/>
          <w:sz w:val="22"/>
          <w:szCs w:val="22"/>
          <w:lang w:val="en-NZ" w:eastAsia="ko-KR"/>
        </w:rPr>
        <w:t xml:space="preserve">SC13 may consider any updated information, if available, about the status of </w:t>
      </w:r>
      <w:r w:rsidR="00504891" w:rsidRPr="003E6BBC">
        <w:rPr>
          <w:rFonts w:eastAsia="바탕"/>
          <w:sz w:val="22"/>
          <w:szCs w:val="22"/>
          <w:lang w:val="en-NZ" w:eastAsia="ko-KR"/>
        </w:rPr>
        <w:t xml:space="preserve"> North Pacific swordfish.</w:t>
      </w:r>
      <w:r w:rsidR="002B492F" w:rsidRPr="003E6BBC">
        <w:rPr>
          <w:rFonts w:eastAsia="바탕"/>
          <w:sz w:val="22"/>
          <w:szCs w:val="22"/>
          <w:lang w:val="en-NZ" w:eastAsia="ko-KR"/>
        </w:rPr>
        <w:t xml:space="preserve"> </w:t>
      </w:r>
    </w:p>
    <w:p w:rsidR="00073DD2" w:rsidRPr="003E6BBC" w:rsidRDefault="00073DD2" w:rsidP="003E6BBC">
      <w:pPr>
        <w:pStyle w:val="ListParagraph"/>
        <w:adjustRightInd w:val="0"/>
        <w:snapToGrid w:val="0"/>
        <w:jc w:val="both"/>
        <w:rPr>
          <w:rFonts w:eastAsia="바탕"/>
          <w:sz w:val="22"/>
          <w:szCs w:val="22"/>
          <w:lang w:val="en-NZ" w:eastAsia="ko-KR"/>
        </w:rPr>
      </w:pPr>
    </w:p>
    <w:p w:rsidR="00073DD2" w:rsidRPr="003E6BBC" w:rsidRDefault="00073DD2" w:rsidP="00A95069">
      <w:pPr>
        <w:pStyle w:val="ListParagraph"/>
        <w:numPr>
          <w:ilvl w:val="3"/>
          <w:numId w:val="41"/>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073DD2" w:rsidRPr="003E6BBC" w:rsidRDefault="00073DD2" w:rsidP="003E6BBC">
      <w:pPr>
        <w:pStyle w:val="ListParagraph"/>
        <w:adjustRightInd w:val="0"/>
        <w:snapToGrid w:val="0"/>
        <w:jc w:val="both"/>
        <w:rPr>
          <w:rFonts w:eastAsia="바탕"/>
          <w:sz w:val="22"/>
          <w:szCs w:val="22"/>
          <w:lang w:val="en-NZ" w:eastAsia="ko-KR"/>
        </w:rPr>
      </w:pPr>
    </w:p>
    <w:p w:rsidR="002B492F"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B492F" w:rsidRPr="003E6BBC">
        <w:rPr>
          <w:rFonts w:eastAsia="바탕"/>
          <w:sz w:val="22"/>
          <w:szCs w:val="22"/>
          <w:lang w:val="en-NZ" w:eastAsia="ko-KR"/>
        </w:rPr>
        <w:t xml:space="preserve"> will provide agreed text for the following:</w:t>
      </w:r>
    </w:p>
    <w:p w:rsidR="00073DD2" w:rsidRPr="003E6BBC" w:rsidRDefault="00073DD2" w:rsidP="003E6BBC">
      <w:pPr>
        <w:adjustRightInd w:val="0"/>
        <w:snapToGrid w:val="0"/>
        <w:ind w:left="720"/>
        <w:jc w:val="both"/>
        <w:rPr>
          <w:rFonts w:eastAsia="바탕"/>
          <w:sz w:val="22"/>
          <w:szCs w:val="22"/>
          <w:lang w:val="en-NZ" w:eastAsia="ko-KR"/>
        </w:rPr>
      </w:pPr>
    </w:p>
    <w:p w:rsidR="00073DD2" w:rsidRPr="003E6BBC" w:rsidRDefault="00073DD2" w:rsidP="00A95069">
      <w:pPr>
        <w:pStyle w:val="ListParagraph"/>
        <w:numPr>
          <w:ilvl w:val="0"/>
          <w:numId w:val="27"/>
        </w:numPr>
        <w:adjustRightInd w:val="0"/>
        <w:snapToGrid w:val="0"/>
        <w:ind w:left="1080"/>
        <w:jc w:val="both"/>
        <w:rPr>
          <w:rFonts w:eastAsia="바탕"/>
          <w:sz w:val="22"/>
          <w:szCs w:val="22"/>
          <w:lang w:val="en-NZ" w:eastAsia="ko-KR"/>
        </w:rPr>
      </w:pPr>
      <w:r w:rsidRPr="003E6BBC">
        <w:rPr>
          <w:rFonts w:eastAsia="바탕"/>
          <w:sz w:val="22"/>
          <w:szCs w:val="22"/>
          <w:lang w:val="en-NZ" w:eastAsia="ko-KR"/>
        </w:rPr>
        <w:t xml:space="preserve">Status and trends </w:t>
      </w:r>
    </w:p>
    <w:p w:rsidR="00073DD2" w:rsidRPr="003E6BBC" w:rsidRDefault="00073DD2" w:rsidP="00A95069">
      <w:pPr>
        <w:pStyle w:val="ListParagraph"/>
        <w:numPr>
          <w:ilvl w:val="0"/>
          <w:numId w:val="27"/>
        </w:numPr>
        <w:adjustRightInd w:val="0"/>
        <w:snapToGrid w:val="0"/>
        <w:ind w:left="108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073DD2" w:rsidRPr="003E6BBC" w:rsidRDefault="00073DD2" w:rsidP="003E6BBC">
      <w:pPr>
        <w:pStyle w:val="ListParagraph"/>
        <w:adjustRightInd w:val="0"/>
        <w:snapToGrid w:val="0"/>
        <w:jc w:val="both"/>
        <w:rPr>
          <w:rFonts w:eastAsia="바탕"/>
          <w:sz w:val="22"/>
          <w:szCs w:val="22"/>
          <w:lang w:val="en-NZ" w:eastAsia="ko-KR"/>
        </w:rPr>
      </w:pPr>
    </w:p>
    <w:p w:rsidR="00073DD2" w:rsidRPr="003E6BBC" w:rsidRDefault="00073DD2" w:rsidP="00A95069">
      <w:pPr>
        <w:pStyle w:val="ListParagraph"/>
        <w:numPr>
          <w:ilvl w:val="1"/>
          <w:numId w:val="41"/>
        </w:numPr>
        <w:adjustRightInd w:val="0"/>
        <w:snapToGrid w:val="0"/>
        <w:ind w:left="720" w:hanging="720"/>
        <w:jc w:val="both"/>
        <w:rPr>
          <w:rFonts w:eastAsia="바탕"/>
          <w:b/>
          <w:bCs/>
          <w:sz w:val="22"/>
          <w:szCs w:val="22"/>
          <w:lang w:val="en-NZ" w:eastAsia="ko-KR"/>
        </w:rPr>
      </w:pPr>
      <w:r w:rsidRPr="003E6BBC">
        <w:rPr>
          <w:b/>
          <w:sz w:val="22"/>
          <w:szCs w:val="22"/>
          <w:lang w:val="en-NZ"/>
        </w:rPr>
        <w:t>WCPO sharks</w:t>
      </w:r>
    </w:p>
    <w:p w:rsidR="00541D69" w:rsidRPr="003E6BBC" w:rsidRDefault="00541D69" w:rsidP="003E6BBC">
      <w:pPr>
        <w:pStyle w:val="ListParagraph"/>
        <w:adjustRightInd w:val="0"/>
        <w:snapToGrid w:val="0"/>
        <w:jc w:val="both"/>
        <w:rPr>
          <w:b/>
          <w:sz w:val="22"/>
          <w:szCs w:val="22"/>
          <w:lang w:val="en-NZ"/>
        </w:rPr>
      </w:pPr>
    </w:p>
    <w:p w:rsidR="00200AAE" w:rsidRPr="003E6BBC" w:rsidRDefault="00200AAE" w:rsidP="00A95069">
      <w:pPr>
        <w:pStyle w:val="ListParagraph"/>
        <w:numPr>
          <w:ilvl w:val="0"/>
          <w:numId w:val="39"/>
        </w:numPr>
        <w:adjustRightInd w:val="0"/>
        <w:snapToGrid w:val="0"/>
        <w:jc w:val="both"/>
        <w:rPr>
          <w:b/>
          <w:vanish/>
          <w:sz w:val="22"/>
          <w:szCs w:val="22"/>
        </w:rPr>
      </w:pPr>
    </w:p>
    <w:p w:rsidR="00200AAE" w:rsidRPr="003E6BBC" w:rsidRDefault="00200AAE" w:rsidP="00A95069">
      <w:pPr>
        <w:pStyle w:val="ListParagraph"/>
        <w:numPr>
          <w:ilvl w:val="2"/>
          <w:numId w:val="39"/>
        </w:numPr>
        <w:adjustRightInd w:val="0"/>
        <w:snapToGrid w:val="0"/>
        <w:jc w:val="both"/>
        <w:rPr>
          <w:b/>
          <w:sz w:val="22"/>
          <w:szCs w:val="22"/>
          <w:lang w:val="en-NZ"/>
        </w:rPr>
      </w:pPr>
      <w:r w:rsidRPr="003E6BBC">
        <w:rPr>
          <w:b/>
          <w:sz w:val="22"/>
          <w:szCs w:val="22"/>
        </w:rPr>
        <w:t xml:space="preserve">Review of shark </w:t>
      </w:r>
      <w:r w:rsidR="00CF45C6" w:rsidRPr="003E6BBC">
        <w:rPr>
          <w:rFonts w:eastAsiaTheme="minorEastAsia" w:hint="eastAsia"/>
          <w:b/>
          <w:sz w:val="22"/>
          <w:szCs w:val="22"/>
          <w:lang w:eastAsia="ko-KR"/>
        </w:rPr>
        <w:t>researches</w:t>
      </w:r>
    </w:p>
    <w:p w:rsidR="00200AAE" w:rsidRPr="003E6BBC" w:rsidRDefault="00200AAE" w:rsidP="003E6BBC">
      <w:pPr>
        <w:pStyle w:val="ListParagraph"/>
        <w:adjustRightInd w:val="0"/>
        <w:snapToGrid w:val="0"/>
        <w:jc w:val="both"/>
        <w:rPr>
          <w:rFonts w:eastAsiaTheme="minorEastAsia"/>
          <w:b/>
          <w:sz w:val="22"/>
          <w:szCs w:val="22"/>
          <w:lang w:val="en-NZ" w:eastAsia="ko-KR"/>
        </w:rPr>
      </w:pPr>
    </w:p>
    <w:p w:rsidR="00200AAE" w:rsidRPr="003E6BBC" w:rsidRDefault="00200AAE" w:rsidP="003E6BBC">
      <w:pPr>
        <w:pStyle w:val="CommentText"/>
        <w:adjustRightInd w:val="0"/>
        <w:snapToGrid w:val="0"/>
        <w:ind w:left="720"/>
        <w:jc w:val="both"/>
        <w:rPr>
          <w:rFonts w:eastAsiaTheme="minorEastAsia"/>
          <w:sz w:val="22"/>
          <w:szCs w:val="22"/>
          <w:lang w:eastAsia="ko-KR"/>
        </w:rPr>
      </w:pPr>
      <w:r w:rsidRPr="003E6BBC">
        <w:rPr>
          <w:sz w:val="22"/>
          <w:szCs w:val="22"/>
        </w:rPr>
        <w:t xml:space="preserve">SC13 will review the </w:t>
      </w:r>
      <w:r w:rsidR="00AD41B2">
        <w:rPr>
          <w:sz w:val="22"/>
          <w:szCs w:val="22"/>
        </w:rPr>
        <w:t xml:space="preserve">progress and </w:t>
      </w:r>
      <w:r w:rsidRPr="003E6BBC">
        <w:rPr>
          <w:sz w:val="22"/>
          <w:szCs w:val="22"/>
        </w:rPr>
        <w:t xml:space="preserve">results of </w:t>
      </w:r>
      <w:r w:rsidR="00AD41B2">
        <w:rPr>
          <w:rFonts w:eastAsiaTheme="minorEastAsia"/>
          <w:sz w:val="22"/>
          <w:szCs w:val="22"/>
          <w:lang w:eastAsia="ko-KR"/>
        </w:rPr>
        <w:t>i</w:t>
      </w:r>
      <w:r w:rsidR="00CF45C6" w:rsidRPr="003E6BBC">
        <w:rPr>
          <w:rFonts w:eastAsiaTheme="minorEastAsia" w:hint="eastAsia"/>
          <w:sz w:val="22"/>
          <w:szCs w:val="22"/>
          <w:lang w:eastAsia="ko-KR"/>
        </w:rPr>
        <w:t xml:space="preserve">) </w:t>
      </w:r>
      <w:r w:rsidRPr="003E6BBC">
        <w:rPr>
          <w:sz w:val="22"/>
          <w:szCs w:val="22"/>
        </w:rPr>
        <w:t>Project 78 (Review of shark data and modelling framework to support stock assessments)</w:t>
      </w:r>
      <w:r w:rsidR="00CF45C6" w:rsidRPr="003E6BBC">
        <w:rPr>
          <w:rFonts w:eastAsiaTheme="minorEastAsia" w:hint="eastAsia"/>
          <w:sz w:val="22"/>
          <w:szCs w:val="22"/>
          <w:lang w:eastAsia="ko-KR"/>
        </w:rPr>
        <w:t xml:space="preserve"> and </w:t>
      </w:r>
      <w:r w:rsidR="00AD41B2">
        <w:rPr>
          <w:rFonts w:eastAsiaTheme="minorEastAsia"/>
          <w:sz w:val="22"/>
          <w:szCs w:val="22"/>
          <w:lang w:eastAsia="ko-KR"/>
        </w:rPr>
        <w:t>ii</w:t>
      </w:r>
      <w:r w:rsidR="00CF45C6" w:rsidRPr="003E6BBC">
        <w:rPr>
          <w:rFonts w:eastAsiaTheme="minorEastAsia" w:hint="eastAsia"/>
          <w:sz w:val="22"/>
          <w:szCs w:val="22"/>
          <w:lang w:eastAsia="ko-KR"/>
        </w:rPr>
        <w:t>) shark p</w:t>
      </w:r>
      <w:r w:rsidR="00CF45C6" w:rsidRPr="003E6BBC">
        <w:rPr>
          <w:sz w:val="22"/>
          <w:szCs w:val="22"/>
        </w:rPr>
        <w:t>ost-</w:t>
      </w:r>
      <w:r w:rsidR="00CF45C6" w:rsidRPr="003E6BBC">
        <w:rPr>
          <w:rFonts w:eastAsiaTheme="minorEastAsia" w:hint="eastAsia"/>
          <w:sz w:val="22"/>
          <w:szCs w:val="22"/>
          <w:lang w:eastAsia="ko-KR"/>
        </w:rPr>
        <w:t>r</w:t>
      </w:r>
      <w:r w:rsidR="00CF45C6" w:rsidRPr="003E6BBC">
        <w:rPr>
          <w:sz w:val="22"/>
          <w:szCs w:val="22"/>
        </w:rPr>
        <w:t xml:space="preserve">elease </w:t>
      </w:r>
      <w:r w:rsidR="00CF45C6" w:rsidRPr="003E6BBC">
        <w:rPr>
          <w:rFonts w:eastAsiaTheme="minorEastAsia" w:hint="eastAsia"/>
          <w:sz w:val="22"/>
          <w:szCs w:val="22"/>
          <w:lang w:eastAsia="ko-KR"/>
        </w:rPr>
        <w:t>m</w:t>
      </w:r>
      <w:r w:rsidR="00CF45C6" w:rsidRPr="003E6BBC">
        <w:rPr>
          <w:sz w:val="22"/>
          <w:szCs w:val="22"/>
        </w:rPr>
        <w:t xml:space="preserve">ortality </w:t>
      </w:r>
      <w:r w:rsidR="00CF45C6" w:rsidRPr="003E6BBC">
        <w:rPr>
          <w:rFonts w:eastAsiaTheme="minorEastAsia" w:hint="eastAsia"/>
          <w:sz w:val="22"/>
          <w:szCs w:val="22"/>
          <w:lang w:eastAsia="ko-KR"/>
        </w:rPr>
        <w:t>t</w:t>
      </w:r>
      <w:r w:rsidR="00CF45C6" w:rsidRPr="003E6BBC">
        <w:rPr>
          <w:sz w:val="22"/>
          <w:szCs w:val="22"/>
        </w:rPr>
        <w:t xml:space="preserve">agging </w:t>
      </w:r>
      <w:r w:rsidR="00CF45C6" w:rsidRPr="003E6BBC">
        <w:rPr>
          <w:rFonts w:eastAsiaTheme="minorEastAsia" w:hint="eastAsia"/>
          <w:sz w:val="22"/>
          <w:szCs w:val="22"/>
          <w:lang w:eastAsia="ko-KR"/>
        </w:rPr>
        <w:t>s</w:t>
      </w:r>
      <w:r w:rsidR="00CF45C6" w:rsidRPr="003E6BBC">
        <w:rPr>
          <w:sz w:val="22"/>
          <w:szCs w:val="22"/>
        </w:rPr>
        <w:t>tudies</w:t>
      </w:r>
      <w:r w:rsidR="00AD41B2">
        <w:rPr>
          <w:sz w:val="22"/>
          <w:szCs w:val="22"/>
        </w:rPr>
        <w:t>, and provide recommendations, as appropriate, to the Commission.</w:t>
      </w:r>
    </w:p>
    <w:p w:rsidR="00200AAE" w:rsidRPr="003E6BBC" w:rsidRDefault="00200AAE" w:rsidP="003E6BBC">
      <w:pPr>
        <w:pStyle w:val="ListParagraph"/>
        <w:adjustRightInd w:val="0"/>
        <w:snapToGrid w:val="0"/>
        <w:jc w:val="both"/>
        <w:rPr>
          <w:rFonts w:eastAsiaTheme="minorEastAsia"/>
          <w:b/>
          <w:sz w:val="22"/>
          <w:szCs w:val="22"/>
          <w:lang w:val="en-NZ" w:eastAsia="ko-KR"/>
        </w:rPr>
      </w:pPr>
    </w:p>
    <w:p w:rsidR="00073DD2" w:rsidRPr="003E6BBC" w:rsidRDefault="00073DD2" w:rsidP="00A95069">
      <w:pPr>
        <w:pStyle w:val="ListParagraph"/>
        <w:numPr>
          <w:ilvl w:val="2"/>
          <w:numId w:val="39"/>
        </w:numPr>
        <w:adjustRightInd w:val="0"/>
        <w:snapToGrid w:val="0"/>
        <w:jc w:val="both"/>
        <w:rPr>
          <w:b/>
          <w:sz w:val="22"/>
          <w:szCs w:val="22"/>
          <w:lang w:val="en-NZ"/>
        </w:rPr>
      </w:pPr>
      <w:r w:rsidRPr="003E6BBC">
        <w:rPr>
          <w:b/>
          <w:sz w:val="22"/>
          <w:szCs w:val="22"/>
          <w:lang w:val="en-NZ"/>
        </w:rPr>
        <w:t>Oceanic whitetip shark</w:t>
      </w:r>
      <w:r w:rsidR="00807662" w:rsidRPr="003E6BBC">
        <w:rPr>
          <w:rFonts w:eastAsiaTheme="minorEastAsia"/>
          <w:b/>
          <w:sz w:val="22"/>
          <w:szCs w:val="22"/>
          <w:lang w:val="en-NZ" w:eastAsia="ko-KR"/>
        </w:rPr>
        <w:t xml:space="preserve"> </w:t>
      </w:r>
      <w:r w:rsidR="00807662" w:rsidRPr="003E6BBC">
        <w:rPr>
          <w:b/>
          <w:sz w:val="22"/>
          <w:szCs w:val="22"/>
          <w:lang w:val="en-NZ"/>
        </w:rPr>
        <w:t>(</w:t>
      </w:r>
      <w:r w:rsidR="00807662" w:rsidRPr="003E6BBC">
        <w:rPr>
          <w:b/>
          <w:i/>
          <w:sz w:val="22"/>
          <w:szCs w:val="22"/>
          <w:lang w:val="en-NZ"/>
        </w:rPr>
        <w:t>Carcharhinus longimanus</w:t>
      </w:r>
      <w:r w:rsidR="00807662" w:rsidRPr="003E6BBC">
        <w:rPr>
          <w:b/>
          <w:sz w:val="22"/>
          <w:szCs w:val="22"/>
          <w:lang w:val="en-NZ"/>
        </w:rPr>
        <w:t>)</w:t>
      </w:r>
    </w:p>
    <w:p w:rsidR="00073DD2" w:rsidRPr="003E6BBC" w:rsidRDefault="00073DD2" w:rsidP="003E6BBC">
      <w:pPr>
        <w:adjustRightInd w:val="0"/>
        <w:snapToGrid w:val="0"/>
        <w:jc w:val="both"/>
        <w:rPr>
          <w:rFonts w:eastAsia="바탕"/>
          <w:b/>
          <w:bCs/>
          <w:sz w:val="22"/>
          <w:szCs w:val="22"/>
          <w:lang w:val="en-NZ" w:eastAsia="ko-KR"/>
        </w:rPr>
      </w:pPr>
    </w:p>
    <w:p w:rsidR="00073DD2" w:rsidRPr="003E6BBC" w:rsidRDefault="00073DD2" w:rsidP="00A95069">
      <w:pPr>
        <w:pStyle w:val="ListParagraph"/>
        <w:numPr>
          <w:ilvl w:val="3"/>
          <w:numId w:val="39"/>
        </w:numPr>
        <w:adjustRightInd w:val="0"/>
        <w:snapToGrid w:val="0"/>
        <w:jc w:val="both"/>
        <w:rPr>
          <w:bCs/>
          <w:sz w:val="22"/>
          <w:szCs w:val="22"/>
          <w:lang w:val="en-NZ"/>
        </w:rPr>
      </w:pPr>
      <w:r w:rsidRPr="003E6BBC">
        <w:rPr>
          <w:bCs/>
          <w:sz w:val="22"/>
          <w:szCs w:val="22"/>
          <w:lang w:val="en-NZ"/>
        </w:rPr>
        <w:t>Review of research and information</w:t>
      </w:r>
    </w:p>
    <w:p w:rsidR="00073DD2" w:rsidRPr="003E6BBC" w:rsidRDefault="00073DD2" w:rsidP="003E6BBC">
      <w:pPr>
        <w:pStyle w:val="ListParagraph"/>
        <w:adjustRightInd w:val="0"/>
        <w:snapToGrid w:val="0"/>
        <w:jc w:val="both"/>
        <w:rPr>
          <w:bCs/>
          <w:sz w:val="22"/>
          <w:szCs w:val="22"/>
          <w:lang w:val="en-NZ"/>
        </w:rPr>
      </w:pPr>
    </w:p>
    <w:p w:rsidR="00320598" w:rsidRPr="003E6BBC" w:rsidRDefault="00203FA3"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The l</w:t>
      </w:r>
      <w:r w:rsidR="00E21029" w:rsidRPr="003E6BBC">
        <w:rPr>
          <w:rFonts w:eastAsia="바탕"/>
          <w:sz w:val="22"/>
          <w:szCs w:val="22"/>
          <w:lang w:val="en-NZ" w:eastAsia="ko-KR"/>
        </w:rPr>
        <w:t>ast stock assessment was conducted in 2012 and n</w:t>
      </w:r>
      <w:r w:rsidR="00FC05C7" w:rsidRPr="003E6BBC">
        <w:rPr>
          <w:rFonts w:eastAsia="바탕"/>
          <w:sz w:val="22"/>
          <w:szCs w:val="22"/>
          <w:lang w:val="en-NZ" w:eastAsia="ko-KR"/>
        </w:rPr>
        <w:t>o</w:t>
      </w:r>
      <w:r w:rsidR="00CD48F0" w:rsidRPr="003E6BBC">
        <w:rPr>
          <w:rFonts w:eastAsia="바탕"/>
          <w:sz w:val="22"/>
          <w:szCs w:val="22"/>
          <w:lang w:val="en-NZ" w:eastAsia="ko-KR"/>
        </w:rPr>
        <w:t xml:space="preserve"> </w:t>
      </w:r>
      <w:r w:rsidR="00320598" w:rsidRPr="003E6BBC">
        <w:rPr>
          <w:rFonts w:eastAsia="바탕"/>
          <w:sz w:val="22"/>
          <w:szCs w:val="22"/>
          <w:lang w:val="en-NZ" w:eastAsia="ko-KR"/>
        </w:rPr>
        <w:t xml:space="preserve">stock assessment </w:t>
      </w:r>
      <w:r w:rsidR="003F43D7" w:rsidRPr="003E6BBC">
        <w:rPr>
          <w:rFonts w:eastAsia="바탕"/>
          <w:sz w:val="22"/>
          <w:szCs w:val="22"/>
          <w:lang w:val="en-NZ" w:eastAsia="ko-KR"/>
        </w:rPr>
        <w:t xml:space="preserve">has been </w:t>
      </w:r>
      <w:r w:rsidR="00320598" w:rsidRPr="003E6BBC">
        <w:rPr>
          <w:rFonts w:eastAsia="바탕"/>
          <w:sz w:val="22"/>
          <w:szCs w:val="22"/>
          <w:lang w:val="en-NZ" w:eastAsia="ko-KR"/>
        </w:rPr>
        <w:t xml:space="preserve">conducted </w:t>
      </w:r>
      <w:r w:rsidR="00B87E5E" w:rsidRPr="003E6BBC">
        <w:rPr>
          <w:rFonts w:eastAsia="바탕"/>
          <w:sz w:val="22"/>
          <w:szCs w:val="22"/>
          <w:lang w:val="en-NZ" w:eastAsia="ko-KR"/>
        </w:rPr>
        <w:t>since then</w:t>
      </w:r>
      <w:r w:rsidR="00320598" w:rsidRPr="003E6BBC">
        <w:rPr>
          <w:rFonts w:eastAsia="바탕"/>
          <w:sz w:val="22"/>
          <w:szCs w:val="22"/>
          <w:lang w:val="en-NZ" w:eastAsia="ko-KR"/>
        </w:rPr>
        <w:t xml:space="preserve">. </w:t>
      </w:r>
      <w:r w:rsidR="00427C82" w:rsidRPr="003E6BBC">
        <w:rPr>
          <w:rFonts w:eastAsia="바탕"/>
          <w:sz w:val="22"/>
          <w:szCs w:val="22"/>
          <w:lang w:val="en-NZ" w:eastAsia="ko-KR"/>
        </w:rPr>
        <w:t>SC13</w:t>
      </w:r>
      <w:r w:rsidR="002E7A9A" w:rsidRPr="003E6BBC">
        <w:rPr>
          <w:rFonts w:eastAsia="바탕"/>
          <w:sz w:val="22"/>
          <w:szCs w:val="22"/>
          <w:lang w:val="en-NZ" w:eastAsia="ko-KR"/>
        </w:rPr>
        <w:t xml:space="preserve"> </w:t>
      </w:r>
      <w:r w:rsidR="00D041A8" w:rsidRPr="003E6BBC">
        <w:rPr>
          <w:rFonts w:eastAsia="바탕"/>
          <w:sz w:val="22"/>
          <w:szCs w:val="22"/>
          <w:lang w:val="en-NZ" w:eastAsia="ko-KR"/>
        </w:rPr>
        <w:t xml:space="preserve">may </w:t>
      </w:r>
      <w:r w:rsidR="00320598" w:rsidRPr="003E6BBC">
        <w:rPr>
          <w:rFonts w:eastAsia="바탕"/>
          <w:sz w:val="22"/>
          <w:szCs w:val="22"/>
          <w:lang w:val="en-NZ" w:eastAsia="ko-KR"/>
        </w:rPr>
        <w:t xml:space="preserve">review </w:t>
      </w:r>
      <w:r w:rsidR="00B87E5E" w:rsidRPr="003E6BBC">
        <w:rPr>
          <w:rFonts w:eastAsia="바탕"/>
          <w:sz w:val="22"/>
          <w:szCs w:val="22"/>
          <w:lang w:val="en-NZ" w:eastAsia="ko-KR"/>
        </w:rPr>
        <w:t xml:space="preserve">any </w:t>
      </w:r>
      <w:r w:rsidR="00320598" w:rsidRPr="003E6BBC">
        <w:rPr>
          <w:rFonts w:eastAsia="바탕"/>
          <w:sz w:val="22"/>
          <w:szCs w:val="22"/>
          <w:lang w:val="en-NZ" w:eastAsia="ko-KR"/>
        </w:rPr>
        <w:t>updated information</w:t>
      </w:r>
      <w:r w:rsidR="000273BF" w:rsidRPr="003E6BBC">
        <w:rPr>
          <w:rFonts w:eastAsia="바탕"/>
          <w:sz w:val="22"/>
          <w:szCs w:val="22"/>
          <w:lang w:val="en-NZ" w:eastAsia="ko-KR"/>
        </w:rPr>
        <w:t xml:space="preserve"> </w:t>
      </w:r>
      <w:r w:rsidR="007538D1" w:rsidRPr="003E6BBC">
        <w:rPr>
          <w:rFonts w:eastAsia="바탕"/>
          <w:sz w:val="22"/>
          <w:szCs w:val="22"/>
          <w:lang w:val="en-NZ" w:eastAsia="ko-KR"/>
        </w:rPr>
        <w:t xml:space="preserve">and </w:t>
      </w:r>
      <w:r w:rsidR="000273BF" w:rsidRPr="003E6BBC">
        <w:rPr>
          <w:rFonts w:eastAsia="바탕"/>
          <w:sz w:val="22"/>
          <w:szCs w:val="22"/>
          <w:lang w:val="en-NZ" w:eastAsia="ko-KR"/>
        </w:rPr>
        <w:t>indicator analysis</w:t>
      </w:r>
      <w:r w:rsidR="00D041A8" w:rsidRPr="003E6BBC">
        <w:rPr>
          <w:rFonts w:eastAsia="바탕"/>
          <w:sz w:val="22"/>
          <w:szCs w:val="22"/>
          <w:lang w:val="en-NZ" w:eastAsia="ko-KR"/>
        </w:rPr>
        <w:t>,</w:t>
      </w:r>
      <w:r w:rsidR="00320598" w:rsidRPr="003E6BBC">
        <w:rPr>
          <w:rFonts w:eastAsia="바탕"/>
          <w:sz w:val="22"/>
          <w:szCs w:val="22"/>
          <w:lang w:val="en-NZ" w:eastAsia="ko-KR"/>
        </w:rPr>
        <w:t xml:space="preserve"> </w:t>
      </w:r>
      <w:r w:rsidR="00B87E5E" w:rsidRPr="003E6BBC">
        <w:rPr>
          <w:rFonts w:eastAsia="바탕"/>
          <w:sz w:val="22"/>
          <w:szCs w:val="22"/>
          <w:lang w:val="en-NZ" w:eastAsia="ko-KR"/>
        </w:rPr>
        <w:t>if available</w:t>
      </w:r>
      <w:r w:rsidR="00D041A8" w:rsidRPr="003E6BBC">
        <w:rPr>
          <w:rFonts w:eastAsia="바탕"/>
          <w:sz w:val="22"/>
          <w:szCs w:val="22"/>
          <w:lang w:val="en-NZ" w:eastAsia="ko-KR"/>
        </w:rPr>
        <w:t>,</w:t>
      </w:r>
      <w:r w:rsidR="00B87E5E" w:rsidRPr="003E6BBC">
        <w:rPr>
          <w:rFonts w:eastAsia="바탕"/>
          <w:sz w:val="22"/>
          <w:szCs w:val="22"/>
          <w:lang w:val="en-NZ" w:eastAsia="ko-KR"/>
        </w:rPr>
        <w:t xml:space="preserve"> </w:t>
      </w:r>
      <w:r w:rsidR="00320598" w:rsidRPr="003E6BBC">
        <w:rPr>
          <w:rFonts w:eastAsia="바탕"/>
          <w:sz w:val="22"/>
          <w:szCs w:val="22"/>
          <w:lang w:val="en-NZ" w:eastAsia="ko-KR"/>
        </w:rPr>
        <w:t>for oceanic whitetip shark.</w:t>
      </w:r>
    </w:p>
    <w:p w:rsidR="00073DD2" w:rsidRPr="003E6BBC" w:rsidRDefault="00073DD2" w:rsidP="003E6BBC">
      <w:pPr>
        <w:pStyle w:val="ListParagraph"/>
        <w:adjustRightInd w:val="0"/>
        <w:snapToGrid w:val="0"/>
        <w:ind w:left="1440"/>
        <w:jc w:val="both"/>
        <w:rPr>
          <w:bCs/>
          <w:sz w:val="22"/>
          <w:szCs w:val="22"/>
          <w:lang w:val="en-NZ"/>
        </w:rPr>
      </w:pPr>
    </w:p>
    <w:p w:rsidR="00073DD2" w:rsidRPr="003E6BBC" w:rsidRDefault="00073DD2" w:rsidP="00A95069">
      <w:pPr>
        <w:pStyle w:val="ListParagraph"/>
        <w:numPr>
          <w:ilvl w:val="3"/>
          <w:numId w:val="39"/>
        </w:numPr>
        <w:adjustRightInd w:val="0"/>
        <w:snapToGrid w:val="0"/>
        <w:jc w:val="both"/>
        <w:rPr>
          <w:rFonts w:eastAsia="바탕"/>
          <w:sz w:val="22"/>
          <w:szCs w:val="22"/>
          <w:lang w:val="en-NZ" w:eastAsia="ko-KR"/>
        </w:rPr>
      </w:pPr>
      <w:r w:rsidRPr="003E6BBC">
        <w:rPr>
          <w:bCs/>
          <w:sz w:val="22"/>
          <w:szCs w:val="22"/>
          <w:lang w:val="en-NZ"/>
        </w:rPr>
        <w:t>Provision of scientific information</w:t>
      </w:r>
    </w:p>
    <w:p w:rsidR="00073DD2" w:rsidRPr="003E6BBC" w:rsidRDefault="00073DD2" w:rsidP="003E6BBC">
      <w:pPr>
        <w:pStyle w:val="ListParagraph"/>
        <w:adjustRightInd w:val="0"/>
        <w:snapToGrid w:val="0"/>
        <w:rPr>
          <w:rFonts w:eastAsia="바탕"/>
          <w:sz w:val="22"/>
          <w:szCs w:val="22"/>
          <w:lang w:val="en-NZ" w:eastAsia="ko-KR"/>
        </w:rPr>
      </w:pPr>
    </w:p>
    <w:p w:rsidR="00320598"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E7A9A" w:rsidRPr="003E6BBC">
        <w:rPr>
          <w:rFonts w:eastAsia="바탕"/>
          <w:sz w:val="22"/>
          <w:szCs w:val="22"/>
          <w:lang w:val="en-NZ" w:eastAsia="ko-KR"/>
        </w:rPr>
        <w:t xml:space="preserve"> </w:t>
      </w:r>
      <w:r w:rsidR="00320598" w:rsidRPr="003E6BBC">
        <w:rPr>
          <w:rFonts w:eastAsia="바탕"/>
          <w:sz w:val="22"/>
          <w:szCs w:val="22"/>
          <w:lang w:val="en-NZ" w:eastAsia="ko-KR"/>
        </w:rPr>
        <w:t>will provide agreed text for the following:</w:t>
      </w:r>
    </w:p>
    <w:p w:rsidR="00073DD2" w:rsidRPr="003E6BBC" w:rsidRDefault="00073DD2" w:rsidP="003E6BBC">
      <w:pPr>
        <w:pStyle w:val="ListParagraph"/>
        <w:adjustRightInd w:val="0"/>
        <w:snapToGrid w:val="0"/>
        <w:jc w:val="both"/>
        <w:rPr>
          <w:bCs/>
          <w:sz w:val="22"/>
          <w:szCs w:val="22"/>
          <w:lang w:val="en-NZ"/>
        </w:rPr>
      </w:pPr>
    </w:p>
    <w:p w:rsidR="00073DD2" w:rsidRPr="003E6BBC" w:rsidRDefault="00073DD2" w:rsidP="00A95069">
      <w:pPr>
        <w:pStyle w:val="ListParagraph"/>
        <w:numPr>
          <w:ilvl w:val="0"/>
          <w:numId w:val="28"/>
        </w:numPr>
        <w:adjustRightInd w:val="0"/>
        <w:snapToGrid w:val="0"/>
        <w:jc w:val="both"/>
        <w:rPr>
          <w:rFonts w:eastAsia="바탕"/>
          <w:sz w:val="22"/>
          <w:szCs w:val="22"/>
          <w:lang w:val="en-NZ" w:eastAsia="ko-KR"/>
        </w:rPr>
      </w:pPr>
      <w:r w:rsidRPr="003E6BBC">
        <w:rPr>
          <w:bCs/>
          <w:sz w:val="22"/>
          <w:szCs w:val="22"/>
          <w:lang w:val="en-NZ"/>
        </w:rPr>
        <w:t xml:space="preserve">Status and trends </w:t>
      </w:r>
    </w:p>
    <w:p w:rsidR="00073DD2" w:rsidRPr="003E6BBC" w:rsidRDefault="00073DD2" w:rsidP="00A95069">
      <w:pPr>
        <w:pStyle w:val="ListParagraph"/>
        <w:numPr>
          <w:ilvl w:val="0"/>
          <w:numId w:val="28"/>
        </w:numPr>
        <w:adjustRightInd w:val="0"/>
        <w:snapToGrid w:val="0"/>
        <w:jc w:val="both"/>
        <w:rPr>
          <w:rFonts w:eastAsia="바탕"/>
          <w:sz w:val="22"/>
          <w:szCs w:val="22"/>
          <w:lang w:val="en-NZ" w:eastAsia="ko-KR"/>
        </w:rPr>
      </w:pPr>
      <w:r w:rsidRPr="003E6BBC">
        <w:rPr>
          <w:bCs/>
          <w:sz w:val="22"/>
          <w:szCs w:val="22"/>
          <w:lang w:val="en-NZ"/>
        </w:rPr>
        <w:t xml:space="preserve">Management advice and implications </w:t>
      </w:r>
    </w:p>
    <w:p w:rsidR="00073DD2" w:rsidRPr="003E6BBC" w:rsidRDefault="00073DD2" w:rsidP="003E6BBC">
      <w:pPr>
        <w:pStyle w:val="ListParagraph"/>
        <w:adjustRightInd w:val="0"/>
        <w:snapToGrid w:val="0"/>
        <w:ind w:left="1080"/>
        <w:jc w:val="both"/>
        <w:rPr>
          <w:rFonts w:eastAsia="바탕"/>
          <w:sz w:val="22"/>
          <w:szCs w:val="22"/>
          <w:lang w:val="en-NZ" w:eastAsia="ko-KR"/>
        </w:rPr>
      </w:pPr>
    </w:p>
    <w:p w:rsidR="00073DD2" w:rsidRPr="003E6BBC" w:rsidRDefault="00073DD2" w:rsidP="00A95069">
      <w:pPr>
        <w:pStyle w:val="ListParagraph"/>
        <w:numPr>
          <w:ilvl w:val="2"/>
          <w:numId w:val="39"/>
        </w:numPr>
        <w:adjustRightInd w:val="0"/>
        <w:snapToGrid w:val="0"/>
        <w:jc w:val="both"/>
        <w:rPr>
          <w:rFonts w:eastAsia="바탕"/>
          <w:b/>
          <w:bCs/>
          <w:sz w:val="22"/>
          <w:szCs w:val="22"/>
          <w:lang w:val="en-NZ" w:eastAsia="ko-KR"/>
        </w:rPr>
      </w:pPr>
      <w:r w:rsidRPr="003E6BBC">
        <w:rPr>
          <w:rFonts w:eastAsia="바탕"/>
          <w:b/>
          <w:bCs/>
          <w:sz w:val="22"/>
          <w:szCs w:val="22"/>
          <w:lang w:val="en-NZ" w:eastAsia="ko-KR"/>
        </w:rPr>
        <w:t>Silky shark</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Carcharhinus falciformis</w:t>
      </w:r>
      <w:r w:rsidR="00807662" w:rsidRPr="003E6BBC">
        <w:rPr>
          <w:rFonts w:eastAsia="바탕"/>
          <w:b/>
          <w:bCs/>
          <w:sz w:val="22"/>
          <w:szCs w:val="22"/>
          <w:lang w:val="en-NZ" w:eastAsia="ko-KR"/>
        </w:rPr>
        <w:t>)</w:t>
      </w:r>
    </w:p>
    <w:p w:rsidR="00073DD2" w:rsidRPr="003E6BBC" w:rsidRDefault="00073DD2" w:rsidP="003E6BBC">
      <w:pPr>
        <w:adjustRightInd w:val="0"/>
        <w:snapToGrid w:val="0"/>
        <w:jc w:val="both"/>
        <w:rPr>
          <w:rFonts w:eastAsia="바탕"/>
          <w:b/>
          <w:bCs/>
          <w:sz w:val="22"/>
          <w:szCs w:val="22"/>
          <w:lang w:val="en-NZ" w:eastAsia="ko-KR"/>
        </w:rPr>
      </w:pPr>
    </w:p>
    <w:p w:rsidR="00073DD2" w:rsidRPr="003E6BBC" w:rsidRDefault="00073DD2" w:rsidP="00A95069">
      <w:pPr>
        <w:pStyle w:val="ListParagraph"/>
        <w:numPr>
          <w:ilvl w:val="3"/>
          <w:numId w:val="39"/>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073DD2" w:rsidRPr="003E6BBC" w:rsidRDefault="00073DD2" w:rsidP="003E6BBC">
      <w:pPr>
        <w:pStyle w:val="ListParagraph"/>
        <w:adjustRightInd w:val="0"/>
        <w:snapToGrid w:val="0"/>
        <w:jc w:val="both"/>
        <w:rPr>
          <w:rFonts w:eastAsia="바탕"/>
          <w:sz w:val="22"/>
          <w:szCs w:val="22"/>
          <w:lang w:val="en-NZ" w:eastAsia="ko-KR"/>
        </w:rPr>
      </w:pPr>
    </w:p>
    <w:p w:rsidR="00320598" w:rsidRPr="003E6BBC" w:rsidRDefault="00203FA3"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The l</w:t>
      </w:r>
      <w:r w:rsidR="00B87E5E" w:rsidRPr="003E6BBC">
        <w:rPr>
          <w:rFonts w:eastAsia="바탕"/>
          <w:sz w:val="22"/>
          <w:szCs w:val="22"/>
          <w:lang w:val="en-NZ" w:eastAsia="ko-KR"/>
        </w:rPr>
        <w:t xml:space="preserve">ast stock assessment was conducted in 2013 and no stock assessment </w:t>
      </w:r>
      <w:r w:rsidR="003F43D7" w:rsidRPr="003E6BBC">
        <w:rPr>
          <w:rFonts w:eastAsia="바탕"/>
          <w:sz w:val="22"/>
          <w:szCs w:val="22"/>
          <w:lang w:val="en-NZ" w:eastAsia="ko-KR"/>
        </w:rPr>
        <w:t xml:space="preserve">has been </w:t>
      </w:r>
      <w:r w:rsidR="00B87E5E" w:rsidRPr="003E6BBC">
        <w:rPr>
          <w:rFonts w:eastAsia="바탕"/>
          <w:sz w:val="22"/>
          <w:szCs w:val="22"/>
          <w:lang w:val="en-NZ" w:eastAsia="ko-KR"/>
        </w:rPr>
        <w:t>conducted since then</w:t>
      </w:r>
      <w:r w:rsidR="007538D1" w:rsidRPr="003E6BBC">
        <w:rPr>
          <w:rFonts w:eastAsia="바탕"/>
          <w:sz w:val="22"/>
          <w:szCs w:val="22"/>
          <w:lang w:val="en-NZ" w:eastAsia="ko-KR"/>
        </w:rPr>
        <w:t xml:space="preserve">. </w:t>
      </w:r>
      <w:r w:rsidR="00427C82" w:rsidRPr="003E6BBC">
        <w:rPr>
          <w:rFonts w:eastAsia="바탕"/>
          <w:sz w:val="22"/>
          <w:szCs w:val="22"/>
          <w:lang w:val="en-NZ" w:eastAsia="ko-KR"/>
        </w:rPr>
        <w:t>SC13</w:t>
      </w:r>
      <w:r w:rsidR="007538D1" w:rsidRPr="003E6BBC">
        <w:rPr>
          <w:rFonts w:eastAsia="바탕"/>
          <w:sz w:val="22"/>
          <w:szCs w:val="22"/>
          <w:lang w:val="en-NZ" w:eastAsia="ko-KR"/>
        </w:rPr>
        <w:t xml:space="preserve"> will review </w:t>
      </w:r>
      <w:r w:rsidR="00B87E5E" w:rsidRPr="003E6BBC">
        <w:rPr>
          <w:rFonts w:eastAsia="바탕"/>
          <w:sz w:val="22"/>
          <w:szCs w:val="22"/>
          <w:lang w:val="en-NZ" w:eastAsia="ko-KR"/>
        </w:rPr>
        <w:t xml:space="preserve">any </w:t>
      </w:r>
      <w:r w:rsidR="007538D1" w:rsidRPr="003E6BBC">
        <w:rPr>
          <w:rFonts w:eastAsia="바탕"/>
          <w:sz w:val="22"/>
          <w:szCs w:val="22"/>
          <w:lang w:val="en-NZ" w:eastAsia="ko-KR"/>
        </w:rPr>
        <w:t>updated information and indicator analysis</w:t>
      </w:r>
      <w:r w:rsidR="00D041A8" w:rsidRPr="003E6BBC">
        <w:rPr>
          <w:rFonts w:eastAsia="바탕"/>
          <w:sz w:val="22"/>
          <w:szCs w:val="22"/>
          <w:lang w:val="en-NZ" w:eastAsia="ko-KR"/>
        </w:rPr>
        <w:t>,</w:t>
      </w:r>
      <w:r w:rsidR="007538D1" w:rsidRPr="003E6BBC">
        <w:rPr>
          <w:rFonts w:eastAsia="바탕"/>
          <w:sz w:val="22"/>
          <w:szCs w:val="22"/>
          <w:lang w:val="en-NZ" w:eastAsia="ko-KR"/>
        </w:rPr>
        <w:t xml:space="preserve"> </w:t>
      </w:r>
      <w:r w:rsidR="00B87E5E" w:rsidRPr="003E6BBC">
        <w:rPr>
          <w:rFonts w:eastAsia="바탕"/>
          <w:sz w:val="22"/>
          <w:szCs w:val="22"/>
          <w:lang w:val="en-NZ" w:eastAsia="ko-KR"/>
        </w:rPr>
        <w:t>if available</w:t>
      </w:r>
      <w:r w:rsidR="00D041A8" w:rsidRPr="003E6BBC">
        <w:rPr>
          <w:rFonts w:eastAsia="바탕"/>
          <w:sz w:val="22"/>
          <w:szCs w:val="22"/>
          <w:lang w:val="en-NZ" w:eastAsia="ko-KR"/>
        </w:rPr>
        <w:t>,</w:t>
      </w:r>
      <w:r w:rsidR="00B87E5E" w:rsidRPr="003E6BBC">
        <w:rPr>
          <w:rFonts w:eastAsia="바탕"/>
          <w:sz w:val="22"/>
          <w:szCs w:val="22"/>
          <w:lang w:val="en-NZ" w:eastAsia="ko-KR"/>
        </w:rPr>
        <w:t xml:space="preserve"> </w:t>
      </w:r>
      <w:r w:rsidR="007538D1" w:rsidRPr="003E6BBC">
        <w:rPr>
          <w:rFonts w:eastAsia="바탕"/>
          <w:sz w:val="22"/>
          <w:szCs w:val="22"/>
          <w:lang w:val="en-NZ" w:eastAsia="ko-KR"/>
        </w:rPr>
        <w:t xml:space="preserve">for </w:t>
      </w:r>
      <w:r w:rsidR="00320598" w:rsidRPr="003E6BBC">
        <w:rPr>
          <w:rFonts w:eastAsia="바탕"/>
          <w:sz w:val="22"/>
          <w:szCs w:val="22"/>
          <w:lang w:val="en-NZ" w:eastAsia="ko-KR"/>
        </w:rPr>
        <w:t>silky shark.</w:t>
      </w:r>
      <w:r w:rsidR="000273BF" w:rsidRPr="003E6BBC">
        <w:rPr>
          <w:rFonts w:eastAsia="바탕"/>
          <w:sz w:val="22"/>
          <w:szCs w:val="22"/>
          <w:lang w:val="en-NZ" w:eastAsia="ko-KR"/>
        </w:rPr>
        <w:t xml:space="preserve"> </w:t>
      </w:r>
    </w:p>
    <w:p w:rsidR="00073DD2" w:rsidRPr="003E6BBC" w:rsidRDefault="00073DD2" w:rsidP="003E6BBC">
      <w:pPr>
        <w:pStyle w:val="ListParagraph"/>
        <w:adjustRightInd w:val="0"/>
        <w:snapToGrid w:val="0"/>
        <w:ind w:left="2160" w:hanging="720"/>
        <w:jc w:val="both"/>
        <w:rPr>
          <w:rFonts w:eastAsia="바탕"/>
          <w:sz w:val="22"/>
          <w:szCs w:val="22"/>
          <w:lang w:val="en-NZ" w:eastAsia="ko-KR"/>
        </w:rPr>
      </w:pPr>
    </w:p>
    <w:p w:rsidR="00073DD2" w:rsidRPr="003E6BBC" w:rsidRDefault="00073DD2" w:rsidP="00A95069">
      <w:pPr>
        <w:pStyle w:val="ListParagraph"/>
        <w:numPr>
          <w:ilvl w:val="3"/>
          <w:numId w:val="39"/>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073DD2" w:rsidRPr="003E6BBC" w:rsidRDefault="00073DD2" w:rsidP="003E6BBC">
      <w:pPr>
        <w:pStyle w:val="ListParagraph"/>
        <w:adjustRightInd w:val="0"/>
        <w:snapToGrid w:val="0"/>
        <w:rPr>
          <w:rFonts w:eastAsia="바탕"/>
          <w:sz w:val="22"/>
          <w:szCs w:val="22"/>
          <w:lang w:val="en-NZ" w:eastAsia="ko-KR"/>
        </w:rPr>
      </w:pPr>
    </w:p>
    <w:p w:rsidR="00320598"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E7A9A" w:rsidRPr="003E6BBC">
        <w:rPr>
          <w:rFonts w:eastAsia="바탕"/>
          <w:sz w:val="22"/>
          <w:szCs w:val="22"/>
          <w:lang w:val="en-NZ" w:eastAsia="ko-KR"/>
        </w:rPr>
        <w:t xml:space="preserve"> </w:t>
      </w:r>
      <w:r w:rsidR="00320598" w:rsidRPr="003E6BBC">
        <w:rPr>
          <w:rFonts w:eastAsia="바탕"/>
          <w:sz w:val="22"/>
          <w:szCs w:val="22"/>
          <w:lang w:val="en-NZ" w:eastAsia="ko-KR"/>
        </w:rPr>
        <w:t>will provide agreed text for the following:</w:t>
      </w:r>
    </w:p>
    <w:p w:rsidR="00073DD2" w:rsidRPr="003E6BBC" w:rsidRDefault="00073DD2" w:rsidP="003E6BBC">
      <w:pPr>
        <w:pStyle w:val="ListParagraph"/>
        <w:adjustRightInd w:val="0"/>
        <w:snapToGrid w:val="0"/>
        <w:rPr>
          <w:rFonts w:eastAsia="바탕"/>
          <w:sz w:val="22"/>
          <w:szCs w:val="22"/>
          <w:lang w:val="en-NZ" w:eastAsia="ko-KR"/>
        </w:rPr>
      </w:pPr>
    </w:p>
    <w:p w:rsidR="00073DD2" w:rsidRPr="003E6BBC" w:rsidRDefault="00073DD2" w:rsidP="00A95069">
      <w:pPr>
        <w:pStyle w:val="ListParagraph"/>
        <w:numPr>
          <w:ilvl w:val="0"/>
          <w:numId w:val="29"/>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073DD2" w:rsidRPr="003E6BBC" w:rsidRDefault="00073DD2" w:rsidP="00A95069">
      <w:pPr>
        <w:pStyle w:val="ListParagraph"/>
        <w:numPr>
          <w:ilvl w:val="0"/>
          <w:numId w:val="29"/>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073DD2" w:rsidRPr="003E6BBC" w:rsidRDefault="00073DD2" w:rsidP="003E6BBC">
      <w:pPr>
        <w:adjustRightInd w:val="0"/>
        <w:snapToGrid w:val="0"/>
        <w:jc w:val="both"/>
        <w:rPr>
          <w:rFonts w:eastAsia="바탕"/>
          <w:sz w:val="22"/>
          <w:szCs w:val="22"/>
          <w:lang w:val="en-NZ" w:eastAsia="ko-KR"/>
        </w:rPr>
      </w:pPr>
    </w:p>
    <w:p w:rsidR="00073DD2" w:rsidRPr="003E6BBC" w:rsidRDefault="00073DD2" w:rsidP="00A95069">
      <w:pPr>
        <w:pStyle w:val="ListParagraph"/>
        <w:numPr>
          <w:ilvl w:val="2"/>
          <w:numId w:val="39"/>
        </w:numPr>
        <w:adjustRightInd w:val="0"/>
        <w:snapToGrid w:val="0"/>
        <w:jc w:val="both"/>
        <w:rPr>
          <w:rFonts w:eastAsia="바탕"/>
          <w:b/>
          <w:bCs/>
          <w:sz w:val="22"/>
          <w:szCs w:val="22"/>
          <w:lang w:val="en-NZ" w:eastAsia="ko-KR"/>
        </w:rPr>
      </w:pPr>
      <w:r w:rsidRPr="003E6BBC">
        <w:rPr>
          <w:rFonts w:eastAsia="바탕"/>
          <w:b/>
          <w:bCs/>
          <w:sz w:val="22"/>
          <w:szCs w:val="22"/>
          <w:lang w:val="en-NZ" w:eastAsia="ko-KR"/>
        </w:rPr>
        <w:t>South Pacific blue shark</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Prionace glauca</w:t>
      </w:r>
      <w:r w:rsidR="00807662" w:rsidRPr="003E6BBC">
        <w:rPr>
          <w:rFonts w:eastAsia="바탕"/>
          <w:b/>
          <w:bCs/>
          <w:sz w:val="22"/>
          <w:szCs w:val="22"/>
          <w:lang w:val="en-NZ" w:eastAsia="ko-KR"/>
        </w:rPr>
        <w:t>)</w:t>
      </w:r>
    </w:p>
    <w:p w:rsidR="00073DD2" w:rsidRPr="003E6BBC" w:rsidRDefault="00073DD2" w:rsidP="003E6BBC">
      <w:pPr>
        <w:adjustRightInd w:val="0"/>
        <w:snapToGrid w:val="0"/>
        <w:jc w:val="both"/>
        <w:rPr>
          <w:rFonts w:eastAsia="바탕"/>
          <w:b/>
          <w:bCs/>
          <w:sz w:val="22"/>
          <w:szCs w:val="22"/>
          <w:lang w:val="en-NZ" w:eastAsia="ko-KR"/>
        </w:rPr>
      </w:pPr>
    </w:p>
    <w:p w:rsidR="00073DD2" w:rsidRPr="003E6BBC" w:rsidRDefault="00073DD2" w:rsidP="00A95069">
      <w:pPr>
        <w:pStyle w:val="ListParagraph"/>
        <w:numPr>
          <w:ilvl w:val="3"/>
          <w:numId w:val="39"/>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073DD2" w:rsidRPr="003E6BBC" w:rsidRDefault="00073DD2" w:rsidP="003E6BBC">
      <w:pPr>
        <w:pStyle w:val="ListParagraph"/>
        <w:adjustRightInd w:val="0"/>
        <w:snapToGrid w:val="0"/>
        <w:ind w:left="1440" w:hanging="720"/>
        <w:jc w:val="both"/>
        <w:rPr>
          <w:rFonts w:eastAsia="바탕"/>
          <w:sz w:val="22"/>
          <w:szCs w:val="22"/>
          <w:lang w:val="en-NZ" w:eastAsia="ko-KR"/>
        </w:rPr>
      </w:pPr>
    </w:p>
    <w:p w:rsidR="007516AC" w:rsidRPr="003E6BBC" w:rsidRDefault="00D041A8"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The last stock assessment was conducted in 2016. SC13 will review any updated information and indicator analysis, if available, for South Pacific blue shark.</w:t>
      </w:r>
    </w:p>
    <w:p w:rsidR="002B0803" w:rsidRPr="003E6BBC" w:rsidRDefault="002B0803" w:rsidP="003E6BBC">
      <w:pPr>
        <w:pStyle w:val="ListParagraph"/>
        <w:adjustRightInd w:val="0"/>
        <w:snapToGrid w:val="0"/>
        <w:jc w:val="both"/>
        <w:rPr>
          <w:rFonts w:eastAsia="바탕"/>
          <w:sz w:val="22"/>
          <w:szCs w:val="22"/>
          <w:lang w:val="en-NZ" w:eastAsia="ko-KR"/>
        </w:rPr>
      </w:pPr>
    </w:p>
    <w:p w:rsidR="00073DD2" w:rsidRPr="003E6BBC" w:rsidRDefault="00073DD2" w:rsidP="00A95069">
      <w:pPr>
        <w:pStyle w:val="ListParagraph"/>
        <w:numPr>
          <w:ilvl w:val="3"/>
          <w:numId w:val="39"/>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073DD2" w:rsidRPr="003E6BBC" w:rsidRDefault="00073DD2" w:rsidP="003E6BBC">
      <w:pPr>
        <w:pStyle w:val="ListParagraph"/>
        <w:adjustRightInd w:val="0"/>
        <w:snapToGrid w:val="0"/>
        <w:rPr>
          <w:rFonts w:eastAsia="바탕"/>
          <w:sz w:val="22"/>
          <w:szCs w:val="22"/>
          <w:lang w:val="en-NZ" w:eastAsia="ko-KR"/>
        </w:rPr>
      </w:pPr>
    </w:p>
    <w:p w:rsidR="0067786E"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E7A9A" w:rsidRPr="003E6BBC">
        <w:rPr>
          <w:rFonts w:eastAsia="바탕"/>
          <w:sz w:val="22"/>
          <w:szCs w:val="22"/>
          <w:lang w:val="en-NZ" w:eastAsia="ko-KR"/>
        </w:rPr>
        <w:t xml:space="preserve"> </w:t>
      </w:r>
      <w:r w:rsidR="0067786E" w:rsidRPr="003E6BBC">
        <w:rPr>
          <w:rFonts w:eastAsia="바탕"/>
          <w:sz w:val="22"/>
          <w:szCs w:val="22"/>
          <w:lang w:val="en-NZ" w:eastAsia="ko-KR"/>
        </w:rPr>
        <w:t>will provide agreed text for the following:</w:t>
      </w:r>
    </w:p>
    <w:p w:rsidR="00073DD2" w:rsidRPr="003E6BBC" w:rsidRDefault="00073DD2" w:rsidP="003E6BBC">
      <w:pPr>
        <w:pStyle w:val="ListParagraph"/>
        <w:adjustRightInd w:val="0"/>
        <w:snapToGrid w:val="0"/>
        <w:rPr>
          <w:rFonts w:eastAsia="바탕"/>
          <w:sz w:val="22"/>
          <w:szCs w:val="22"/>
          <w:lang w:val="en-NZ" w:eastAsia="ko-KR"/>
        </w:rPr>
      </w:pPr>
    </w:p>
    <w:p w:rsidR="00073DD2" w:rsidRPr="003E6BBC" w:rsidRDefault="00073DD2" w:rsidP="00A95069">
      <w:pPr>
        <w:pStyle w:val="ListParagraph"/>
        <w:numPr>
          <w:ilvl w:val="0"/>
          <w:numId w:val="31"/>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073DD2" w:rsidRPr="003E6BBC" w:rsidRDefault="00073DD2" w:rsidP="00A95069">
      <w:pPr>
        <w:pStyle w:val="ListParagraph"/>
        <w:numPr>
          <w:ilvl w:val="0"/>
          <w:numId w:val="31"/>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073DD2" w:rsidRPr="003E6BBC" w:rsidRDefault="00073DD2" w:rsidP="003E6BBC">
      <w:pPr>
        <w:adjustRightInd w:val="0"/>
        <w:snapToGrid w:val="0"/>
        <w:jc w:val="both"/>
        <w:rPr>
          <w:rFonts w:eastAsia="바탕"/>
          <w:sz w:val="22"/>
          <w:szCs w:val="22"/>
          <w:lang w:val="en-NZ" w:eastAsia="ko-KR"/>
        </w:rPr>
      </w:pPr>
    </w:p>
    <w:p w:rsidR="00073DD2" w:rsidRPr="003E6BBC" w:rsidRDefault="00073DD2" w:rsidP="00A95069">
      <w:pPr>
        <w:pStyle w:val="ListParagraph"/>
        <w:numPr>
          <w:ilvl w:val="2"/>
          <w:numId w:val="39"/>
        </w:numPr>
        <w:adjustRightInd w:val="0"/>
        <w:snapToGrid w:val="0"/>
        <w:jc w:val="both"/>
        <w:rPr>
          <w:rFonts w:eastAsia="바탕"/>
          <w:b/>
          <w:bCs/>
          <w:sz w:val="22"/>
          <w:szCs w:val="22"/>
          <w:lang w:val="en-NZ" w:eastAsia="ko-KR"/>
        </w:rPr>
      </w:pPr>
      <w:r w:rsidRPr="003E6BBC">
        <w:rPr>
          <w:rFonts w:eastAsia="바탕"/>
          <w:b/>
          <w:bCs/>
          <w:sz w:val="22"/>
          <w:szCs w:val="22"/>
          <w:lang w:val="en-NZ" w:eastAsia="ko-KR"/>
        </w:rPr>
        <w:t>North Pacific blue shark</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Prionace glauca</w:t>
      </w:r>
      <w:r w:rsidR="00807662" w:rsidRPr="003E6BBC">
        <w:rPr>
          <w:rFonts w:eastAsia="바탕"/>
          <w:b/>
          <w:bCs/>
          <w:sz w:val="22"/>
          <w:szCs w:val="22"/>
          <w:lang w:val="en-NZ" w:eastAsia="ko-KR"/>
        </w:rPr>
        <w:t>)</w:t>
      </w:r>
    </w:p>
    <w:p w:rsidR="00073DD2" w:rsidRPr="003E6BBC" w:rsidRDefault="00073DD2" w:rsidP="003E6BBC">
      <w:pPr>
        <w:adjustRightInd w:val="0"/>
        <w:snapToGrid w:val="0"/>
        <w:jc w:val="both"/>
        <w:rPr>
          <w:rFonts w:eastAsia="바탕"/>
          <w:b/>
          <w:bCs/>
          <w:sz w:val="22"/>
          <w:szCs w:val="22"/>
          <w:lang w:val="en-NZ" w:eastAsia="ko-KR"/>
        </w:rPr>
      </w:pPr>
    </w:p>
    <w:p w:rsidR="00073DD2" w:rsidRPr="003E6BBC" w:rsidRDefault="00073DD2" w:rsidP="00A95069">
      <w:pPr>
        <w:pStyle w:val="ListParagraph"/>
        <w:numPr>
          <w:ilvl w:val="3"/>
          <w:numId w:val="39"/>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66474B" w:rsidRPr="003E6BBC" w:rsidRDefault="0066474B" w:rsidP="003E6BBC">
      <w:pPr>
        <w:pStyle w:val="favourite"/>
        <w:numPr>
          <w:ilvl w:val="0"/>
          <w:numId w:val="0"/>
        </w:numPr>
        <w:snapToGrid w:val="0"/>
        <w:ind w:left="720"/>
        <w:jc w:val="both"/>
        <w:rPr>
          <w:bCs/>
          <w:color w:val="auto"/>
          <w:lang w:eastAsia="ko-KR"/>
        </w:rPr>
      </w:pPr>
    </w:p>
    <w:p w:rsidR="00FC05C7" w:rsidRPr="003E6BBC" w:rsidRDefault="00025816" w:rsidP="00A95069">
      <w:pPr>
        <w:pStyle w:val="ListParagraph"/>
        <w:numPr>
          <w:ilvl w:val="0"/>
          <w:numId w:val="38"/>
        </w:numPr>
        <w:autoSpaceDE w:val="0"/>
        <w:autoSpaceDN w:val="0"/>
        <w:adjustRightInd w:val="0"/>
        <w:snapToGrid w:val="0"/>
        <w:rPr>
          <w:rFonts w:eastAsia="바탕"/>
          <w:sz w:val="22"/>
          <w:szCs w:val="22"/>
          <w:lang w:eastAsia="ko-KR"/>
        </w:rPr>
      </w:pPr>
      <w:r w:rsidRPr="003E6BBC">
        <w:rPr>
          <w:rFonts w:eastAsia="바탕"/>
          <w:sz w:val="22"/>
          <w:szCs w:val="22"/>
          <w:lang w:val="en-NZ" w:eastAsia="ko-KR"/>
        </w:rPr>
        <w:t xml:space="preserve">Review of 2017 North Pacific </w:t>
      </w:r>
      <w:r w:rsidR="00B62944" w:rsidRPr="003E6BBC">
        <w:rPr>
          <w:rFonts w:eastAsia="바탕" w:hint="eastAsia"/>
          <w:sz w:val="22"/>
          <w:szCs w:val="22"/>
          <w:lang w:val="en-NZ" w:eastAsia="ko-KR"/>
        </w:rPr>
        <w:t>blue shark</w:t>
      </w:r>
      <w:r w:rsidR="00B62944" w:rsidRPr="003E6BBC">
        <w:rPr>
          <w:rFonts w:eastAsia="바탕"/>
          <w:b/>
          <w:bCs/>
          <w:sz w:val="22"/>
          <w:szCs w:val="22"/>
          <w:lang w:val="en-NZ" w:eastAsia="ko-KR"/>
        </w:rPr>
        <w:t xml:space="preserve"> </w:t>
      </w:r>
      <w:r w:rsidRPr="003E6BBC">
        <w:rPr>
          <w:rFonts w:eastAsia="바탕"/>
          <w:sz w:val="22"/>
          <w:szCs w:val="22"/>
          <w:lang w:val="en-NZ" w:eastAsia="ko-KR"/>
        </w:rPr>
        <w:t>stock assessment</w:t>
      </w:r>
    </w:p>
    <w:p w:rsidR="00FC05C7" w:rsidRPr="003E6BBC" w:rsidRDefault="00FC05C7" w:rsidP="003E6BBC">
      <w:pPr>
        <w:pStyle w:val="ListParagraph"/>
        <w:autoSpaceDE w:val="0"/>
        <w:autoSpaceDN w:val="0"/>
        <w:adjustRightInd w:val="0"/>
        <w:snapToGrid w:val="0"/>
        <w:ind w:left="1080"/>
        <w:rPr>
          <w:rFonts w:eastAsia="바탕"/>
          <w:bCs/>
          <w:sz w:val="22"/>
          <w:szCs w:val="22"/>
          <w:lang w:eastAsia="ko-KR"/>
        </w:rPr>
      </w:pPr>
    </w:p>
    <w:p w:rsidR="00E044E6" w:rsidRPr="003E6BBC" w:rsidRDefault="00025816" w:rsidP="003E6BBC">
      <w:pPr>
        <w:adjustRightInd w:val="0"/>
        <w:snapToGrid w:val="0"/>
        <w:ind w:left="1080"/>
        <w:jc w:val="both"/>
        <w:rPr>
          <w:rFonts w:eastAsiaTheme="minorEastAsia"/>
          <w:sz w:val="22"/>
          <w:szCs w:val="22"/>
          <w:lang w:eastAsia="ko-KR"/>
        </w:rPr>
      </w:pPr>
      <w:r w:rsidRPr="003E6BBC">
        <w:rPr>
          <w:rFonts w:eastAsia="바탕"/>
          <w:sz w:val="22"/>
          <w:szCs w:val="22"/>
          <w:lang w:val="en-NZ" w:eastAsia="ko-KR"/>
        </w:rPr>
        <w:t>SC13 will review the ISC’s 2017 stock assessment for North Pacific blue shark.</w:t>
      </w:r>
    </w:p>
    <w:p w:rsidR="005D525D" w:rsidRPr="003E6BBC" w:rsidRDefault="005D525D" w:rsidP="003E6BBC">
      <w:pPr>
        <w:adjustRightInd w:val="0"/>
        <w:snapToGrid w:val="0"/>
        <w:ind w:left="1080"/>
        <w:jc w:val="both"/>
        <w:rPr>
          <w:rFonts w:eastAsiaTheme="minorEastAsia"/>
          <w:sz w:val="22"/>
          <w:szCs w:val="22"/>
          <w:lang w:eastAsia="ko-KR"/>
        </w:rPr>
      </w:pPr>
    </w:p>
    <w:p w:rsidR="00073DD2" w:rsidRPr="003E6BBC" w:rsidRDefault="00073DD2" w:rsidP="00A95069">
      <w:pPr>
        <w:pStyle w:val="ListParagraph"/>
        <w:numPr>
          <w:ilvl w:val="3"/>
          <w:numId w:val="39"/>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073DD2" w:rsidRPr="003E6BBC" w:rsidRDefault="00073DD2" w:rsidP="003E6BBC">
      <w:pPr>
        <w:pStyle w:val="ListParagraph"/>
        <w:adjustRightInd w:val="0"/>
        <w:snapToGrid w:val="0"/>
        <w:rPr>
          <w:rFonts w:eastAsia="바탕"/>
          <w:sz w:val="22"/>
          <w:szCs w:val="22"/>
          <w:lang w:val="en-NZ" w:eastAsia="ko-KR"/>
        </w:rPr>
      </w:pPr>
    </w:p>
    <w:p w:rsidR="00FA4C93"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FA4C93" w:rsidRPr="003E6BBC">
        <w:rPr>
          <w:rFonts w:eastAsia="바탕"/>
          <w:sz w:val="22"/>
          <w:szCs w:val="22"/>
          <w:lang w:val="en-NZ" w:eastAsia="ko-KR"/>
        </w:rPr>
        <w:t xml:space="preserve"> will provide agreed text for the following:</w:t>
      </w:r>
    </w:p>
    <w:p w:rsidR="00073DD2" w:rsidRPr="003E6BBC" w:rsidRDefault="00073DD2" w:rsidP="003E6BBC">
      <w:pPr>
        <w:pStyle w:val="ListParagraph"/>
        <w:adjustRightInd w:val="0"/>
        <w:snapToGrid w:val="0"/>
        <w:rPr>
          <w:rFonts w:eastAsia="바탕"/>
          <w:sz w:val="22"/>
          <w:szCs w:val="22"/>
          <w:lang w:val="en-NZ" w:eastAsia="ko-KR"/>
        </w:rPr>
      </w:pPr>
    </w:p>
    <w:p w:rsidR="00073DD2" w:rsidRPr="003E6BBC" w:rsidRDefault="00073DD2" w:rsidP="00A95069">
      <w:pPr>
        <w:pStyle w:val="ListParagraph"/>
        <w:numPr>
          <w:ilvl w:val="0"/>
          <w:numId w:val="32"/>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073DD2" w:rsidRPr="003E6BBC" w:rsidRDefault="00073DD2" w:rsidP="00A95069">
      <w:pPr>
        <w:pStyle w:val="ListParagraph"/>
        <w:numPr>
          <w:ilvl w:val="0"/>
          <w:numId w:val="32"/>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F74EEE" w:rsidRPr="003E6BBC" w:rsidRDefault="00F74EEE" w:rsidP="003E6BBC">
      <w:pPr>
        <w:pStyle w:val="ListParagraph"/>
        <w:adjustRightInd w:val="0"/>
        <w:snapToGrid w:val="0"/>
        <w:ind w:left="1440"/>
        <w:jc w:val="both"/>
        <w:rPr>
          <w:rFonts w:eastAsia="바탕"/>
          <w:sz w:val="22"/>
          <w:szCs w:val="22"/>
          <w:lang w:val="en-NZ" w:eastAsia="ko-KR"/>
        </w:rPr>
      </w:pPr>
    </w:p>
    <w:p w:rsidR="00F74EEE" w:rsidRPr="003E6BBC" w:rsidRDefault="000B636C" w:rsidP="00A95069">
      <w:pPr>
        <w:pStyle w:val="ListParagraph"/>
        <w:numPr>
          <w:ilvl w:val="2"/>
          <w:numId w:val="39"/>
        </w:numPr>
        <w:adjustRightInd w:val="0"/>
        <w:snapToGrid w:val="0"/>
        <w:jc w:val="both"/>
        <w:rPr>
          <w:rFonts w:eastAsia="바탕"/>
          <w:b/>
          <w:bCs/>
          <w:sz w:val="22"/>
          <w:szCs w:val="22"/>
          <w:lang w:val="en-NZ" w:eastAsia="ko-KR"/>
        </w:rPr>
      </w:pPr>
      <w:r w:rsidRPr="003E6BBC">
        <w:rPr>
          <w:rFonts w:eastAsia="바탕"/>
          <w:b/>
          <w:bCs/>
          <w:sz w:val="22"/>
          <w:szCs w:val="22"/>
          <w:lang w:val="en-NZ" w:eastAsia="ko-KR"/>
        </w:rPr>
        <w:t>North Pacific shortfin mako</w:t>
      </w:r>
      <w:r w:rsidRPr="003E6BBC">
        <w:rPr>
          <w:rFonts w:eastAsiaTheme="minorEastAsia"/>
          <w:b/>
          <w:sz w:val="22"/>
          <w:szCs w:val="22"/>
          <w:lang w:eastAsia="ko-KR"/>
        </w:rPr>
        <w:t xml:space="preserve"> </w:t>
      </w:r>
      <w:r w:rsidRPr="003E6BBC">
        <w:rPr>
          <w:rFonts w:eastAsia="MS Mincho"/>
          <w:b/>
          <w:sz w:val="22"/>
          <w:szCs w:val="22"/>
          <w:lang w:eastAsia="ja-JP"/>
        </w:rPr>
        <w:t>(</w:t>
      </w:r>
      <w:r w:rsidRPr="003E6BBC">
        <w:rPr>
          <w:rFonts w:eastAsia="MS Mincho"/>
          <w:b/>
          <w:i/>
          <w:sz w:val="22"/>
          <w:szCs w:val="22"/>
          <w:lang w:eastAsia="ja-JP"/>
        </w:rPr>
        <w:t>Isurus oxyrinchus</w:t>
      </w:r>
      <w:r w:rsidRPr="003E6BBC">
        <w:rPr>
          <w:rFonts w:eastAsia="MS Mincho"/>
          <w:b/>
          <w:sz w:val="22"/>
          <w:szCs w:val="22"/>
          <w:lang w:eastAsia="ja-JP"/>
        </w:rPr>
        <w:t>)</w:t>
      </w:r>
    </w:p>
    <w:p w:rsidR="00807662" w:rsidRPr="003E6BBC" w:rsidRDefault="00807662" w:rsidP="003E6BBC">
      <w:pPr>
        <w:adjustRightInd w:val="0"/>
        <w:snapToGrid w:val="0"/>
        <w:jc w:val="both"/>
        <w:rPr>
          <w:rFonts w:eastAsia="바탕"/>
          <w:b/>
          <w:bCs/>
          <w:sz w:val="22"/>
          <w:szCs w:val="22"/>
          <w:lang w:val="en-NZ" w:eastAsia="ko-KR"/>
        </w:rPr>
      </w:pPr>
    </w:p>
    <w:p w:rsidR="00807662" w:rsidRPr="003E6BBC" w:rsidRDefault="000B636C" w:rsidP="00A95069">
      <w:pPr>
        <w:pStyle w:val="ListParagraph"/>
        <w:numPr>
          <w:ilvl w:val="3"/>
          <w:numId w:val="39"/>
        </w:numPr>
        <w:adjustRightInd w:val="0"/>
        <w:snapToGrid w:val="0"/>
        <w:jc w:val="both"/>
        <w:rPr>
          <w:rFonts w:eastAsia="바탕"/>
          <w:bCs/>
          <w:sz w:val="22"/>
          <w:szCs w:val="22"/>
          <w:lang w:val="en-NZ" w:eastAsia="ko-KR"/>
        </w:rPr>
      </w:pPr>
      <w:r w:rsidRPr="003E6BBC">
        <w:rPr>
          <w:rFonts w:eastAsia="바탕"/>
          <w:bCs/>
          <w:sz w:val="22"/>
          <w:szCs w:val="22"/>
          <w:lang w:val="en-NZ" w:eastAsia="ko-KR"/>
        </w:rPr>
        <w:t>Review of research and information</w:t>
      </w:r>
      <w:r w:rsidRPr="003E6BBC" w:rsidDel="000B636C">
        <w:rPr>
          <w:rFonts w:eastAsia="바탕"/>
          <w:bCs/>
          <w:sz w:val="22"/>
          <w:szCs w:val="22"/>
          <w:lang w:val="en-NZ" w:eastAsia="ko-KR"/>
        </w:rPr>
        <w:t xml:space="preserve"> </w:t>
      </w:r>
    </w:p>
    <w:p w:rsidR="008107AA" w:rsidRPr="003E6BBC" w:rsidRDefault="008107AA" w:rsidP="003E6BBC">
      <w:pPr>
        <w:adjustRightInd w:val="0"/>
        <w:snapToGrid w:val="0"/>
        <w:jc w:val="both"/>
        <w:rPr>
          <w:rFonts w:eastAsia="바탕"/>
          <w:b/>
          <w:bCs/>
          <w:sz w:val="22"/>
          <w:szCs w:val="22"/>
          <w:lang w:val="en-NZ" w:eastAsia="ko-KR"/>
        </w:rPr>
      </w:pPr>
    </w:p>
    <w:p w:rsidR="008107AA" w:rsidRPr="003E6BBC" w:rsidRDefault="008107AA" w:rsidP="00AD41B2">
      <w:pPr>
        <w:pStyle w:val="ListParagraph"/>
        <w:adjustRightInd w:val="0"/>
        <w:snapToGrid w:val="0"/>
        <w:jc w:val="both"/>
        <w:rPr>
          <w:rFonts w:eastAsiaTheme="minorEastAsia"/>
          <w:sz w:val="22"/>
          <w:szCs w:val="22"/>
          <w:lang w:eastAsia="ko-KR"/>
        </w:rPr>
      </w:pPr>
      <w:r w:rsidRPr="003E6BBC">
        <w:rPr>
          <w:rFonts w:eastAsiaTheme="minorEastAsia"/>
          <w:sz w:val="22"/>
          <w:szCs w:val="22"/>
          <w:lang w:eastAsia="ko-KR"/>
        </w:rPr>
        <w:t xml:space="preserve">ISC conducted an indicator analysis in 2015 and </w:t>
      </w:r>
      <w:r w:rsidRPr="003E6BBC">
        <w:rPr>
          <w:sz w:val="22"/>
          <w:szCs w:val="22"/>
        </w:rPr>
        <w:t xml:space="preserve">a full assessment </w:t>
      </w:r>
      <w:r w:rsidRPr="003E6BBC">
        <w:rPr>
          <w:rFonts w:eastAsiaTheme="minorEastAsia"/>
          <w:sz w:val="22"/>
          <w:szCs w:val="22"/>
          <w:lang w:eastAsia="ko-KR"/>
        </w:rPr>
        <w:t xml:space="preserve">is planned </w:t>
      </w:r>
      <w:r w:rsidRPr="003E6BBC">
        <w:rPr>
          <w:sz w:val="22"/>
          <w:szCs w:val="22"/>
        </w:rPr>
        <w:t>in 2018</w:t>
      </w:r>
      <w:r w:rsidRPr="003E6BBC">
        <w:rPr>
          <w:rFonts w:eastAsiaTheme="minorEastAsia"/>
          <w:sz w:val="22"/>
          <w:szCs w:val="22"/>
          <w:lang w:eastAsia="ko-KR"/>
        </w:rPr>
        <w:t xml:space="preserve">. </w:t>
      </w:r>
      <w:r w:rsidR="00427C82" w:rsidRPr="003E6BBC">
        <w:rPr>
          <w:rFonts w:eastAsia="MS Mincho"/>
          <w:sz w:val="22"/>
          <w:szCs w:val="22"/>
          <w:lang w:eastAsia="ja-JP"/>
        </w:rPr>
        <w:t>SC13</w:t>
      </w:r>
      <w:r w:rsidRPr="003E6BBC">
        <w:rPr>
          <w:rFonts w:eastAsia="MS Mincho"/>
          <w:sz w:val="22"/>
          <w:szCs w:val="22"/>
          <w:lang w:eastAsia="ja-JP"/>
        </w:rPr>
        <w:t xml:space="preserve"> </w:t>
      </w:r>
      <w:r w:rsidR="00087BC1" w:rsidRPr="003E6BBC">
        <w:rPr>
          <w:rFonts w:eastAsiaTheme="minorEastAsia"/>
          <w:sz w:val="22"/>
          <w:szCs w:val="22"/>
          <w:lang w:eastAsia="ko-KR"/>
        </w:rPr>
        <w:t>may</w:t>
      </w:r>
      <w:r w:rsidR="00087BC1" w:rsidRPr="003E6BBC">
        <w:rPr>
          <w:rFonts w:eastAsia="MS Mincho"/>
          <w:sz w:val="22"/>
          <w:szCs w:val="22"/>
          <w:lang w:eastAsia="ja-JP"/>
        </w:rPr>
        <w:t xml:space="preserve"> </w:t>
      </w:r>
      <w:r w:rsidRPr="003E6BBC">
        <w:rPr>
          <w:rFonts w:eastAsia="MS Mincho"/>
          <w:sz w:val="22"/>
          <w:szCs w:val="22"/>
          <w:lang w:eastAsia="ja-JP"/>
        </w:rPr>
        <w:t xml:space="preserve">review </w:t>
      </w:r>
      <w:r w:rsidRPr="003E6BBC">
        <w:rPr>
          <w:rFonts w:eastAsiaTheme="minorEastAsia"/>
          <w:sz w:val="22"/>
          <w:szCs w:val="22"/>
          <w:lang w:eastAsia="ko-KR"/>
        </w:rPr>
        <w:t xml:space="preserve">any </w:t>
      </w:r>
      <w:r w:rsidR="00087BC1" w:rsidRPr="003E6BBC">
        <w:rPr>
          <w:rFonts w:eastAsiaTheme="minorEastAsia"/>
          <w:sz w:val="22"/>
          <w:szCs w:val="22"/>
          <w:lang w:eastAsia="ko-KR"/>
        </w:rPr>
        <w:t xml:space="preserve">additional </w:t>
      </w:r>
      <w:r w:rsidRPr="003E6BBC">
        <w:rPr>
          <w:rFonts w:eastAsiaTheme="minorEastAsia"/>
          <w:sz w:val="22"/>
          <w:szCs w:val="22"/>
          <w:lang w:eastAsia="ko-KR"/>
        </w:rPr>
        <w:t>information</w:t>
      </w:r>
      <w:r w:rsidR="00087BC1" w:rsidRPr="003E6BBC">
        <w:rPr>
          <w:rFonts w:eastAsiaTheme="minorEastAsia"/>
          <w:sz w:val="22"/>
          <w:szCs w:val="22"/>
          <w:lang w:eastAsia="ko-KR"/>
        </w:rPr>
        <w:t>,</w:t>
      </w:r>
      <w:r w:rsidRPr="003E6BBC">
        <w:rPr>
          <w:rFonts w:eastAsiaTheme="minorEastAsia"/>
          <w:sz w:val="22"/>
          <w:szCs w:val="22"/>
          <w:lang w:eastAsia="ko-KR"/>
        </w:rPr>
        <w:t xml:space="preserve"> if available</w:t>
      </w:r>
      <w:r w:rsidRPr="003E6BBC">
        <w:rPr>
          <w:rFonts w:eastAsia="MS Mincho"/>
          <w:sz w:val="22"/>
          <w:szCs w:val="22"/>
          <w:lang w:eastAsia="ja-JP"/>
        </w:rPr>
        <w:t>.</w:t>
      </w:r>
    </w:p>
    <w:p w:rsidR="008107AA" w:rsidRPr="003E6BBC" w:rsidRDefault="008107AA" w:rsidP="003E6BBC">
      <w:pPr>
        <w:pStyle w:val="ListParagraph"/>
        <w:adjustRightInd w:val="0"/>
        <w:snapToGrid w:val="0"/>
        <w:jc w:val="both"/>
        <w:rPr>
          <w:rFonts w:eastAsia="바탕"/>
          <w:b/>
          <w:bCs/>
          <w:sz w:val="22"/>
          <w:szCs w:val="22"/>
          <w:lang w:val="en-NZ" w:eastAsia="ko-KR"/>
        </w:rPr>
      </w:pPr>
    </w:p>
    <w:p w:rsidR="008107AA" w:rsidRPr="003E6BBC" w:rsidRDefault="008C108B" w:rsidP="00A95069">
      <w:pPr>
        <w:pStyle w:val="ListParagraph"/>
        <w:numPr>
          <w:ilvl w:val="2"/>
          <w:numId w:val="39"/>
        </w:numPr>
        <w:adjustRightInd w:val="0"/>
        <w:snapToGrid w:val="0"/>
        <w:jc w:val="both"/>
        <w:rPr>
          <w:rFonts w:eastAsia="바탕"/>
          <w:b/>
          <w:bCs/>
          <w:sz w:val="22"/>
          <w:szCs w:val="22"/>
          <w:lang w:val="en-NZ" w:eastAsia="ko-KR"/>
        </w:rPr>
      </w:pPr>
      <w:r w:rsidRPr="003E6BBC">
        <w:rPr>
          <w:rFonts w:eastAsiaTheme="minorEastAsia"/>
          <w:b/>
          <w:sz w:val="22"/>
          <w:szCs w:val="22"/>
          <w:lang w:eastAsia="ko-KR"/>
        </w:rPr>
        <w:t xml:space="preserve">Pacific </w:t>
      </w:r>
      <w:r w:rsidRPr="003E6BBC">
        <w:rPr>
          <w:b/>
          <w:sz w:val="22"/>
          <w:szCs w:val="22"/>
        </w:rPr>
        <w:t>bigeye thresher shark</w:t>
      </w:r>
      <w:r w:rsidRPr="003E6BBC">
        <w:rPr>
          <w:rFonts w:eastAsiaTheme="minorEastAsia"/>
          <w:b/>
          <w:sz w:val="22"/>
          <w:szCs w:val="22"/>
          <w:lang w:eastAsia="ko-KR"/>
        </w:rPr>
        <w:t xml:space="preserve"> (</w:t>
      </w:r>
      <w:r w:rsidRPr="003E6BBC">
        <w:rPr>
          <w:b/>
          <w:i/>
          <w:iCs/>
          <w:sz w:val="22"/>
          <w:szCs w:val="22"/>
        </w:rPr>
        <w:t>Alopias superciliosus</w:t>
      </w:r>
      <w:r w:rsidRPr="003E6BBC">
        <w:rPr>
          <w:rFonts w:eastAsiaTheme="minorEastAsia"/>
          <w:b/>
          <w:iCs/>
          <w:sz w:val="22"/>
          <w:szCs w:val="22"/>
          <w:lang w:eastAsia="ko-KR"/>
        </w:rPr>
        <w:t>)</w:t>
      </w:r>
    </w:p>
    <w:p w:rsidR="00807662" w:rsidRPr="003E6BBC" w:rsidRDefault="00807662" w:rsidP="003E6BBC">
      <w:pPr>
        <w:adjustRightInd w:val="0"/>
        <w:snapToGrid w:val="0"/>
        <w:jc w:val="both"/>
        <w:rPr>
          <w:rFonts w:eastAsia="바탕"/>
          <w:b/>
          <w:bCs/>
          <w:sz w:val="22"/>
          <w:szCs w:val="22"/>
          <w:lang w:val="en-NZ" w:eastAsia="ko-KR"/>
        </w:rPr>
      </w:pPr>
    </w:p>
    <w:p w:rsidR="000B636C" w:rsidRPr="003E6BBC" w:rsidRDefault="000B636C" w:rsidP="00A95069">
      <w:pPr>
        <w:pStyle w:val="ListParagraph"/>
        <w:numPr>
          <w:ilvl w:val="3"/>
          <w:numId w:val="39"/>
        </w:numPr>
        <w:adjustRightInd w:val="0"/>
        <w:snapToGrid w:val="0"/>
        <w:jc w:val="both"/>
        <w:rPr>
          <w:rFonts w:eastAsia="바탕"/>
          <w:bCs/>
          <w:sz w:val="22"/>
          <w:szCs w:val="22"/>
          <w:lang w:val="en-NZ" w:eastAsia="ko-KR"/>
        </w:rPr>
      </w:pPr>
      <w:r w:rsidRPr="003E6BBC">
        <w:rPr>
          <w:rFonts w:eastAsia="바탕"/>
          <w:bCs/>
          <w:sz w:val="22"/>
          <w:szCs w:val="22"/>
          <w:lang w:val="en-NZ" w:eastAsia="ko-KR"/>
        </w:rPr>
        <w:t>Review of research and information</w:t>
      </w:r>
    </w:p>
    <w:p w:rsidR="000B636C" w:rsidRPr="003E6BBC" w:rsidRDefault="000B636C" w:rsidP="003E6BBC">
      <w:pPr>
        <w:pStyle w:val="ListParagraph"/>
        <w:adjustRightInd w:val="0"/>
        <w:snapToGrid w:val="0"/>
        <w:jc w:val="both"/>
        <w:rPr>
          <w:rFonts w:eastAsia="바탕"/>
          <w:bCs/>
          <w:sz w:val="22"/>
          <w:szCs w:val="22"/>
          <w:lang w:val="en-NZ" w:eastAsia="ko-KR"/>
        </w:rPr>
      </w:pPr>
    </w:p>
    <w:p w:rsidR="00C71BA0" w:rsidRPr="003E6BBC" w:rsidRDefault="00D6480D" w:rsidP="003E6BBC">
      <w:pPr>
        <w:pStyle w:val="ListParagraph"/>
        <w:adjustRightInd w:val="0"/>
        <w:snapToGrid w:val="0"/>
        <w:jc w:val="both"/>
        <w:rPr>
          <w:rFonts w:eastAsia="바탕"/>
          <w:sz w:val="22"/>
          <w:szCs w:val="22"/>
          <w:lang w:val="en-NZ" w:eastAsia="ko-KR"/>
        </w:rPr>
      </w:pPr>
      <w:r w:rsidRPr="003E6BBC">
        <w:rPr>
          <w:sz w:val="22"/>
          <w:szCs w:val="22"/>
        </w:rPr>
        <w:t xml:space="preserve">SC13 will review </w:t>
      </w:r>
      <w:r w:rsidRPr="003E6BBC">
        <w:rPr>
          <w:sz w:val="22"/>
          <w:szCs w:val="22"/>
          <w:lang w:val="en-NZ"/>
        </w:rPr>
        <w:t xml:space="preserve">the results of the </w:t>
      </w:r>
      <w:r w:rsidRPr="003E6BBC">
        <w:rPr>
          <w:rFonts w:eastAsia="바탕"/>
          <w:sz w:val="22"/>
          <w:szCs w:val="22"/>
          <w:lang w:val="en-NZ" w:eastAsia="ko-KR"/>
        </w:rPr>
        <w:t xml:space="preserve">Pacific-wide </w:t>
      </w:r>
      <w:r w:rsidR="00C71BA0" w:rsidRPr="003E6BBC">
        <w:rPr>
          <w:sz w:val="22"/>
          <w:szCs w:val="22"/>
        </w:rPr>
        <w:t xml:space="preserve">sustainability risk assessment </w:t>
      </w:r>
      <w:r w:rsidR="00C71BA0" w:rsidRPr="003E6BBC">
        <w:rPr>
          <w:rFonts w:eastAsiaTheme="minorEastAsia" w:hint="eastAsia"/>
          <w:sz w:val="22"/>
          <w:szCs w:val="22"/>
          <w:lang w:eastAsia="ko-KR"/>
        </w:rPr>
        <w:t xml:space="preserve">of </w:t>
      </w:r>
      <w:r w:rsidRPr="003E6BBC">
        <w:rPr>
          <w:rFonts w:eastAsia="바탕"/>
          <w:sz w:val="22"/>
          <w:szCs w:val="22"/>
          <w:lang w:val="en-NZ" w:eastAsia="ko-KR"/>
        </w:rPr>
        <w:t>bigeye thresher shark</w:t>
      </w:r>
      <w:r w:rsidR="00C71BA0" w:rsidRPr="003E6BBC">
        <w:rPr>
          <w:rFonts w:eastAsia="바탕" w:hint="eastAsia"/>
          <w:sz w:val="22"/>
          <w:szCs w:val="22"/>
          <w:lang w:val="en-NZ" w:eastAsia="ko-KR"/>
        </w:rPr>
        <w:t xml:space="preserve">, </w:t>
      </w:r>
      <w:r w:rsidRPr="003E6BBC">
        <w:rPr>
          <w:rFonts w:eastAsiaTheme="minorEastAsia"/>
          <w:sz w:val="22"/>
          <w:szCs w:val="22"/>
          <w:lang w:val="en-NZ" w:eastAsia="ko-KR"/>
        </w:rPr>
        <w:t xml:space="preserve">and provide </w:t>
      </w:r>
      <w:r w:rsidR="00C71BA0" w:rsidRPr="003E6BBC">
        <w:rPr>
          <w:rFonts w:eastAsiaTheme="minorEastAsia" w:hint="eastAsia"/>
          <w:sz w:val="22"/>
          <w:szCs w:val="22"/>
          <w:lang w:val="en-NZ" w:eastAsia="ko-KR"/>
        </w:rPr>
        <w:t>comments/</w:t>
      </w:r>
      <w:r w:rsidRPr="003E6BBC">
        <w:rPr>
          <w:rFonts w:eastAsiaTheme="minorEastAsia"/>
          <w:sz w:val="22"/>
          <w:szCs w:val="22"/>
          <w:lang w:val="en-NZ" w:eastAsia="ko-KR"/>
        </w:rPr>
        <w:t>recommendations to the Commission, as required</w:t>
      </w:r>
      <w:r w:rsidRPr="003E6BBC">
        <w:rPr>
          <w:rFonts w:eastAsia="바탕"/>
          <w:sz w:val="22"/>
          <w:szCs w:val="22"/>
          <w:lang w:val="en-NZ" w:eastAsia="ko-KR"/>
        </w:rPr>
        <w:t>.</w:t>
      </w:r>
      <w:r w:rsidR="00D57007">
        <w:rPr>
          <w:rFonts w:eastAsia="바탕"/>
          <w:sz w:val="22"/>
          <w:szCs w:val="22"/>
          <w:lang w:val="en-NZ" w:eastAsia="ko-KR"/>
        </w:rPr>
        <w:t xml:space="preserve"> The report is available at:</w:t>
      </w:r>
    </w:p>
    <w:p w:rsidR="00C71BA0" w:rsidRPr="003E6BBC" w:rsidRDefault="00233634" w:rsidP="003E6BBC">
      <w:pPr>
        <w:pStyle w:val="ListParagraph"/>
        <w:adjustRightInd w:val="0"/>
        <w:snapToGrid w:val="0"/>
        <w:jc w:val="both"/>
        <w:rPr>
          <w:rFonts w:eastAsia="바탕"/>
          <w:sz w:val="22"/>
          <w:szCs w:val="22"/>
          <w:lang w:val="en-NZ" w:eastAsia="ko-KR"/>
        </w:rPr>
      </w:pPr>
      <w:hyperlink r:id="rId22" w:history="1">
        <w:r w:rsidR="00C71BA0" w:rsidRPr="003E6BBC">
          <w:rPr>
            <w:rStyle w:val="Hyperlink"/>
            <w:rFonts w:eastAsia="바탕"/>
            <w:sz w:val="22"/>
            <w:szCs w:val="22"/>
            <w:lang w:val="en-NZ" w:eastAsia="ko-KR"/>
          </w:rPr>
          <w:t>http://www.fao.org/fileadmin/user_upload/common_oceans/docs/Tuna/WCPFCStockStatusAssessmentReport.pdf</w:t>
        </w:r>
      </w:hyperlink>
    </w:p>
    <w:p w:rsidR="008C108B" w:rsidRPr="003E6BBC" w:rsidRDefault="00D6480D" w:rsidP="003E6BBC">
      <w:pPr>
        <w:pStyle w:val="ListParagraph"/>
        <w:adjustRightInd w:val="0"/>
        <w:snapToGrid w:val="0"/>
        <w:jc w:val="both"/>
        <w:rPr>
          <w:rFonts w:eastAsiaTheme="minorEastAsia"/>
          <w:bCs/>
          <w:sz w:val="22"/>
          <w:szCs w:val="22"/>
          <w:lang w:val="en-NZ" w:eastAsia="ko-KR"/>
        </w:rPr>
      </w:pPr>
      <w:r w:rsidRPr="003E6BBC">
        <w:rPr>
          <w:rFonts w:eastAsia="바탕" w:hint="eastAsia"/>
          <w:sz w:val="22"/>
          <w:szCs w:val="22"/>
          <w:lang w:val="en-NZ" w:eastAsia="ko-KR"/>
        </w:rPr>
        <w:t xml:space="preserve"> </w:t>
      </w:r>
    </w:p>
    <w:p w:rsidR="00D6480D" w:rsidRPr="003E6BBC" w:rsidRDefault="00D6480D" w:rsidP="00A95069">
      <w:pPr>
        <w:pStyle w:val="ListParagraph"/>
        <w:numPr>
          <w:ilvl w:val="3"/>
          <w:numId w:val="39"/>
        </w:numPr>
        <w:adjustRightInd w:val="0"/>
        <w:snapToGrid w:val="0"/>
        <w:jc w:val="both"/>
        <w:rPr>
          <w:rFonts w:eastAsiaTheme="minorEastAsia"/>
          <w:bCs/>
          <w:sz w:val="22"/>
          <w:szCs w:val="22"/>
          <w:lang w:val="en-NZ" w:eastAsia="ko-KR"/>
        </w:rPr>
      </w:pPr>
      <w:r w:rsidRPr="003E6BBC">
        <w:rPr>
          <w:rFonts w:eastAsiaTheme="minorEastAsia"/>
          <w:bCs/>
          <w:sz w:val="22"/>
          <w:szCs w:val="22"/>
          <w:lang w:val="en-NZ" w:eastAsia="ko-KR"/>
        </w:rPr>
        <w:t>Provision of scientific information</w:t>
      </w:r>
    </w:p>
    <w:p w:rsidR="00D6480D" w:rsidRPr="003E6BBC" w:rsidRDefault="00D6480D" w:rsidP="003E6BBC">
      <w:pPr>
        <w:pStyle w:val="ListParagraph"/>
        <w:adjustRightInd w:val="0"/>
        <w:snapToGrid w:val="0"/>
        <w:jc w:val="both"/>
        <w:rPr>
          <w:rFonts w:eastAsiaTheme="minorEastAsia"/>
          <w:b/>
          <w:bCs/>
          <w:sz w:val="22"/>
          <w:szCs w:val="22"/>
          <w:lang w:val="en-NZ" w:eastAsia="ko-KR"/>
        </w:rPr>
      </w:pPr>
    </w:p>
    <w:p w:rsidR="00D6480D" w:rsidRPr="003E6BBC" w:rsidRDefault="00D6480D"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 will provide agreed text for the following:</w:t>
      </w:r>
    </w:p>
    <w:p w:rsidR="00D6480D" w:rsidRPr="003E6BBC" w:rsidRDefault="00D6480D" w:rsidP="003E6BBC">
      <w:pPr>
        <w:pStyle w:val="ListParagraph"/>
        <w:adjustRightInd w:val="0"/>
        <w:snapToGrid w:val="0"/>
        <w:rPr>
          <w:rFonts w:eastAsia="바탕"/>
          <w:sz w:val="22"/>
          <w:szCs w:val="22"/>
          <w:lang w:val="en-NZ" w:eastAsia="ko-KR"/>
        </w:rPr>
      </w:pPr>
    </w:p>
    <w:p w:rsidR="00D6480D" w:rsidRPr="003E6BBC" w:rsidRDefault="00D6480D" w:rsidP="00A95069">
      <w:pPr>
        <w:pStyle w:val="ListParagraph"/>
        <w:numPr>
          <w:ilvl w:val="0"/>
          <w:numId w:val="49"/>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D6480D" w:rsidRPr="003E6BBC" w:rsidRDefault="00D6480D" w:rsidP="00A95069">
      <w:pPr>
        <w:pStyle w:val="ListParagraph"/>
        <w:numPr>
          <w:ilvl w:val="0"/>
          <w:numId w:val="49"/>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D6480D" w:rsidRPr="003E6BBC" w:rsidRDefault="00D6480D" w:rsidP="003E6BBC">
      <w:pPr>
        <w:pStyle w:val="ListParagraph"/>
        <w:adjustRightInd w:val="0"/>
        <w:snapToGrid w:val="0"/>
        <w:jc w:val="both"/>
        <w:rPr>
          <w:rFonts w:eastAsiaTheme="minorEastAsia"/>
          <w:b/>
          <w:bCs/>
          <w:sz w:val="22"/>
          <w:szCs w:val="22"/>
          <w:lang w:val="en-NZ" w:eastAsia="ko-KR"/>
        </w:rPr>
      </w:pPr>
    </w:p>
    <w:p w:rsidR="003B0747" w:rsidRPr="00D57007" w:rsidRDefault="003B0747" w:rsidP="00A95069">
      <w:pPr>
        <w:pStyle w:val="ListParagraph"/>
        <w:numPr>
          <w:ilvl w:val="2"/>
          <w:numId w:val="39"/>
        </w:numPr>
        <w:adjustRightInd w:val="0"/>
        <w:snapToGrid w:val="0"/>
        <w:jc w:val="both"/>
        <w:rPr>
          <w:rFonts w:eastAsia="바탕"/>
          <w:b/>
          <w:bCs/>
          <w:sz w:val="22"/>
          <w:szCs w:val="22"/>
          <w:lang w:val="en-NZ" w:eastAsia="ko-KR"/>
        </w:rPr>
      </w:pPr>
      <w:r w:rsidRPr="003E6BBC">
        <w:rPr>
          <w:rFonts w:eastAsiaTheme="minorEastAsia"/>
          <w:b/>
          <w:sz w:val="22"/>
          <w:szCs w:val="22"/>
          <w:lang w:eastAsia="ko-KR"/>
        </w:rPr>
        <w:t>P</w:t>
      </w:r>
      <w:r w:rsidRPr="003E6BBC">
        <w:rPr>
          <w:b/>
          <w:sz w:val="22"/>
          <w:szCs w:val="22"/>
        </w:rPr>
        <w:t xml:space="preserve">orbeagle </w:t>
      </w:r>
      <w:r w:rsidRPr="00D57007">
        <w:rPr>
          <w:b/>
          <w:sz w:val="22"/>
          <w:szCs w:val="22"/>
        </w:rPr>
        <w:t>shark</w:t>
      </w:r>
      <w:r w:rsidRPr="00D57007">
        <w:rPr>
          <w:rFonts w:eastAsiaTheme="minorEastAsia"/>
          <w:b/>
          <w:sz w:val="22"/>
          <w:szCs w:val="22"/>
          <w:lang w:eastAsia="ko-KR"/>
        </w:rPr>
        <w:t xml:space="preserve"> (</w:t>
      </w:r>
      <w:r w:rsidRPr="00D57007">
        <w:rPr>
          <w:b/>
          <w:i/>
          <w:iCs/>
          <w:color w:val="222222"/>
          <w:sz w:val="22"/>
          <w:szCs w:val="22"/>
          <w:shd w:val="clear" w:color="auto" w:fill="FFFFFF"/>
        </w:rPr>
        <w:t>Lamna nasus</w:t>
      </w:r>
      <w:r w:rsidRPr="00D57007">
        <w:rPr>
          <w:rFonts w:eastAsiaTheme="minorEastAsia"/>
          <w:b/>
          <w:iCs/>
          <w:sz w:val="22"/>
          <w:szCs w:val="22"/>
          <w:lang w:eastAsia="ko-KR"/>
        </w:rPr>
        <w:t>)</w:t>
      </w:r>
    </w:p>
    <w:p w:rsidR="003B0747" w:rsidRPr="003E6BBC" w:rsidRDefault="003B0747" w:rsidP="003E6BBC">
      <w:pPr>
        <w:pStyle w:val="ListParagraph"/>
        <w:adjustRightInd w:val="0"/>
        <w:snapToGrid w:val="0"/>
        <w:jc w:val="both"/>
        <w:rPr>
          <w:rFonts w:eastAsiaTheme="minorEastAsia"/>
          <w:b/>
          <w:bCs/>
          <w:sz w:val="22"/>
          <w:szCs w:val="22"/>
          <w:lang w:eastAsia="ko-KR"/>
        </w:rPr>
      </w:pPr>
    </w:p>
    <w:p w:rsidR="003B0747" w:rsidRPr="003E6BBC" w:rsidRDefault="003B0747" w:rsidP="00A95069">
      <w:pPr>
        <w:pStyle w:val="ListParagraph"/>
        <w:numPr>
          <w:ilvl w:val="3"/>
          <w:numId w:val="39"/>
        </w:numPr>
        <w:adjustRightInd w:val="0"/>
        <w:snapToGrid w:val="0"/>
        <w:jc w:val="both"/>
        <w:rPr>
          <w:rFonts w:eastAsia="바탕"/>
          <w:bCs/>
          <w:sz w:val="22"/>
          <w:szCs w:val="22"/>
          <w:lang w:val="en-NZ" w:eastAsia="ko-KR"/>
        </w:rPr>
      </w:pPr>
      <w:r w:rsidRPr="003E6BBC">
        <w:rPr>
          <w:rFonts w:eastAsia="바탕"/>
          <w:bCs/>
          <w:sz w:val="22"/>
          <w:szCs w:val="22"/>
          <w:lang w:val="en-NZ" w:eastAsia="ko-KR"/>
        </w:rPr>
        <w:t>Review of research and information</w:t>
      </w:r>
    </w:p>
    <w:p w:rsidR="003B0747" w:rsidRPr="003E6BBC" w:rsidRDefault="003B0747" w:rsidP="003E6BBC">
      <w:pPr>
        <w:pStyle w:val="ListParagraph"/>
        <w:adjustRightInd w:val="0"/>
        <w:snapToGrid w:val="0"/>
        <w:jc w:val="both"/>
        <w:rPr>
          <w:rFonts w:eastAsia="바탕"/>
          <w:sz w:val="22"/>
          <w:szCs w:val="22"/>
          <w:lang w:val="en-NZ" w:eastAsia="ko-KR"/>
        </w:rPr>
      </w:pPr>
    </w:p>
    <w:p w:rsidR="003B0747" w:rsidRPr="003E6BBC" w:rsidRDefault="00D6480D" w:rsidP="003E6BBC">
      <w:pPr>
        <w:pStyle w:val="ListParagraph"/>
        <w:adjustRightInd w:val="0"/>
        <w:snapToGrid w:val="0"/>
        <w:jc w:val="both"/>
        <w:rPr>
          <w:rFonts w:eastAsiaTheme="minorEastAsia"/>
          <w:b/>
          <w:bCs/>
          <w:sz w:val="22"/>
          <w:szCs w:val="22"/>
          <w:lang w:val="en-NZ" w:eastAsia="ko-KR"/>
        </w:rPr>
      </w:pPr>
      <w:r w:rsidRPr="003E6BBC">
        <w:rPr>
          <w:sz w:val="22"/>
          <w:szCs w:val="22"/>
        </w:rPr>
        <w:t xml:space="preserve">SC13 will review </w:t>
      </w:r>
      <w:r w:rsidRPr="003E6BBC">
        <w:rPr>
          <w:sz w:val="22"/>
          <w:szCs w:val="22"/>
          <w:lang w:val="en-NZ"/>
        </w:rPr>
        <w:t xml:space="preserve">the results of the </w:t>
      </w:r>
      <w:r w:rsidRPr="003E6BBC">
        <w:rPr>
          <w:rFonts w:eastAsia="바탕"/>
          <w:sz w:val="22"/>
          <w:szCs w:val="22"/>
          <w:lang w:val="en-NZ" w:eastAsia="ko-KR"/>
        </w:rPr>
        <w:t xml:space="preserve">porbeagle shark </w:t>
      </w:r>
      <w:r w:rsidRPr="003E6BBC">
        <w:rPr>
          <w:sz w:val="22"/>
          <w:szCs w:val="22"/>
          <w:lang w:val="en-NZ"/>
        </w:rPr>
        <w:t>assessment</w:t>
      </w:r>
      <w:r w:rsidRPr="003E6BBC">
        <w:rPr>
          <w:rFonts w:eastAsiaTheme="minorEastAsia"/>
          <w:sz w:val="22"/>
          <w:szCs w:val="22"/>
          <w:lang w:val="en-NZ" w:eastAsia="ko-KR"/>
        </w:rPr>
        <w:t xml:space="preserve">, and provide </w:t>
      </w:r>
      <w:r w:rsidR="00C71BA0" w:rsidRPr="003E6BBC">
        <w:rPr>
          <w:rFonts w:eastAsiaTheme="minorEastAsia" w:hint="eastAsia"/>
          <w:sz w:val="22"/>
          <w:szCs w:val="22"/>
          <w:lang w:val="en-NZ" w:eastAsia="ko-KR"/>
        </w:rPr>
        <w:t>comments/</w:t>
      </w:r>
      <w:r w:rsidRPr="003E6BBC">
        <w:rPr>
          <w:rFonts w:eastAsiaTheme="minorEastAsia"/>
          <w:sz w:val="22"/>
          <w:szCs w:val="22"/>
          <w:lang w:val="en-NZ" w:eastAsia="ko-KR"/>
        </w:rPr>
        <w:t>recommendations to the Commission, as required</w:t>
      </w:r>
      <w:r w:rsidRPr="003E6BBC">
        <w:rPr>
          <w:rFonts w:eastAsia="바탕"/>
          <w:sz w:val="22"/>
          <w:szCs w:val="22"/>
          <w:lang w:val="en-NZ" w:eastAsia="ko-KR"/>
        </w:rPr>
        <w:t>.</w:t>
      </w:r>
      <w:r w:rsidRPr="003E6BBC">
        <w:rPr>
          <w:rFonts w:eastAsia="바탕" w:hint="eastAsia"/>
          <w:sz w:val="22"/>
          <w:szCs w:val="22"/>
          <w:lang w:val="en-NZ" w:eastAsia="ko-KR"/>
        </w:rPr>
        <w:t xml:space="preserve"> </w:t>
      </w:r>
    </w:p>
    <w:p w:rsidR="003B0747" w:rsidRPr="003E6BBC" w:rsidRDefault="003B0747" w:rsidP="003E6BBC">
      <w:pPr>
        <w:pStyle w:val="ListParagraph"/>
        <w:adjustRightInd w:val="0"/>
        <w:snapToGrid w:val="0"/>
        <w:jc w:val="both"/>
        <w:rPr>
          <w:rFonts w:eastAsiaTheme="minorEastAsia"/>
          <w:b/>
          <w:bCs/>
          <w:sz w:val="22"/>
          <w:szCs w:val="22"/>
          <w:lang w:eastAsia="ko-KR"/>
        </w:rPr>
      </w:pPr>
    </w:p>
    <w:p w:rsidR="00D6480D" w:rsidRPr="003E6BBC" w:rsidRDefault="00D6480D" w:rsidP="00A95069">
      <w:pPr>
        <w:pStyle w:val="ListParagraph"/>
        <w:numPr>
          <w:ilvl w:val="3"/>
          <w:numId w:val="39"/>
        </w:numPr>
        <w:adjustRightInd w:val="0"/>
        <w:snapToGrid w:val="0"/>
        <w:jc w:val="both"/>
        <w:rPr>
          <w:rFonts w:eastAsiaTheme="minorEastAsia"/>
          <w:bCs/>
          <w:sz w:val="22"/>
          <w:szCs w:val="22"/>
          <w:lang w:val="en-NZ" w:eastAsia="ko-KR"/>
        </w:rPr>
      </w:pPr>
      <w:r w:rsidRPr="003E6BBC">
        <w:rPr>
          <w:rFonts w:eastAsiaTheme="minorEastAsia" w:hint="eastAsia"/>
          <w:bCs/>
          <w:sz w:val="22"/>
          <w:szCs w:val="22"/>
          <w:lang w:val="en-NZ" w:eastAsia="ko-KR"/>
        </w:rPr>
        <w:t>Provision of scientific information</w:t>
      </w:r>
    </w:p>
    <w:p w:rsidR="00D6480D" w:rsidRPr="003E6BBC" w:rsidRDefault="00D6480D" w:rsidP="003E6BBC">
      <w:pPr>
        <w:pStyle w:val="ListParagraph"/>
        <w:adjustRightInd w:val="0"/>
        <w:snapToGrid w:val="0"/>
        <w:jc w:val="both"/>
        <w:rPr>
          <w:rFonts w:eastAsiaTheme="minorEastAsia"/>
          <w:b/>
          <w:bCs/>
          <w:sz w:val="22"/>
          <w:szCs w:val="22"/>
          <w:lang w:val="en-NZ" w:eastAsia="ko-KR"/>
        </w:rPr>
      </w:pPr>
    </w:p>
    <w:p w:rsidR="00D6480D" w:rsidRPr="003E6BBC" w:rsidRDefault="00D6480D"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 will provide agreed text for the following:</w:t>
      </w:r>
    </w:p>
    <w:p w:rsidR="00D6480D" w:rsidRPr="003E6BBC" w:rsidRDefault="00D6480D" w:rsidP="003E6BBC">
      <w:pPr>
        <w:pStyle w:val="ListParagraph"/>
        <w:adjustRightInd w:val="0"/>
        <w:snapToGrid w:val="0"/>
        <w:rPr>
          <w:rFonts w:eastAsia="바탕"/>
          <w:sz w:val="22"/>
          <w:szCs w:val="22"/>
          <w:lang w:val="en-NZ" w:eastAsia="ko-KR"/>
        </w:rPr>
      </w:pPr>
    </w:p>
    <w:p w:rsidR="00D6480D" w:rsidRPr="003E6BBC" w:rsidRDefault="00D6480D" w:rsidP="00A95069">
      <w:pPr>
        <w:pStyle w:val="ListParagraph"/>
        <w:numPr>
          <w:ilvl w:val="0"/>
          <w:numId w:val="50"/>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D6480D" w:rsidRPr="003E6BBC" w:rsidRDefault="00D6480D" w:rsidP="00A95069">
      <w:pPr>
        <w:pStyle w:val="ListParagraph"/>
        <w:numPr>
          <w:ilvl w:val="0"/>
          <w:numId w:val="50"/>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D6480D" w:rsidRPr="003E6BBC" w:rsidRDefault="00D6480D" w:rsidP="003E6BBC">
      <w:pPr>
        <w:pStyle w:val="ListParagraph"/>
        <w:adjustRightInd w:val="0"/>
        <w:snapToGrid w:val="0"/>
        <w:jc w:val="both"/>
        <w:rPr>
          <w:rFonts w:eastAsiaTheme="minorEastAsia"/>
          <w:b/>
          <w:bCs/>
          <w:sz w:val="22"/>
          <w:szCs w:val="22"/>
          <w:lang w:eastAsia="ko-KR"/>
        </w:rPr>
      </w:pPr>
    </w:p>
    <w:p w:rsidR="00762BC2" w:rsidRPr="003E6BBC" w:rsidRDefault="00762BC2" w:rsidP="00A95069">
      <w:pPr>
        <w:pStyle w:val="ListParagraph"/>
        <w:numPr>
          <w:ilvl w:val="1"/>
          <w:numId w:val="39"/>
        </w:numPr>
        <w:adjustRightInd w:val="0"/>
        <w:snapToGrid w:val="0"/>
        <w:ind w:left="720" w:hanging="720"/>
        <w:jc w:val="both"/>
        <w:rPr>
          <w:rFonts w:eastAsia="바탕"/>
          <w:b/>
          <w:bCs/>
          <w:sz w:val="22"/>
          <w:szCs w:val="22"/>
          <w:lang w:val="en-NZ" w:eastAsia="ko-KR"/>
        </w:rPr>
      </w:pPr>
      <w:r w:rsidRPr="003E6BBC">
        <w:rPr>
          <w:rFonts w:eastAsia="바탕"/>
          <w:b/>
          <w:bCs/>
          <w:sz w:val="22"/>
          <w:szCs w:val="22"/>
          <w:lang w:val="en-NZ" w:eastAsia="ko-KR"/>
        </w:rPr>
        <w:t>WCPO billfishes</w:t>
      </w:r>
    </w:p>
    <w:p w:rsidR="00762BC2" w:rsidRPr="003E6BBC" w:rsidRDefault="00762BC2" w:rsidP="003E6BBC">
      <w:pPr>
        <w:pStyle w:val="ListParagraph"/>
        <w:adjustRightInd w:val="0"/>
        <w:snapToGrid w:val="0"/>
        <w:jc w:val="both"/>
        <w:rPr>
          <w:rFonts w:eastAsia="바탕"/>
          <w:b/>
          <w:bCs/>
          <w:sz w:val="22"/>
          <w:szCs w:val="22"/>
          <w:lang w:val="en-NZ" w:eastAsia="ko-KR"/>
        </w:rPr>
      </w:pPr>
    </w:p>
    <w:p w:rsidR="00970F16" w:rsidRPr="003E6BBC" w:rsidRDefault="00AF5DF2" w:rsidP="00A95069">
      <w:pPr>
        <w:pStyle w:val="ListParagraph"/>
        <w:numPr>
          <w:ilvl w:val="2"/>
          <w:numId w:val="42"/>
        </w:numPr>
        <w:adjustRightInd w:val="0"/>
        <w:snapToGrid w:val="0"/>
        <w:jc w:val="both"/>
        <w:rPr>
          <w:rFonts w:eastAsia="바탕"/>
          <w:b/>
          <w:bCs/>
          <w:sz w:val="22"/>
          <w:szCs w:val="22"/>
          <w:lang w:val="en-NZ" w:eastAsia="ko-KR"/>
        </w:rPr>
      </w:pPr>
      <w:r w:rsidRPr="003E6BBC">
        <w:rPr>
          <w:rFonts w:eastAsia="바탕"/>
          <w:b/>
          <w:bCs/>
          <w:sz w:val="22"/>
          <w:szCs w:val="22"/>
          <w:lang w:val="en-NZ" w:eastAsia="ko-KR"/>
        </w:rPr>
        <w:t>South Pacific swordfish</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Xiphias gladius</w:t>
      </w:r>
      <w:r w:rsidR="00807662" w:rsidRPr="003E6BBC">
        <w:rPr>
          <w:rFonts w:eastAsia="바탕"/>
          <w:b/>
          <w:bCs/>
          <w:sz w:val="22"/>
          <w:szCs w:val="22"/>
          <w:lang w:val="en-NZ" w:eastAsia="ko-KR"/>
        </w:rPr>
        <w:t>)</w:t>
      </w:r>
      <w:r w:rsidR="00D0001F" w:rsidRPr="003E6BBC">
        <w:rPr>
          <w:rFonts w:eastAsia="바탕"/>
          <w:b/>
          <w:bCs/>
          <w:sz w:val="22"/>
          <w:szCs w:val="22"/>
          <w:lang w:val="en-NZ" w:eastAsia="ko-KR"/>
        </w:rPr>
        <w:t xml:space="preserve"> </w:t>
      </w:r>
    </w:p>
    <w:p w:rsidR="00AF5DF2" w:rsidRPr="003E6BBC" w:rsidRDefault="00AF5DF2" w:rsidP="003E6BBC">
      <w:pPr>
        <w:adjustRightInd w:val="0"/>
        <w:snapToGrid w:val="0"/>
        <w:jc w:val="both"/>
        <w:rPr>
          <w:rFonts w:eastAsia="바탕"/>
          <w:sz w:val="22"/>
          <w:szCs w:val="22"/>
          <w:lang w:val="en-NZ" w:eastAsia="ko-KR"/>
        </w:rPr>
      </w:pPr>
    </w:p>
    <w:p w:rsidR="00AF5DF2" w:rsidRPr="003E6BBC" w:rsidRDefault="00AF5DF2" w:rsidP="00A95069">
      <w:pPr>
        <w:pStyle w:val="ListParagraph"/>
        <w:numPr>
          <w:ilvl w:val="3"/>
          <w:numId w:val="42"/>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9D2A98" w:rsidRPr="003E6BBC" w:rsidRDefault="009D2A98" w:rsidP="003E6BBC">
      <w:pPr>
        <w:adjustRightInd w:val="0"/>
        <w:snapToGrid w:val="0"/>
        <w:ind w:left="720"/>
        <w:jc w:val="both"/>
        <w:rPr>
          <w:rFonts w:eastAsia="바탕"/>
          <w:sz w:val="22"/>
          <w:szCs w:val="22"/>
          <w:lang w:val="en-NZ" w:eastAsia="ko-KR"/>
        </w:rPr>
      </w:pPr>
    </w:p>
    <w:p w:rsidR="00DF7A8F" w:rsidRPr="003E6BBC" w:rsidRDefault="00B21828" w:rsidP="00A95069">
      <w:pPr>
        <w:pStyle w:val="ListParagraph"/>
        <w:numPr>
          <w:ilvl w:val="1"/>
          <w:numId w:val="31"/>
        </w:numPr>
        <w:adjustRightInd w:val="0"/>
        <w:snapToGrid w:val="0"/>
        <w:ind w:left="1080"/>
        <w:jc w:val="both"/>
        <w:rPr>
          <w:rFonts w:eastAsia="바탕"/>
          <w:sz w:val="22"/>
          <w:szCs w:val="22"/>
          <w:lang w:val="en-NZ" w:eastAsia="ko-KR"/>
        </w:rPr>
      </w:pPr>
      <w:r w:rsidRPr="003E6BBC">
        <w:rPr>
          <w:sz w:val="22"/>
          <w:szCs w:val="22"/>
        </w:rPr>
        <w:t xml:space="preserve">Review of 2017 </w:t>
      </w:r>
      <w:r w:rsidR="00633DE6" w:rsidRPr="003E6BBC">
        <w:rPr>
          <w:rFonts w:eastAsia="바탕"/>
          <w:sz w:val="22"/>
          <w:szCs w:val="22"/>
          <w:lang w:val="en-NZ" w:eastAsia="ko-KR"/>
        </w:rPr>
        <w:t>South Pacific swordfish</w:t>
      </w:r>
      <w:r w:rsidR="00633DE6" w:rsidRPr="003E6BBC">
        <w:rPr>
          <w:rFonts w:eastAsia="바탕"/>
          <w:b/>
          <w:bCs/>
          <w:sz w:val="22"/>
          <w:szCs w:val="22"/>
          <w:lang w:val="en-NZ" w:eastAsia="ko-KR"/>
        </w:rPr>
        <w:t xml:space="preserve"> </w:t>
      </w:r>
      <w:r w:rsidRPr="003E6BBC">
        <w:rPr>
          <w:sz w:val="22"/>
          <w:szCs w:val="22"/>
        </w:rPr>
        <w:t>stock assessment</w:t>
      </w:r>
    </w:p>
    <w:p w:rsidR="00DF7A8F" w:rsidRPr="003E6BBC" w:rsidRDefault="00DF7A8F" w:rsidP="003E6BBC">
      <w:pPr>
        <w:pStyle w:val="ListParagraph"/>
        <w:adjustRightInd w:val="0"/>
        <w:snapToGrid w:val="0"/>
        <w:ind w:left="1440"/>
        <w:jc w:val="both"/>
        <w:rPr>
          <w:rFonts w:eastAsia="바탕"/>
          <w:sz w:val="22"/>
          <w:szCs w:val="22"/>
          <w:lang w:val="en-NZ" w:eastAsia="ko-KR"/>
        </w:rPr>
      </w:pPr>
    </w:p>
    <w:p w:rsidR="00BE7351" w:rsidRPr="003E6BBC" w:rsidRDefault="00633DE6" w:rsidP="00AD41B2">
      <w:pPr>
        <w:adjustRightInd w:val="0"/>
        <w:snapToGrid w:val="0"/>
        <w:ind w:left="1080"/>
        <w:jc w:val="both"/>
        <w:rPr>
          <w:rFonts w:eastAsiaTheme="minorEastAsia"/>
          <w:sz w:val="22"/>
          <w:szCs w:val="22"/>
          <w:lang w:eastAsia="ko-KR"/>
        </w:rPr>
      </w:pPr>
      <w:r w:rsidRPr="003E6BBC">
        <w:rPr>
          <w:sz w:val="22"/>
          <w:szCs w:val="22"/>
        </w:rPr>
        <w:t xml:space="preserve">SC13 will review </w:t>
      </w:r>
      <w:r w:rsidRPr="003E6BBC">
        <w:rPr>
          <w:sz w:val="22"/>
          <w:szCs w:val="22"/>
          <w:lang w:val="en-NZ"/>
        </w:rPr>
        <w:t>the results of the 201</w:t>
      </w:r>
      <w:r w:rsidRPr="003E6BBC">
        <w:rPr>
          <w:rFonts w:eastAsiaTheme="minorEastAsia"/>
          <w:sz w:val="22"/>
          <w:szCs w:val="22"/>
          <w:lang w:val="en-NZ" w:eastAsia="ko-KR"/>
        </w:rPr>
        <w:t>7</w:t>
      </w:r>
      <w:r w:rsidRPr="003E6BBC">
        <w:rPr>
          <w:sz w:val="22"/>
          <w:szCs w:val="22"/>
          <w:lang w:val="en-NZ"/>
        </w:rPr>
        <w:t xml:space="preserve"> </w:t>
      </w:r>
      <w:r w:rsidR="00D6480D" w:rsidRPr="003E6BBC">
        <w:rPr>
          <w:rFonts w:eastAsiaTheme="minorEastAsia" w:hint="eastAsia"/>
          <w:sz w:val="22"/>
          <w:szCs w:val="22"/>
          <w:lang w:val="en-NZ" w:eastAsia="ko-KR"/>
        </w:rPr>
        <w:t>South Pacific swordfish</w:t>
      </w:r>
      <w:r w:rsidRPr="003E6BBC">
        <w:rPr>
          <w:rFonts w:eastAsiaTheme="minorEastAsia"/>
          <w:sz w:val="22"/>
          <w:szCs w:val="22"/>
          <w:lang w:val="en-NZ" w:eastAsia="ko-KR"/>
        </w:rPr>
        <w:t xml:space="preserve"> </w:t>
      </w:r>
      <w:r w:rsidRPr="003E6BBC">
        <w:rPr>
          <w:sz w:val="22"/>
          <w:szCs w:val="22"/>
          <w:lang w:val="en-NZ"/>
        </w:rPr>
        <w:t>stock assessment</w:t>
      </w:r>
      <w:r w:rsidRPr="003E6BBC">
        <w:rPr>
          <w:rFonts w:eastAsiaTheme="minorEastAsia"/>
          <w:sz w:val="22"/>
          <w:szCs w:val="22"/>
          <w:lang w:val="en-NZ" w:eastAsia="ko-KR"/>
        </w:rPr>
        <w:t>, any</w:t>
      </w:r>
      <w:r w:rsidRPr="003E6BBC">
        <w:rPr>
          <w:sz w:val="22"/>
          <w:szCs w:val="22"/>
          <w:lang w:val="en-NZ"/>
        </w:rPr>
        <w:t xml:space="preserve"> future research, including budget implications</w:t>
      </w:r>
      <w:r w:rsidRPr="003E6BBC">
        <w:rPr>
          <w:rFonts w:eastAsiaTheme="minorEastAsia"/>
          <w:sz w:val="22"/>
          <w:szCs w:val="22"/>
          <w:lang w:val="en-NZ" w:eastAsia="ko-KR"/>
        </w:rPr>
        <w:t>, and provide recommendations to the Commission, as required</w:t>
      </w:r>
      <w:r w:rsidRPr="003E6BBC">
        <w:rPr>
          <w:rFonts w:eastAsia="바탕"/>
          <w:sz w:val="22"/>
          <w:szCs w:val="22"/>
          <w:lang w:val="en-NZ" w:eastAsia="ko-KR"/>
        </w:rPr>
        <w:t>.</w:t>
      </w:r>
    </w:p>
    <w:p w:rsidR="00DF7A8F" w:rsidRPr="003E6BBC" w:rsidRDefault="00DF7A8F" w:rsidP="003E6BBC">
      <w:pPr>
        <w:pStyle w:val="ListParagraph"/>
        <w:adjustRightInd w:val="0"/>
        <w:snapToGrid w:val="0"/>
        <w:jc w:val="both"/>
        <w:rPr>
          <w:rFonts w:eastAsia="바탕"/>
          <w:sz w:val="22"/>
          <w:szCs w:val="22"/>
          <w:lang w:val="en-NZ" w:eastAsia="ko-KR"/>
        </w:rPr>
      </w:pPr>
    </w:p>
    <w:p w:rsidR="00AF5DF2" w:rsidRPr="003E6BBC" w:rsidRDefault="00AF5DF2" w:rsidP="00A95069">
      <w:pPr>
        <w:pStyle w:val="ListParagraph"/>
        <w:numPr>
          <w:ilvl w:val="3"/>
          <w:numId w:val="42"/>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AF5DF2" w:rsidRPr="003E6BBC" w:rsidRDefault="00AF5DF2" w:rsidP="003E6BBC">
      <w:pPr>
        <w:pStyle w:val="ListParagraph"/>
        <w:adjustRightInd w:val="0"/>
        <w:snapToGrid w:val="0"/>
        <w:jc w:val="both"/>
        <w:rPr>
          <w:rFonts w:eastAsia="바탕"/>
          <w:sz w:val="22"/>
          <w:szCs w:val="22"/>
          <w:lang w:val="en-NZ" w:eastAsia="ko-KR"/>
        </w:rPr>
      </w:pPr>
    </w:p>
    <w:p w:rsidR="00FA4C93"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E7A9A" w:rsidRPr="003E6BBC">
        <w:rPr>
          <w:rFonts w:eastAsia="바탕"/>
          <w:sz w:val="22"/>
          <w:szCs w:val="22"/>
          <w:lang w:val="en-NZ" w:eastAsia="ko-KR"/>
        </w:rPr>
        <w:t xml:space="preserve"> </w:t>
      </w:r>
      <w:r w:rsidR="00FA4C93" w:rsidRPr="003E6BBC">
        <w:rPr>
          <w:rFonts w:eastAsia="바탕"/>
          <w:sz w:val="22"/>
          <w:szCs w:val="22"/>
          <w:lang w:val="en-NZ" w:eastAsia="ko-KR"/>
        </w:rPr>
        <w:t>will provide agreed text for the following:</w:t>
      </w:r>
    </w:p>
    <w:p w:rsidR="00AF5DF2" w:rsidRPr="003E6BBC" w:rsidRDefault="00AF5DF2" w:rsidP="003E6BBC">
      <w:pPr>
        <w:pStyle w:val="ListParagraph"/>
        <w:adjustRightInd w:val="0"/>
        <w:snapToGrid w:val="0"/>
        <w:jc w:val="both"/>
        <w:rPr>
          <w:rFonts w:eastAsia="바탕"/>
          <w:sz w:val="22"/>
          <w:szCs w:val="22"/>
          <w:lang w:val="en-NZ" w:eastAsia="ko-KR"/>
        </w:rPr>
      </w:pPr>
    </w:p>
    <w:p w:rsidR="00AF5DF2" w:rsidRPr="003E6BBC" w:rsidRDefault="00AF5DF2" w:rsidP="00A95069">
      <w:pPr>
        <w:pStyle w:val="ListParagraph"/>
        <w:numPr>
          <w:ilvl w:val="0"/>
          <w:numId w:val="22"/>
        </w:numPr>
        <w:adjustRightInd w:val="0"/>
        <w:snapToGrid w:val="0"/>
        <w:jc w:val="both"/>
        <w:rPr>
          <w:rFonts w:eastAsia="바탕"/>
          <w:sz w:val="22"/>
          <w:szCs w:val="22"/>
          <w:lang w:val="en-NZ" w:eastAsia="ko-KR"/>
        </w:rPr>
      </w:pPr>
      <w:r w:rsidRPr="003E6BBC">
        <w:rPr>
          <w:rFonts w:eastAsia="바탕"/>
          <w:sz w:val="22"/>
          <w:szCs w:val="22"/>
          <w:lang w:val="en-NZ" w:eastAsia="ko-KR"/>
        </w:rPr>
        <w:t>Status and trends</w:t>
      </w:r>
      <w:r w:rsidR="00EC2690" w:rsidRPr="003E6BBC">
        <w:rPr>
          <w:rFonts w:eastAsia="바탕"/>
          <w:sz w:val="22"/>
          <w:szCs w:val="22"/>
          <w:lang w:val="en-NZ" w:eastAsia="ko-KR"/>
        </w:rPr>
        <w:t xml:space="preserve"> </w:t>
      </w:r>
    </w:p>
    <w:p w:rsidR="00AF5DF2" w:rsidRPr="003E6BBC" w:rsidRDefault="00AF5DF2" w:rsidP="00A95069">
      <w:pPr>
        <w:pStyle w:val="ListParagraph"/>
        <w:numPr>
          <w:ilvl w:val="0"/>
          <w:numId w:val="22"/>
        </w:numPr>
        <w:adjustRightInd w:val="0"/>
        <w:snapToGrid w:val="0"/>
        <w:jc w:val="both"/>
        <w:rPr>
          <w:rFonts w:eastAsia="바탕"/>
          <w:sz w:val="22"/>
          <w:szCs w:val="22"/>
          <w:lang w:val="en-NZ" w:eastAsia="ko-KR"/>
        </w:rPr>
      </w:pPr>
      <w:r w:rsidRPr="003E6BBC">
        <w:rPr>
          <w:rFonts w:eastAsia="바탕"/>
          <w:sz w:val="22"/>
          <w:szCs w:val="22"/>
          <w:lang w:val="en-NZ" w:eastAsia="ko-KR"/>
        </w:rPr>
        <w:t>Management advice and implications</w:t>
      </w:r>
      <w:r w:rsidR="00EC2690" w:rsidRPr="003E6BBC">
        <w:rPr>
          <w:rFonts w:eastAsia="바탕"/>
          <w:sz w:val="22"/>
          <w:szCs w:val="22"/>
          <w:lang w:val="en-NZ" w:eastAsia="ko-KR"/>
        </w:rPr>
        <w:t xml:space="preserve"> </w:t>
      </w:r>
    </w:p>
    <w:p w:rsidR="00AF5DF2" w:rsidRPr="003E6BBC" w:rsidRDefault="00AF5DF2" w:rsidP="003E6BBC">
      <w:pPr>
        <w:pStyle w:val="ListParagraph"/>
        <w:adjustRightInd w:val="0"/>
        <w:snapToGrid w:val="0"/>
        <w:ind w:left="1080"/>
        <w:jc w:val="both"/>
        <w:rPr>
          <w:rFonts w:eastAsia="바탕"/>
          <w:sz w:val="22"/>
          <w:szCs w:val="22"/>
          <w:lang w:val="en-NZ" w:eastAsia="ko-KR"/>
        </w:rPr>
      </w:pPr>
    </w:p>
    <w:p w:rsidR="00AF5DF2" w:rsidRPr="003E6BBC" w:rsidRDefault="00AF5DF2" w:rsidP="00A95069">
      <w:pPr>
        <w:pStyle w:val="ListParagraph"/>
        <w:numPr>
          <w:ilvl w:val="2"/>
          <w:numId w:val="42"/>
        </w:numPr>
        <w:adjustRightInd w:val="0"/>
        <w:snapToGrid w:val="0"/>
        <w:jc w:val="both"/>
        <w:rPr>
          <w:rFonts w:eastAsia="바탕"/>
          <w:b/>
          <w:bCs/>
          <w:sz w:val="22"/>
          <w:szCs w:val="22"/>
          <w:lang w:val="en-NZ" w:eastAsia="ko-KR"/>
        </w:rPr>
      </w:pPr>
      <w:r w:rsidRPr="003E6BBC">
        <w:rPr>
          <w:rFonts w:eastAsia="바탕"/>
          <w:b/>
          <w:bCs/>
          <w:sz w:val="22"/>
          <w:szCs w:val="22"/>
          <w:lang w:val="en-NZ" w:eastAsia="ko-KR"/>
        </w:rPr>
        <w:t>Southwest Pacific striped marlin</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Kajikia audax</w:t>
      </w:r>
      <w:r w:rsidR="00807662" w:rsidRPr="003E6BBC">
        <w:rPr>
          <w:rFonts w:eastAsia="바탕"/>
          <w:b/>
          <w:bCs/>
          <w:sz w:val="22"/>
          <w:szCs w:val="22"/>
          <w:lang w:val="en-NZ" w:eastAsia="ko-KR"/>
        </w:rPr>
        <w:t>)</w:t>
      </w:r>
    </w:p>
    <w:p w:rsidR="00AF5DF2" w:rsidRPr="003E6BBC" w:rsidRDefault="00AF5DF2" w:rsidP="003E6BBC">
      <w:pPr>
        <w:adjustRightInd w:val="0"/>
        <w:snapToGrid w:val="0"/>
        <w:jc w:val="both"/>
        <w:rPr>
          <w:rFonts w:eastAsia="바탕"/>
          <w:sz w:val="22"/>
          <w:szCs w:val="22"/>
          <w:lang w:val="en-NZ" w:eastAsia="ko-KR"/>
        </w:rPr>
      </w:pPr>
    </w:p>
    <w:p w:rsidR="00AF5DF2" w:rsidRPr="003E6BBC" w:rsidRDefault="00AF5DF2" w:rsidP="00A95069">
      <w:pPr>
        <w:pStyle w:val="ListParagraph"/>
        <w:numPr>
          <w:ilvl w:val="3"/>
          <w:numId w:val="42"/>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5E75F0" w:rsidRPr="003E6BBC" w:rsidRDefault="005E75F0" w:rsidP="003E6BBC">
      <w:pPr>
        <w:pStyle w:val="ListParagraph"/>
        <w:adjustRightInd w:val="0"/>
        <w:snapToGrid w:val="0"/>
        <w:jc w:val="both"/>
        <w:rPr>
          <w:rFonts w:eastAsia="바탕"/>
          <w:sz w:val="22"/>
          <w:szCs w:val="22"/>
          <w:lang w:val="en-NZ" w:eastAsia="ko-KR"/>
        </w:rPr>
      </w:pPr>
    </w:p>
    <w:p w:rsidR="00FA4C93" w:rsidRPr="003E6BBC" w:rsidRDefault="00DD4361"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 xml:space="preserve">No </w:t>
      </w:r>
      <w:r w:rsidR="00FA4C93" w:rsidRPr="003E6BBC">
        <w:rPr>
          <w:rFonts w:eastAsia="바탕"/>
          <w:sz w:val="22"/>
          <w:szCs w:val="22"/>
          <w:lang w:val="en-NZ" w:eastAsia="ko-KR"/>
        </w:rPr>
        <w:t xml:space="preserve">stock assessment was conducted </w:t>
      </w:r>
      <w:r w:rsidR="006472A4" w:rsidRPr="003E6BBC">
        <w:rPr>
          <w:rFonts w:eastAsia="바탕"/>
          <w:sz w:val="22"/>
          <w:szCs w:val="22"/>
          <w:lang w:val="en-NZ" w:eastAsia="ko-KR"/>
        </w:rPr>
        <w:t>since 2011</w:t>
      </w:r>
      <w:r w:rsidR="00FA4C93" w:rsidRPr="003E6BBC">
        <w:rPr>
          <w:rFonts w:eastAsia="바탕"/>
          <w:sz w:val="22"/>
          <w:szCs w:val="22"/>
          <w:lang w:val="en-NZ" w:eastAsia="ko-KR"/>
        </w:rPr>
        <w:t xml:space="preserve">. </w:t>
      </w:r>
      <w:r w:rsidR="00427C82" w:rsidRPr="003E6BBC">
        <w:rPr>
          <w:rFonts w:eastAsia="바탕"/>
          <w:sz w:val="22"/>
          <w:szCs w:val="22"/>
          <w:lang w:val="en-NZ" w:eastAsia="ko-KR"/>
        </w:rPr>
        <w:t>SC13</w:t>
      </w:r>
      <w:r w:rsidR="002E7A9A" w:rsidRPr="003E6BBC">
        <w:rPr>
          <w:rFonts w:eastAsia="바탕"/>
          <w:sz w:val="22"/>
          <w:szCs w:val="22"/>
          <w:lang w:val="en-NZ" w:eastAsia="ko-KR"/>
        </w:rPr>
        <w:t xml:space="preserve"> </w:t>
      </w:r>
      <w:r w:rsidR="00FA4C93" w:rsidRPr="003E6BBC">
        <w:rPr>
          <w:rFonts w:eastAsia="바탕"/>
          <w:sz w:val="22"/>
          <w:szCs w:val="22"/>
          <w:lang w:val="en-NZ" w:eastAsia="ko-KR"/>
        </w:rPr>
        <w:t xml:space="preserve">may review updated information if available for </w:t>
      </w:r>
      <w:r w:rsidR="000B636C" w:rsidRPr="003E6BBC">
        <w:rPr>
          <w:rFonts w:eastAsia="바탕"/>
          <w:sz w:val="22"/>
          <w:szCs w:val="22"/>
          <w:lang w:val="en-NZ" w:eastAsia="ko-KR"/>
        </w:rPr>
        <w:t xml:space="preserve">Southwest Pacific </w:t>
      </w:r>
      <w:r w:rsidR="0066474B" w:rsidRPr="003E6BBC">
        <w:rPr>
          <w:rFonts w:eastAsia="바탕"/>
          <w:sz w:val="22"/>
          <w:szCs w:val="22"/>
          <w:lang w:val="en-NZ" w:eastAsia="ko-KR"/>
        </w:rPr>
        <w:t>striped marlin</w:t>
      </w:r>
      <w:r w:rsidR="00FA4C93" w:rsidRPr="003E6BBC">
        <w:rPr>
          <w:rFonts w:eastAsia="바탕"/>
          <w:sz w:val="22"/>
          <w:szCs w:val="22"/>
          <w:lang w:val="en-NZ" w:eastAsia="ko-KR"/>
        </w:rPr>
        <w:t>.</w:t>
      </w:r>
    </w:p>
    <w:p w:rsidR="00D119FF" w:rsidRPr="003E6BBC" w:rsidRDefault="00D119FF" w:rsidP="003E6BBC">
      <w:pPr>
        <w:pStyle w:val="ListParagraph"/>
        <w:adjustRightInd w:val="0"/>
        <w:snapToGrid w:val="0"/>
        <w:jc w:val="both"/>
        <w:rPr>
          <w:rFonts w:eastAsia="바탕"/>
          <w:sz w:val="22"/>
          <w:szCs w:val="22"/>
          <w:lang w:val="en-NZ" w:eastAsia="ko-KR"/>
        </w:rPr>
      </w:pPr>
    </w:p>
    <w:p w:rsidR="00AF5DF2" w:rsidRPr="003E6BBC" w:rsidRDefault="00AF5DF2" w:rsidP="00A95069">
      <w:pPr>
        <w:pStyle w:val="ListParagraph"/>
        <w:numPr>
          <w:ilvl w:val="3"/>
          <w:numId w:val="42"/>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AF5DF2" w:rsidRPr="003E6BBC" w:rsidRDefault="00AF5DF2" w:rsidP="003E6BBC">
      <w:pPr>
        <w:pStyle w:val="ListParagraph"/>
        <w:adjustRightInd w:val="0"/>
        <w:snapToGrid w:val="0"/>
        <w:jc w:val="both"/>
        <w:rPr>
          <w:rFonts w:eastAsia="바탕"/>
          <w:sz w:val="22"/>
          <w:szCs w:val="22"/>
          <w:lang w:val="en-NZ" w:eastAsia="ko-KR"/>
        </w:rPr>
      </w:pPr>
    </w:p>
    <w:p w:rsidR="0066474B"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E7A9A" w:rsidRPr="003E6BBC">
        <w:rPr>
          <w:rFonts w:eastAsia="바탕"/>
          <w:sz w:val="22"/>
          <w:szCs w:val="22"/>
          <w:lang w:val="en-NZ" w:eastAsia="ko-KR"/>
        </w:rPr>
        <w:t xml:space="preserve"> </w:t>
      </w:r>
      <w:r w:rsidR="0066474B" w:rsidRPr="003E6BBC">
        <w:rPr>
          <w:rFonts w:eastAsia="바탕"/>
          <w:sz w:val="22"/>
          <w:szCs w:val="22"/>
          <w:lang w:val="en-NZ" w:eastAsia="ko-KR"/>
        </w:rPr>
        <w:t>will provide agreed text for the following:</w:t>
      </w:r>
    </w:p>
    <w:p w:rsidR="00AF5DF2" w:rsidRPr="003E6BBC" w:rsidRDefault="00AF5DF2" w:rsidP="003E6BBC">
      <w:pPr>
        <w:pStyle w:val="ListParagraph"/>
        <w:adjustRightInd w:val="0"/>
        <w:snapToGrid w:val="0"/>
        <w:jc w:val="both"/>
        <w:rPr>
          <w:rFonts w:eastAsia="바탕"/>
          <w:sz w:val="22"/>
          <w:szCs w:val="22"/>
          <w:lang w:val="en-NZ" w:eastAsia="ko-KR"/>
        </w:rPr>
      </w:pPr>
    </w:p>
    <w:p w:rsidR="00AF5DF2" w:rsidRPr="003E6BBC" w:rsidRDefault="00AF5DF2" w:rsidP="00A95069">
      <w:pPr>
        <w:pStyle w:val="ListParagraph"/>
        <w:numPr>
          <w:ilvl w:val="0"/>
          <w:numId w:val="23"/>
        </w:numPr>
        <w:adjustRightInd w:val="0"/>
        <w:snapToGrid w:val="0"/>
        <w:jc w:val="both"/>
        <w:rPr>
          <w:rFonts w:eastAsia="바탕"/>
          <w:sz w:val="22"/>
          <w:szCs w:val="22"/>
          <w:lang w:val="en-NZ" w:eastAsia="ko-KR"/>
        </w:rPr>
      </w:pPr>
      <w:r w:rsidRPr="003E6BBC">
        <w:rPr>
          <w:rFonts w:eastAsia="바탕"/>
          <w:sz w:val="22"/>
          <w:szCs w:val="22"/>
          <w:lang w:val="en-NZ" w:eastAsia="ko-KR"/>
        </w:rPr>
        <w:t>Status and trends</w:t>
      </w:r>
      <w:r w:rsidR="00EC2690" w:rsidRPr="003E6BBC">
        <w:rPr>
          <w:rFonts w:eastAsia="바탕"/>
          <w:sz w:val="22"/>
          <w:szCs w:val="22"/>
          <w:lang w:val="en-NZ" w:eastAsia="ko-KR"/>
        </w:rPr>
        <w:t xml:space="preserve"> </w:t>
      </w:r>
    </w:p>
    <w:p w:rsidR="00AF5DF2" w:rsidRPr="003E6BBC" w:rsidRDefault="00AF5DF2" w:rsidP="00A95069">
      <w:pPr>
        <w:pStyle w:val="ListParagraph"/>
        <w:numPr>
          <w:ilvl w:val="0"/>
          <w:numId w:val="23"/>
        </w:numPr>
        <w:adjustRightInd w:val="0"/>
        <w:snapToGrid w:val="0"/>
        <w:jc w:val="both"/>
        <w:rPr>
          <w:rFonts w:eastAsia="바탕"/>
          <w:sz w:val="22"/>
          <w:szCs w:val="22"/>
          <w:lang w:val="en-NZ" w:eastAsia="ko-KR"/>
        </w:rPr>
      </w:pPr>
      <w:r w:rsidRPr="003E6BBC">
        <w:rPr>
          <w:rFonts w:eastAsia="바탕"/>
          <w:sz w:val="22"/>
          <w:szCs w:val="22"/>
          <w:lang w:val="en-NZ" w:eastAsia="ko-KR"/>
        </w:rPr>
        <w:t>Management advice and implications</w:t>
      </w:r>
      <w:r w:rsidR="00EC2690" w:rsidRPr="003E6BBC">
        <w:rPr>
          <w:rFonts w:eastAsia="바탕"/>
          <w:sz w:val="22"/>
          <w:szCs w:val="22"/>
          <w:lang w:val="en-NZ" w:eastAsia="ko-KR"/>
        </w:rPr>
        <w:t xml:space="preserve"> </w:t>
      </w:r>
    </w:p>
    <w:p w:rsidR="0005624B" w:rsidRPr="003E6BBC" w:rsidRDefault="0005624B" w:rsidP="003E6BBC">
      <w:pPr>
        <w:adjustRightInd w:val="0"/>
        <w:snapToGrid w:val="0"/>
        <w:jc w:val="both"/>
        <w:rPr>
          <w:rFonts w:eastAsia="바탕"/>
          <w:sz w:val="22"/>
          <w:szCs w:val="22"/>
          <w:lang w:val="en-NZ" w:eastAsia="ko-KR"/>
        </w:rPr>
      </w:pPr>
    </w:p>
    <w:p w:rsidR="00970F16" w:rsidRPr="003E6BBC" w:rsidRDefault="0005624B" w:rsidP="00A95069">
      <w:pPr>
        <w:pStyle w:val="ListParagraph"/>
        <w:numPr>
          <w:ilvl w:val="2"/>
          <w:numId w:val="42"/>
        </w:numPr>
        <w:adjustRightInd w:val="0"/>
        <w:snapToGrid w:val="0"/>
        <w:jc w:val="both"/>
        <w:rPr>
          <w:rFonts w:eastAsia="바탕"/>
          <w:b/>
          <w:bCs/>
          <w:sz w:val="22"/>
          <w:szCs w:val="22"/>
          <w:lang w:val="en-NZ" w:eastAsia="ko-KR"/>
        </w:rPr>
      </w:pPr>
      <w:r w:rsidRPr="003E6BBC">
        <w:rPr>
          <w:rFonts w:eastAsia="바탕"/>
          <w:b/>
          <w:bCs/>
          <w:sz w:val="22"/>
          <w:szCs w:val="22"/>
          <w:lang w:val="en-NZ" w:eastAsia="ko-KR"/>
        </w:rPr>
        <w:t>North Pacific striped marlin</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Kajikia audax</w:t>
      </w:r>
      <w:r w:rsidR="00807662" w:rsidRPr="003E6BBC">
        <w:rPr>
          <w:rFonts w:eastAsia="바탕"/>
          <w:b/>
          <w:bCs/>
          <w:sz w:val="22"/>
          <w:szCs w:val="22"/>
          <w:lang w:val="en-NZ" w:eastAsia="ko-KR"/>
        </w:rPr>
        <w:t>)</w:t>
      </w:r>
    </w:p>
    <w:p w:rsidR="0005624B" w:rsidRPr="003E6BBC" w:rsidRDefault="0005624B" w:rsidP="003E6BBC">
      <w:pPr>
        <w:adjustRightInd w:val="0"/>
        <w:snapToGrid w:val="0"/>
        <w:jc w:val="both"/>
        <w:rPr>
          <w:rFonts w:eastAsia="바탕"/>
          <w:sz w:val="22"/>
          <w:szCs w:val="22"/>
          <w:lang w:val="en-NZ" w:eastAsia="ko-KR"/>
        </w:rPr>
      </w:pPr>
    </w:p>
    <w:p w:rsidR="0005624B" w:rsidRPr="003E6BBC" w:rsidRDefault="0005624B" w:rsidP="00A95069">
      <w:pPr>
        <w:pStyle w:val="ListParagraph"/>
        <w:numPr>
          <w:ilvl w:val="3"/>
          <w:numId w:val="42"/>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0E50F7" w:rsidRPr="003E6BBC" w:rsidRDefault="000E50F7" w:rsidP="003E6BBC">
      <w:pPr>
        <w:pStyle w:val="ListParagraph"/>
        <w:adjustRightInd w:val="0"/>
        <w:snapToGrid w:val="0"/>
        <w:jc w:val="both"/>
        <w:rPr>
          <w:rFonts w:eastAsia="바탕"/>
          <w:sz w:val="22"/>
          <w:szCs w:val="22"/>
          <w:lang w:val="en-NZ" w:eastAsia="ko-KR"/>
        </w:rPr>
      </w:pPr>
    </w:p>
    <w:p w:rsidR="0066474B" w:rsidRPr="003E6BBC" w:rsidRDefault="006472A4" w:rsidP="003E6BBC">
      <w:pPr>
        <w:pStyle w:val="ListParagraph"/>
        <w:adjustRightInd w:val="0"/>
        <w:snapToGrid w:val="0"/>
        <w:jc w:val="both"/>
        <w:rPr>
          <w:rFonts w:eastAsia="바탕"/>
          <w:sz w:val="22"/>
          <w:szCs w:val="22"/>
          <w:lang w:val="en-NZ" w:eastAsia="ko-KR"/>
        </w:rPr>
      </w:pPr>
      <w:r w:rsidRPr="003E6BBC">
        <w:rPr>
          <w:rFonts w:eastAsia="바탕"/>
          <w:sz w:val="22"/>
          <w:szCs w:val="22"/>
          <w:lang w:val="en-NZ" w:eastAsia="ko-KR"/>
        </w:rPr>
        <w:t>No stock assessment was conducted since 2015</w:t>
      </w:r>
      <w:r w:rsidR="00504891" w:rsidRPr="003E6BBC">
        <w:rPr>
          <w:rFonts w:eastAsia="바탕"/>
          <w:sz w:val="22"/>
          <w:szCs w:val="22"/>
          <w:lang w:val="en-NZ" w:eastAsia="ko-KR"/>
        </w:rPr>
        <w:t xml:space="preserve">. </w:t>
      </w:r>
      <w:r w:rsidR="00427C82" w:rsidRPr="003E6BBC">
        <w:rPr>
          <w:rFonts w:eastAsia="바탕"/>
          <w:sz w:val="22"/>
          <w:szCs w:val="22"/>
          <w:lang w:val="en-NZ" w:eastAsia="ko-KR"/>
        </w:rPr>
        <w:t>SC13</w:t>
      </w:r>
      <w:r w:rsidR="00504891" w:rsidRPr="003E6BBC">
        <w:rPr>
          <w:rFonts w:eastAsia="바탕"/>
          <w:sz w:val="22"/>
          <w:szCs w:val="22"/>
          <w:lang w:val="en-NZ" w:eastAsia="ko-KR"/>
        </w:rPr>
        <w:t xml:space="preserve"> will review </w:t>
      </w:r>
      <w:r w:rsidR="001707A2" w:rsidRPr="003E6BBC">
        <w:rPr>
          <w:rFonts w:eastAsia="바탕"/>
          <w:sz w:val="22"/>
          <w:szCs w:val="22"/>
          <w:lang w:val="en-NZ" w:eastAsia="ko-KR"/>
        </w:rPr>
        <w:t xml:space="preserve">updated information if available </w:t>
      </w:r>
      <w:r w:rsidR="000B636C" w:rsidRPr="003E6BBC">
        <w:rPr>
          <w:rFonts w:eastAsia="바탕"/>
          <w:sz w:val="22"/>
          <w:szCs w:val="22"/>
          <w:lang w:val="en-NZ" w:eastAsia="ko-KR"/>
        </w:rPr>
        <w:t xml:space="preserve">for </w:t>
      </w:r>
      <w:r w:rsidR="00D6480D" w:rsidRPr="003E6BBC">
        <w:rPr>
          <w:rFonts w:eastAsia="바탕" w:hint="eastAsia"/>
          <w:sz w:val="22"/>
          <w:szCs w:val="22"/>
          <w:lang w:val="en-NZ" w:eastAsia="ko-KR"/>
        </w:rPr>
        <w:t>North</w:t>
      </w:r>
      <w:r w:rsidR="00D6480D" w:rsidRPr="003E6BBC">
        <w:rPr>
          <w:rFonts w:eastAsia="바탕"/>
          <w:sz w:val="22"/>
          <w:szCs w:val="22"/>
          <w:lang w:val="en-NZ" w:eastAsia="ko-KR"/>
        </w:rPr>
        <w:t xml:space="preserve"> </w:t>
      </w:r>
      <w:r w:rsidR="000B636C" w:rsidRPr="003E6BBC">
        <w:rPr>
          <w:rFonts w:eastAsia="바탕"/>
          <w:sz w:val="22"/>
          <w:szCs w:val="22"/>
          <w:lang w:val="en-NZ" w:eastAsia="ko-KR"/>
        </w:rPr>
        <w:t>Pacific striped marlin</w:t>
      </w:r>
      <w:r w:rsidR="0066474B" w:rsidRPr="003E6BBC">
        <w:rPr>
          <w:rFonts w:eastAsia="바탕"/>
          <w:sz w:val="22"/>
          <w:szCs w:val="22"/>
          <w:lang w:val="en-NZ" w:eastAsia="ko-KR"/>
        </w:rPr>
        <w:t>.</w:t>
      </w:r>
    </w:p>
    <w:p w:rsidR="0005624B" w:rsidRPr="003E6BBC" w:rsidRDefault="0005624B" w:rsidP="003E6BBC">
      <w:pPr>
        <w:pStyle w:val="ListParagraph"/>
        <w:adjustRightInd w:val="0"/>
        <w:snapToGrid w:val="0"/>
        <w:ind w:left="1080"/>
        <w:jc w:val="both"/>
        <w:rPr>
          <w:rFonts w:eastAsia="바탕"/>
          <w:sz w:val="22"/>
          <w:szCs w:val="22"/>
          <w:lang w:val="en-NZ" w:eastAsia="ko-KR"/>
        </w:rPr>
      </w:pPr>
    </w:p>
    <w:p w:rsidR="0005624B" w:rsidRPr="003E6BBC" w:rsidRDefault="0005624B" w:rsidP="00A95069">
      <w:pPr>
        <w:pStyle w:val="ListParagraph"/>
        <w:numPr>
          <w:ilvl w:val="3"/>
          <w:numId w:val="42"/>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05624B" w:rsidRPr="003E6BBC" w:rsidRDefault="0005624B" w:rsidP="003E6BBC">
      <w:pPr>
        <w:pStyle w:val="ListParagraph"/>
        <w:adjustRightInd w:val="0"/>
        <w:snapToGrid w:val="0"/>
        <w:jc w:val="both"/>
        <w:rPr>
          <w:rFonts w:eastAsia="바탕"/>
          <w:sz w:val="22"/>
          <w:szCs w:val="22"/>
          <w:lang w:val="en-NZ" w:eastAsia="ko-KR"/>
        </w:rPr>
      </w:pPr>
    </w:p>
    <w:p w:rsidR="0066474B"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E7A9A" w:rsidRPr="003E6BBC">
        <w:rPr>
          <w:rFonts w:eastAsia="바탕"/>
          <w:sz w:val="22"/>
          <w:szCs w:val="22"/>
          <w:lang w:val="en-NZ" w:eastAsia="ko-KR"/>
        </w:rPr>
        <w:t xml:space="preserve"> </w:t>
      </w:r>
      <w:r w:rsidR="0066474B" w:rsidRPr="003E6BBC">
        <w:rPr>
          <w:rFonts w:eastAsia="바탕"/>
          <w:sz w:val="22"/>
          <w:szCs w:val="22"/>
          <w:lang w:val="en-NZ" w:eastAsia="ko-KR"/>
        </w:rPr>
        <w:t>will provide agreed text for the following:</w:t>
      </w:r>
    </w:p>
    <w:p w:rsidR="0005624B" w:rsidRPr="003E6BBC" w:rsidRDefault="0005624B" w:rsidP="003E6BBC">
      <w:pPr>
        <w:pStyle w:val="ListParagraph"/>
        <w:adjustRightInd w:val="0"/>
        <w:snapToGrid w:val="0"/>
        <w:jc w:val="both"/>
        <w:rPr>
          <w:rFonts w:eastAsia="바탕"/>
          <w:sz w:val="22"/>
          <w:szCs w:val="22"/>
          <w:lang w:val="en-NZ" w:eastAsia="ko-KR"/>
        </w:rPr>
      </w:pPr>
    </w:p>
    <w:p w:rsidR="0005624B" w:rsidRPr="003E6BBC" w:rsidRDefault="0005624B" w:rsidP="00A95069">
      <w:pPr>
        <w:pStyle w:val="ListParagraph"/>
        <w:numPr>
          <w:ilvl w:val="0"/>
          <w:numId w:val="24"/>
        </w:numPr>
        <w:adjustRightInd w:val="0"/>
        <w:snapToGrid w:val="0"/>
        <w:jc w:val="both"/>
        <w:rPr>
          <w:rFonts w:eastAsia="바탕"/>
          <w:sz w:val="22"/>
          <w:szCs w:val="22"/>
          <w:lang w:val="en-NZ" w:eastAsia="ko-KR"/>
        </w:rPr>
      </w:pPr>
      <w:r w:rsidRPr="003E6BBC">
        <w:rPr>
          <w:rFonts w:eastAsia="바탕"/>
          <w:sz w:val="22"/>
          <w:szCs w:val="22"/>
          <w:lang w:val="en-NZ" w:eastAsia="ko-KR"/>
        </w:rPr>
        <w:t>Status and trends</w:t>
      </w:r>
      <w:r w:rsidR="00EC2690" w:rsidRPr="003E6BBC">
        <w:rPr>
          <w:rFonts w:eastAsia="바탕"/>
          <w:sz w:val="22"/>
          <w:szCs w:val="22"/>
          <w:lang w:val="en-NZ" w:eastAsia="ko-KR"/>
        </w:rPr>
        <w:t xml:space="preserve"> </w:t>
      </w:r>
    </w:p>
    <w:p w:rsidR="0005624B" w:rsidRPr="003E6BBC" w:rsidRDefault="0005624B" w:rsidP="00A95069">
      <w:pPr>
        <w:pStyle w:val="ListParagraph"/>
        <w:numPr>
          <w:ilvl w:val="0"/>
          <w:numId w:val="24"/>
        </w:numPr>
        <w:adjustRightInd w:val="0"/>
        <w:snapToGrid w:val="0"/>
        <w:jc w:val="both"/>
        <w:rPr>
          <w:rFonts w:eastAsia="바탕"/>
          <w:sz w:val="22"/>
          <w:szCs w:val="22"/>
          <w:lang w:val="en-NZ" w:eastAsia="ko-KR"/>
        </w:rPr>
      </w:pPr>
      <w:r w:rsidRPr="003E6BBC">
        <w:rPr>
          <w:rFonts w:eastAsia="바탕"/>
          <w:sz w:val="22"/>
          <w:szCs w:val="22"/>
          <w:lang w:val="en-NZ" w:eastAsia="ko-KR"/>
        </w:rPr>
        <w:t>Management advice and implications</w:t>
      </w:r>
      <w:r w:rsidR="00EC2690" w:rsidRPr="003E6BBC">
        <w:rPr>
          <w:rFonts w:eastAsia="바탕"/>
          <w:sz w:val="22"/>
          <w:szCs w:val="22"/>
          <w:lang w:val="en-NZ" w:eastAsia="ko-KR"/>
        </w:rPr>
        <w:t xml:space="preserve"> </w:t>
      </w:r>
    </w:p>
    <w:p w:rsidR="0005624B" w:rsidRPr="003E6BBC" w:rsidRDefault="0005624B" w:rsidP="003E6BBC">
      <w:pPr>
        <w:pStyle w:val="ListParagraph"/>
        <w:adjustRightInd w:val="0"/>
        <w:snapToGrid w:val="0"/>
        <w:ind w:left="1440"/>
        <w:jc w:val="both"/>
        <w:rPr>
          <w:rFonts w:eastAsia="바탕"/>
          <w:sz w:val="22"/>
          <w:szCs w:val="22"/>
          <w:lang w:val="en-NZ" w:eastAsia="ko-KR"/>
        </w:rPr>
      </w:pPr>
    </w:p>
    <w:p w:rsidR="0066474B" w:rsidRPr="003E6BBC" w:rsidRDefault="0066474B" w:rsidP="00A95069">
      <w:pPr>
        <w:pStyle w:val="ListParagraph"/>
        <w:numPr>
          <w:ilvl w:val="2"/>
          <w:numId w:val="42"/>
        </w:numPr>
        <w:adjustRightInd w:val="0"/>
        <w:snapToGrid w:val="0"/>
        <w:jc w:val="both"/>
        <w:rPr>
          <w:rFonts w:eastAsia="바탕"/>
          <w:b/>
          <w:bCs/>
          <w:sz w:val="22"/>
          <w:szCs w:val="22"/>
          <w:lang w:val="en-NZ" w:eastAsia="ko-KR"/>
        </w:rPr>
      </w:pPr>
      <w:r w:rsidRPr="003E6BBC">
        <w:rPr>
          <w:rFonts w:eastAsia="바탕"/>
          <w:b/>
          <w:sz w:val="22"/>
          <w:szCs w:val="22"/>
          <w:lang w:val="en-AU" w:eastAsia="ko-KR"/>
        </w:rPr>
        <w:t>Pacific blue marlin</w:t>
      </w:r>
      <w:r w:rsidRPr="003E6BBC">
        <w:rPr>
          <w:rFonts w:eastAsia="바탕"/>
          <w:b/>
          <w:bCs/>
          <w:sz w:val="22"/>
          <w:szCs w:val="22"/>
          <w:lang w:val="en-NZ" w:eastAsia="ko-KR"/>
        </w:rPr>
        <w:t xml:space="preserve"> </w:t>
      </w:r>
      <w:r w:rsidR="00807662" w:rsidRPr="003E6BBC">
        <w:rPr>
          <w:rFonts w:eastAsia="바탕"/>
          <w:b/>
          <w:bCs/>
          <w:sz w:val="22"/>
          <w:szCs w:val="22"/>
          <w:lang w:val="en-NZ" w:eastAsia="ko-KR"/>
        </w:rPr>
        <w:t xml:space="preserve"> (</w:t>
      </w:r>
      <w:r w:rsidR="00807662" w:rsidRPr="003E6BBC">
        <w:rPr>
          <w:rFonts w:eastAsia="바탕"/>
          <w:b/>
          <w:bCs/>
          <w:i/>
          <w:sz w:val="22"/>
          <w:szCs w:val="22"/>
          <w:lang w:val="en-NZ" w:eastAsia="ko-KR"/>
        </w:rPr>
        <w:t>Makaira nigricans</w:t>
      </w:r>
      <w:r w:rsidR="00807662" w:rsidRPr="003E6BBC">
        <w:rPr>
          <w:rFonts w:eastAsia="바탕"/>
          <w:b/>
          <w:bCs/>
          <w:sz w:val="22"/>
          <w:szCs w:val="22"/>
          <w:lang w:val="en-NZ" w:eastAsia="ko-KR"/>
        </w:rPr>
        <w:t>)</w:t>
      </w:r>
      <w:r w:rsidR="00FF2499" w:rsidRPr="003E6BBC">
        <w:rPr>
          <w:rFonts w:eastAsia="바탕"/>
          <w:b/>
          <w:bCs/>
          <w:sz w:val="22"/>
          <w:szCs w:val="22"/>
          <w:lang w:val="en-NZ" w:eastAsia="ko-KR"/>
        </w:rPr>
        <w:t xml:space="preserve"> </w:t>
      </w:r>
    </w:p>
    <w:p w:rsidR="0066474B" w:rsidRPr="003E6BBC" w:rsidRDefault="0066474B" w:rsidP="003E6BBC">
      <w:pPr>
        <w:pStyle w:val="ListParagraph"/>
        <w:adjustRightInd w:val="0"/>
        <w:snapToGrid w:val="0"/>
        <w:jc w:val="both"/>
        <w:rPr>
          <w:rFonts w:eastAsia="바탕"/>
          <w:sz w:val="22"/>
          <w:szCs w:val="22"/>
          <w:lang w:val="en-NZ" w:eastAsia="ko-KR"/>
        </w:rPr>
      </w:pPr>
    </w:p>
    <w:p w:rsidR="0066474B" w:rsidRPr="003E6BBC" w:rsidRDefault="0066474B" w:rsidP="00A95069">
      <w:pPr>
        <w:pStyle w:val="ListParagraph"/>
        <w:numPr>
          <w:ilvl w:val="3"/>
          <w:numId w:val="42"/>
        </w:numPr>
        <w:adjustRightInd w:val="0"/>
        <w:snapToGrid w:val="0"/>
        <w:jc w:val="both"/>
        <w:rPr>
          <w:rFonts w:eastAsia="바탕"/>
          <w:sz w:val="22"/>
          <w:szCs w:val="22"/>
          <w:lang w:val="en-NZ" w:eastAsia="ko-KR"/>
        </w:rPr>
      </w:pPr>
      <w:r w:rsidRPr="003E6BBC">
        <w:rPr>
          <w:rFonts w:eastAsia="바탕"/>
          <w:sz w:val="22"/>
          <w:szCs w:val="22"/>
          <w:lang w:val="en-NZ" w:eastAsia="ko-KR"/>
        </w:rPr>
        <w:t>Review of research and information</w:t>
      </w:r>
    </w:p>
    <w:p w:rsidR="0066474B" w:rsidRPr="003E6BBC" w:rsidRDefault="0066474B" w:rsidP="003E6BBC">
      <w:pPr>
        <w:pStyle w:val="ListParagraph"/>
        <w:adjustRightInd w:val="0"/>
        <w:snapToGrid w:val="0"/>
        <w:jc w:val="both"/>
        <w:rPr>
          <w:rFonts w:eastAsia="바탕"/>
          <w:sz w:val="22"/>
          <w:szCs w:val="22"/>
          <w:lang w:val="en-NZ" w:eastAsia="ko-KR"/>
        </w:rPr>
      </w:pPr>
    </w:p>
    <w:p w:rsidR="006B187A" w:rsidRPr="003E6BBC" w:rsidRDefault="004F611C" w:rsidP="003E6BBC">
      <w:pPr>
        <w:pStyle w:val="ListParagraph"/>
        <w:adjustRightInd w:val="0"/>
        <w:snapToGrid w:val="0"/>
        <w:jc w:val="both"/>
        <w:rPr>
          <w:rFonts w:eastAsia="바탕"/>
          <w:sz w:val="22"/>
          <w:szCs w:val="22"/>
          <w:lang w:val="en-NZ" w:eastAsia="ko-KR"/>
        </w:rPr>
      </w:pPr>
      <w:r w:rsidRPr="003E6BBC">
        <w:rPr>
          <w:rFonts w:eastAsia="바탕" w:hint="eastAsia"/>
          <w:sz w:val="22"/>
          <w:szCs w:val="22"/>
          <w:lang w:val="en-NZ" w:eastAsia="ko-KR"/>
        </w:rPr>
        <w:t>The last</w:t>
      </w:r>
      <w:r w:rsidR="000B636C" w:rsidRPr="003E6BBC">
        <w:rPr>
          <w:rFonts w:eastAsia="바탕"/>
          <w:sz w:val="22"/>
          <w:szCs w:val="22"/>
          <w:lang w:val="en-NZ" w:eastAsia="ko-KR"/>
        </w:rPr>
        <w:t xml:space="preserve"> stock assessment was conducted by ISC in 2016</w:t>
      </w:r>
      <w:r w:rsidR="00FF2499" w:rsidRPr="003E6BBC">
        <w:rPr>
          <w:rFonts w:eastAsia="바탕"/>
          <w:sz w:val="22"/>
          <w:szCs w:val="22"/>
          <w:lang w:val="en-NZ" w:eastAsia="ko-KR"/>
        </w:rPr>
        <w:t xml:space="preserve">. </w:t>
      </w:r>
      <w:r w:rsidR="00427C82" w:rsidRPr="003E6BBC">
        <w:rPr>
          <w:rFonts w:eastAsia="바탕"/>
          <w:sz w:val="22"/>
          <w:szCs w:val="22"/>
          <w:lang w:val="en-NZ" w:eastAsia="ko-KR"/>
        </w:rPr>
        <w:t>SC13</w:t>
      </w:r>
      <w:r w:rsidR="00FF2499" w:rsidRPr="003E6BBC">
        <w:rPr>
          <w:rFonts w:eastAsia="바탕"/>
          <w:sz w:val="22"/>
          <w:szCs w:val="22"/>
          <w:lang w:val="en-NZ" w:eastAsia="ko-KR"/>
        </w:rPr>
        <w:t xml:space="preserve"> </w:t>
      </w:r>
      <w:r w:rsidR="00943BBD" w:rsidRPr="003E6BBC">
        <w:rPr>
          <w:rFonts w:eastAsia="바탕"/>
          <w:sz w:val="22"/>
          <w:szCs w:val="22"/>
          <w:lang w:val="en-NZ" w:eastAsia="ko-KR"/>
        </w:rPr>
        <w:t xml:space="preserve">will review </w:t>
      </w:r>
      <w:r w:rsidR="006472A4" w:rsidRPr="003E6BBC">
        <w:rPr>
          <w:rFonts w:eastAsia="바탕"/>
          <w:sz w:val="22"/>
          <w:szCs w:val="22"/>
          <w:lang w:val="en-NZ" w:eastAsia="ko-KR"/>
        </w:rPr>
        <w:t xml:space="preserve">updated information if available </w:t>
      </w:r>
      <w:r w:rsidR="00943BBD" w:rsidRPr="003E6BBC">
        <w:rPr>
          <w:rFonts w:eastAsia="바탕"/>
          <w:sz w:val="22"/>
          <w:szCs w:val="22"/>
          <w:lang w:val="en-NZ" w:eastAsia="ko-KR"/>
        </w:rPr>
        <w:t>for Pacific blue marlin</w:t>
      </w:r>
      <w:r w:rsidR="006B187A" w:rsidRPr="003E6BBC">
        <w:rPr>
          <w:rFonts w:eastAsia="바탕"/>
          <w:sz w:val="22"/>
          <w:szCs w:val="22"/>
          <w:lang w:val="en-NZ" w:eastAsia="ko-KR"/>
        </w:rPr>
        <w:t>.</w:t>
      </w:r>
    </w:p>
    <w:p w:rsidR="0066474B" w:rsidRPr="003E6BBC" w:rsidRDefault="0066474B" w:rsidP="003E6BBC">
      <w:pPr>
        <w:pStyle w:val="ListParagraph"/>
        <w:adjustRightInd w:val="0"/>
        <w:snapToGrid w:val="0"/>
        <w:ind w:left="1080"/>
        <w:jc w:val="both"/>
        <w:rPr>
          <w:rFonts w:eastAsia="바탕"/>
          <w:sz w:val="22"/>
          <w:szCs w:val="22"/>
          <w:lang w:val="en-NZ" w:eastAsia="ko-KR"/>
        </w:rPr>
      </w:pPr>
    </w:p>
    <w:p w:rsidR="0066474B" w:rsidRPr="003E6BBC" w:rsidRDefault="0066474B" w:rsidP="00A95069">
      <w:pPr>
        <w:pStyle w:val="ListParagraph"/>
        <w:numPr>
          <w:ilvl w:val="3"/>
          <w:numId w:val="42"/>
        </w:numPr>
        <w:adjustRightInd w:val="0"/>
        <w:snapToGrid w:val="0"/>
        <w:jc w:val="both"/>
        <w:rPr>
          <w:rFonts w:eastAsia="바탕"/>
          <w:sz w:val="22"/>
          <w:szCs w:val="22"/>
          <w:lang w:val="en-NZ" w:eastAsia="ko-KR"/>
        </w:rPr>
      </w:pPr>
      <w:r w:rsidRPr="003E6BBC">
        <w:rPr>
          <w:rFonts w:eastAsia="바탕"/>
          <w:sz w:val="22"/>
          <w:szCs w:val="22"/>
          <w:lang w:val="en-NZ" w:eastAsia="ko-KR"/>
        </w:rPr>
        <w:t>Provision of scientific information</w:t>
      </w:r>
    </w:p>
    <w:p w:rsidR="0066474B" w:rsidRPr="003E6BBC" w:rsidRDefault="0066474B" w:rsidP="003E6BBC">
      <w:pPr>
        <w:pStyle w:val="ListParagraph"/>
        <w:adjustRightInd w:val="0"/>
        <w:snapToGrid w:val="0"/>
        <w:jc w:val="both"/>
        <w:rPr>
          <w:rFonts w:eastAsia="바탕"/>
          <w:sz w:val="22"/>
          <w:szCs w:val="22"/>
          <w:lang w:val="en-NZ" w:eastAsia="ko-KR"/>
        </w:rPr>
      </w:pPr>
    </w:p>
    <w:p w:rsidR="0066474B" w:rsidRPr="003E6BBC" w:rsidRDefault="00427C82" w:rsidP="003E6BBC">
      <w:pPr>
        <w:adjustRightInd w:val="0"/>
        <w:snapToGrid w:val="0"/>
        <w:ind w:left="720"/>
        <w:jc w:val="both"/>
        <w:rPr>
          <w:rFonts w:eastAsia="바탕"/>
          <w:sz w:val="22"/>
          <w:szCs w:val="22"/>
          <w:lang w:val="en-NZ" w:eastAsia="ko-KR"/>
        </w:rPr>
      </w:pPr>
      <w:r w:rsidRPr="003E6BBC">
        <w:rPr>
          <w:rFonts w:eastAsia="바탕"/>
          <w:sz w:val="22"/>
          <w:szCs w:val="22"/>
          <w:lang w:val="en-NZ" w:eastAsia="ko-KR"/>
        </w:rPr>
        <w:t>SC13</w:t>
      </w:r>
      <w:r w:rsidR="002E7A9A" w:rsidRPr="003E6BBC">
        <w:rPr>
          <w:rFonts w:eastAsia="바탕"/>
          <w:sz w:val="22"/>
          <w:szCs w:val="22"/>
          <w:lang w:val="en-NZ" w:eastAsia="ko-KR"/>
        </w:rPr>
        <w:t xml:space="preserve"> </w:t>
      </w:r>
      <w:r w:rsidR="0066474B" w:rsidRPr="003E6BBC">
        <w:rPr>
          <w:rFonts w:eastAsia="바탕"/>
          <w:sz w:val="22"/>
          <w:szCs w:val="22"/>
          <w:lang w:val="en-NZ" w:eastAsia="ko-KR"/>
        </w:rPr>
        <w:t>will provide agreed text for the following:</w:t>
      </w:r>
    </w:p>
    <w:p w:rsidR="0066474B" w:rsidRPr="003E6BBC" w:rsidRDefault="0066474B" w:rsidP="003E6BBC">
      <w:pPr>
        <w:pStyle w:val="ListParagraph"/>
        <w:adjustRightInd w:val="0"/>
        <w:snapToGrid w:val="0"/>
        <w:jc w:val="both"/>
        <w:rPr>
          <w:rFonts w:eastAsia="바탕"/>
          <w:b/>
          <w:bCs/>
          <w:sz w:val="22"/>
          <w:szCs w:val="22"/>
          <w:lang w:val="en-NZ" w:eastAsia="ko-KR"/>
        </w:rPr>
      </w:pPr>
    </w:p>
    <w:p w:rsidR="00E5155F" w:rsidRPr="003E6BBC" w:rsidRDefault="00E5155F" w:rsidP="00A95069">
      <w:pPr>
        <w:pStyle w:val="ListParagraph"/>
        <w:numPr>
          <w:ilvl w:val="0"/>
          <w:numId w:val="37"/>
        </w:numPr>
        <w:adjustRightInd w:val="0"/>
        <w:snapToGrid w:val="0"/>
        <w:jc w:val="both"/>
        <w:rPr>
          <w:rFonts w:eastAsia="바탕"/>
          <w:sz w:val="22"/>
          <w:szCs w:val="22"/>
          <w:lang w:val="en-NZ" w:eastAsia="ko-KR"/>
        </w:rPr>
      </w:pPr>
      <w:r w:rsidRPr="003E6BBC">
        <w:rPr>
          <w:rFonts w:eastAsia="바탕"/>
          <w:sz w:val="22"/>
          <w:szCs w:val="22"/>
          <w:lang w:val="en-NZ" w:eastAsia="ko-KR"/>
        </w:rPr>
        <w:t xml:space="preserve">Status and trends </w:t>
      </w:r>
    </w:p>
    <w:p w:rsidR="00E5155F" w:rsidRPr="003E6BBC" w:rsidRDefault="00E5155F" w:rsidP="00A95069">
      <w:pPr>
        <w:pStyle w:val="ListParagraph"/>
        <w:numPr>
          <w:ilvl w:val="0"/>
          <w:numId w:val="37"/>
        </w:numPr>
        <w:adjustRightInd w:val="0"/>
        <w:snapToGrid w:val="0"/>
        <w:jc w:val="both"/>
        <w:rPr>
          <w:rFonts w:eastAsia="바탕"/>
          <w:sz w:val="22"/>
          <w:szCs w:val="22"/>
          <w:lang w:val="en-NZ" w:eastAsia="ko-KR"/>
        </w:rPr>
      </w:pPr>
      <w:r w:rsidRPr="003E6BBC">
        <w:rPr>
          <w:rFonts w:eastAsia="바탕"/>
          <w:sz w:val="22"/>
          <w:szCs w:val="22"/>
          <w:lang w:val="en-NZ" w:eastAsia="ko-KR"/>
        </w:rPr>
        <w:t xml:space="preserve">Management advice and implications </w:t>
      </w:r>
    </w:p>
    <w:p w:rsidR="0066474B" w:rsidRPr="003E6BBC" w:rsidRDefault="0066474B" w:rsidP="003E6BBC">
      <w:pPr>
        <w:pStyle w:val="ListParagraph"/>
        <w:adjustRightInd w:val="0"/>
        <w:snapToGrid w:val="0"/>
        <w:jc w:val="both"/>
        <w:rPr>
          <w:rFonts w:eastAsia="바탕"/>
          <w:b/>
          <w:bCs/>
          <w:sz w:val="22"/>
          <w:szCs w:val="22"/>
          <w:lang w:val="en-NZ" w:eastAsia="ko-KR"/>
        </w:rPr>
      </w:pPr>
    </w:p>
    <w:p w:rsidR="00127D8E" w:rsidRPr="003E6BBC" w:rsidRDefault="00127D8E" w:rsidP="003E6BBC">
      <w:pPr>
        <w:pStyle w:val="ListParagraph"/>
        <w:adjustRightInd w:val="0"/>
        <w:snapToGrid w:val="0"/>
        <w:jc w:val="both"/>
        <w:rPr>
          <w:rFonts w:eastAsia="바탕"/>
          <w:b/>
          <w:bCs/>
          <w:sz w:val="22"/>
          <w:szCs w:val="22"/>
          <w:lang w:val="en-NZ" w:eastAsia="ko-KR"/>
        </w:rPr>
      </w:pPr>
    </w:p>
    <w:p w:rsidR="008A67FE" w:rsidRPr="003E6BBC" w:rsidRDefault="008A67FE" w:rsidP="003E6BBC">
      <w:pPr>
        <w:pStyle w:val="ListParagraph"/>
        <w:numPr>
          <w:ilvl w:val="0"/>
          <w:numId w:val="12"/>
        </w:numPr>
        <w:adjustRightInd w:val="0"/>
        <w:snapToGrid w:val="0"/>
        <w:ind w:left="2160"/>
        <w:jc w:val="both"/>
        <w:rPr>
          <w:b/>
          <w:vanish/>
          <w:sz w:val="22"/>
          <w:szCs w:val="22"/>
          <w:lang w:val="en-NZ"/>
        </w:rPr>
      </w:pPr>
    </w:p>
    <w:p w:rsidR="008A47BB" w:rsidRPr="003E6BBC" w:rsidRDefault="008A47BB" w:rsidP="003E6BBC">
      <w:pPr>
        <w:numPr>
          <w:ilvl w:val="0"/>
          <w:numId w:val="12"/>
        </w:numPr>
        <w:adjustRightInd w:val="0"/>
        <w:snapToGrid w:val="0"/>
        <w:ind w:left="2160"/>
        <w:jc w:val="both"/>
        <w:rPr>
          <w:b/>
          <w:sz w:val="22"/>
          <w:szCs w:val="22"/>
          <w:lang w:val="en-NZ"/>
        </w:rPr>
      </w:pPr>
      <w:r w:rsidRPr="003E6BBC">
        <w:rPr>
          <w:b/>
          <w:sz w:val="22"/>
          <w:szCs w:val="22"/>
          <w:lang w:val="en-NZ"/>
        </w:rPr>
        <w:t>MANAGEMENT ISSUES THEME</w:t>
      </w:r>
    </w:p>
    <w:p w:rsidR="008A47BB" w:rsidRPr="003E6BBC" w:rsidRDefault="008A47BB" w:rsidP="003E6BBC">
      <w:pPr>
        <w:adjustRightInd w:val="0"/>
        <w:snapToGrid w:val="0"/>
        <w:jc w:val="both"/>
        <w:rPr>
          <w:b/>
          <w:sz w:val="22"/>
          <w:szCs w:val="22"/>
          <w:lang w:val="en-NZ"/>
        </w:rPr>
      </w:pPr>
    </w:p>
    <w:p w:rsidR="008A47BB" w:rsidRPr="003E6BBC" w:rsidRDefault="008A47BB" w:rsidP="003E6BBC">
      <w:pPr>
        <w:pStyle w:val="ListParagraph"/>
        <w:numPr>
          <w:ilvl w:val="0"/>
          <w:numId w:val="4"/>
        </w:numPr>
        <w:adjustRightInd w:val="0"/>
        <w:snapToGrid w:val="0"/>
        <w:jc w:val="both"/>
        <w:rPr>
          <w:b/>
          <w:vanish/>
          <w:sz w:val="22"/>
          <w:szCs w:val="22"/>
          <w:lang w:val="en-NZ"/>
        </w:rPr>
      </w:pPr>
    </w:p>
    <w:p w:rsidR="008A47BB" w:rsidRPr="003E6BBC" w:rsidRDefault="008A47BB" w:rsidP="003E6BBC">
      <w:pPr>
        <w:pStyle w:val="ListParagraph"/>
        <w:numPr>
          <w:ilvl w:val="0"/>
          <w:numId w:val="4"/>
        </w:numPr>
        <w:adjustRightInd w:val="0"/>
        <w:snapToGrid w:val="0"/>
        <w:jc w:val="both"/>
        <w:rPr>
          <w:b/>
          <w:vanish/>
          <w:sz w:val="22"/>
          <w:szCs w:val="22"/>
          <w:lang w:val="en-NZ"/>
        </w:rPr>
      </w:pPr>
    </w:p>
    <w:p w:rsidR="002F2864" w:rsidRPr="003E6BBC" w:rsidRDefault="002F2864" w:rsidP="003E6BBC">
      <w:pPr>
        <w:numPr>
          <w:ilvl w:val="1"/>
          <w:numId w:val="4"/>
        </w:numPr>
        <w:adjustRightInd w:val="0"/>
        <w:snapToGrid w:val="0"/>
        <w:jc w:val="both"/>
        <w:rPr>
          <w:b/>
          <w:sz w:val="22"/>
          <w:szCs w:val="22"/>
          <w:lang w:val="en-NZ"/>
        </w:rPr>
      </w:pPr>
      <w:r w:rsidRPr="003E6BBC">
        <w:rPr>
          <w:rFonts w:eastAsiaTheme="minorEastAsia"/>
          <w:b/>
          <w:sz w:val="22"/>
          <w:szCs w:val="22"/>
          <w:lang w:val="en-NZ" w:eastAsia="ko-KR"/>
        </w:rPr>
        <w:t>Development of harvest strategy framework</w:t>
      </w:r>
    </w:p>
    <w:p w:rsidR="002F2864" w:rsidRPr="003E6BBC" w:rsidRDefault="002F2864" w:rsidP="003E6BBC">
      <w:pPr>
        <w:adjustRightInd w:val="0"/>
        <w:snapToGrid w:val="0"/>
        <w:jc w:val="both"/>
        <w:rPr>
          <w:rFonts w:eastAsiaTheme="minorEastAsia"/>
          <w:sz w:val="22"/>
          <w:szCs w:val="22"/>
          <w:lang w:val="en-NZ" w:eastAsia="ko-KR"/>
        </w:rPr>
      </w:pPr>
    </w:p>
    <w:p w:rsidR="002F2864" w:rsidRPr="003E6BBC" w:rsidRDefault="00C238E2" w:rsidP="00A95069">
      <w:pPr>
        <w:pStyle w:val="ListParagraph"/>
        <w:numPr>
          <w:ilvl w:val="0"/>
          <w:numId w:val="43"/>
        </w:numPr>
        <w:adjustRightInd w:val="0"/>
        <w:snapToGrid w:val="0"/>
        <w:ind w:left="0" w:firstLine="0"/>
        <w:jc w:val="both"/>
        <w:rPr>
          <w:rFonts w:eastAsiaTheme="minorEastAsia"/>
          <w:sz w:val="22"/>
          <w:szCs w:val="22"/>
          <w:lang w:val="en-NZ" w:eastAsia="ko-KR"/>
        </w:rPr>
      </w:pPr>
      <w:r w:rsidRPr="003E6BBC">
        <w:rPr>
          <w:rFonts w:eastAsiaTheme="minorEastAsia"/>
          <w:sz w:val="22"/>
          <w:szCs w:val="22"/>
          <w:lang w:val="en-NZ" w:eastAsia="ko-KR"/>
        </w:rPr>
        <w:t>R</w:t>
      </w:r>
      <w:r w:rsidR="005424BF" w:rsidRPr="003E6BBC">
        <w:rPr>
          <w:rFonts w:eastAsiaTheme="minorEastAsia"/>
          <w:sz w:val="22"/>
          <w:szCs w:val="22"/>
          <w:lang w:val="en-NZ" w:eastAsia="ko-KR"/>
        </w:rPr>
        <w:t>eference points</w:t>
      </w:r>
    </w:p>
    <w:p w:rsidR="005424BF" w:rsidRPr="003E6BBC" w:rsidRDefault="005424BF" w:rsidP="003E6BBC">
      <w:pPr>
        <w:pStyle w:val="ListParagraph"/>
        <w:adjustRightInd w:val="0"/>
        <w:snapToGrid w:val="0"/>
        <w:rPr>
          <w:rFonts w:eastAsiaTheme="minorEastAsia"/>
          <w:sz w:val="22"/>
          <w:szCs w:val="22"/>
          <w:lang w:val="en-NZ" w:eastAsia="ko-KR"/>
        </w:rPr>
      </w:pPr>
    </w:p>
    <w:p w:rsidR="00C238E2" w:rsidRPr="003E6BBC" w:rsidRDefault="00C238E2" w:rsidP="00A95069">
      <w:pPr>
        <w:pStyle w:val="ListParagraph"/>
        <w:numPr>
          <w:ilvl w:val="0"/>
          <w:numId w:val="48"/>
        </w:numPr>
        <w:adjustRightInd w:val="0"/>
        <w:snapToGrid w:val="0"/>
        <w:ind w:left="1170"/>
        <w:rPr>
          <w:rFonts w:eastAsiaTheme="minorEastAsia"/>
          <w:sz w:val="22"/>
          <w:szCs w:val="22"/>
          <w:lang w:val="en-NZ" w:eastAsia="ko-KR"/>
        </w:rPr>
      </w:pPr>
      <w:r w:rsidRPr="003E6BBC">
        <w:rPr>
          <w:rFonts w:eastAsiaTheme="minorEastAsia"/>
          <w:sz w:val="22"/>
          <w:szCs w:val="22"/>
          <w:lang w:val="en-NZ" w:eastAsia="ko-KR"/>
        </w:rPr>
        <w:t>South Pacific albacore</w:t>
      </w:r>
    </w:p>
    <w:p w:rsidR="00C238E2" w:rsidRPr="003E6BBC" w:rsidRDefault="00C238E2" w:rsidP="003E6BBC">
      <w:pPr>
        <w:adjustRightInd w:val="0"/>
        <w:snapToGrid w:val="0"/>
        <w:rPr>
          <w:rFonts w:eastAsiaTheme="minorEastAsia"/>
          <w:sz w:val="22"/>
          <w:szCs w:val="22"/>
          <w:lang w:val="en-NZ" w:eastAsia="ko-KR"/>
        </w:rPr>
      </w:pPr>
    </w:p>
    <w:p w:rsidR="00B93087" w:rsidRPr="003E6BBC" w:rsidRDefault="00B93087" w:rsidP="00AD41B2">
      <w:pPr>
        <w:adjustRightInd w:val="0"/>
        <w:snapToGrid w:val="0"/>
        <w:ind w:left="1170"/>
        <w:rPr>
          <w:rFonts w:eastAsiaTheme="minorEastAsia"/>
          <w:sz w:val="22"/>
          <w:szCs w:val="22"/>
          <w:lang w:val="en-NZ" w:eastAsia="ko-KR"/>
        </w:rPr>
      </w:pPr>
      <w:r w:rsidRPr="003E6BBC">
        <w:rPr>
          <w:rFonts w:eastAsiaTheme="minorEastAsia"/>
          <w:sz w:val="22"/>
          <w:szCs w:val="22"/>
          <w:lang w:val="en-NZ" w:eastAsia="ko-KR"/>
        </w:rPr>
        <w:t xml:space="preserve">With reference to </w:t>
      </w:r>
      <w:r w:rsidR="00200AAE" w:rsidRPr="003E6BBC">
        <w:rPr>
          <w:rFonts w:eastAsiaTheme="minorEastAsia" w:hint="eastAsia"/>
          <w:sz w:val="22"/>
          <w:szCs w:val="22"/>
          <w:lang w:val="en-NZ" w:eastAsia="ko-KR"/>
        </w:rPr>
        <w:t>P</w:t>
      </w:r>
      <w:r w:rsidR="00152528" w:rsidRPr="003E6BBC">
        <w:rPr>
          <w:rFonts w:eastAsiaTheme="minorEastAsia"/>
          <w:sz w:val="22"/>
          <w:szCs w:val="22"/>
          <w:lang w:val="en-NZ" w:eastAsia="ko-KR"/>
        </w:rPr>
        <w:t xml:space="preserve">aragraph 315 in the </w:t>
      </w:r>
      <w:r w:rsidRPr="003E6BBC">
        <w:rPr>
          <w:rFonts w:eastAsiaTheme="minorEastAsia"/>
          <w:sz w:val="22"/>
          <w:szCs w:val="22"/>
          <w:lang w:val="en-NZ" w:eastAsia="ko-KR"/>
        </w:rPr>
        <w:t>WCPFC13 Summary Report</w:t>
      </w:r>
      <w:r w:rsidR="00152528" w:rsidRPr="003E6BBC">
        <w:rPr>
          <w:rFonts w:eastAsiaTheme="minorEastAsia"/>
          <w:sz w:val="22"/>
          <w:szCs w:val="22"/>
          <w:lang w:val="en-NZ" w:eastAsia="ko-KR"/>
        </w:rPr>
        <w:t xml:space="preserve"> below</w:t>
      </w:r>
      <w:r w:rsidRPr="003E6BBC">
        <w:rPr>
          <w:rFonts w:eastAsiaTheme="minorEastAsia"/>
          <w:sz w:val="22"/>
          <w:szCs w:val="22"/>
          <w:lang w:val="en-NZ" w:eastAsia="ko-KR"/>
        </w:rPr>
        <w:t xml:space="preserve">, </w:t>
      </w:r>
      <w:r w:rsidR="00152528" w:rsidRPr="003E6BBC">
        <w:rPr>
          <w:rFonts w:eastAsiaTheme="minorEastAsia"/>
          <w:sz w:val="22"/>
          <w:szCs w:val="22"/>
          <w:lang w:val="en-NZ" w:eastAsia="ko-KR"/>
        </w:rPr>
        <w:t xml:space="preserve">SC13 will have an opportunity to review a report on intersessional progress to develop a </w:t>
      </w:r>
      <w:r w:rsidR="00494B7B">
        <w:rPr>
          <w:rFonts w:eastAsiaTheme="minorEastAsia" w:hint="eastAsia"/>
          <w:sz w:val="22"/>
          <w:szCs w:val="22"/>
          <w:lang w:val="en-NZ" w:eastAsia="ko-KR"/>
        </w:rPr>
        <w:t xml:space="preserve">target </w:t>
      </w:r>
      <w:r w:rsidR="00494B7B">
        <w:rPr>
          <w:rFonts w:eastAsiaTheme="minorEastAsia"/>
          <w:sz w:val="22"/>
          <w:szCs w:val="22"/>
          <w:lang w:val="en-NZ" w:eastAsia="ko-KR"/>
        </w:rPr>
        <w:t>reference</w:t>
      </w:r>
      <w:r w:rsidR="00494B7B">
        <w:rPr>
          <w:rFonts w:eastAsiaTheme="minorEastAsia" w:hint="eastAsia"/>
          <w:sz w:val="22"/>
          <w:szCs w:val="22"/>
          <w:lang w:val="en-NZ" w:eastAsia="ko-KR"/>
        </w:rPr>
        <w:t xml:space="preserve"> point</w:t>
      </w:r>
      <w:r w:rsidR="00494B7B" w:rsidRPr="003E6BBC">
        <w:rPr>
          <w:rFonts w:eastAsiaTheme="minorEastAsia"/>
          <w:sz w:val="22"/>
          <w:szCs w:val="22"/>
          <w:lang w:val="en-NZ" w:eastAsia="ko-KR"/>
        </w:rPr>
        <w:t xml:space="preserve"> </w:t>
      </w:r>
      <w:r w:rsidR="00152528" w:rsidRPr="003E6BBC">
        <w:rPr>
          <w:rFonts w:eastAsiaTheme="minorEastAsia"/>
          <w:sz w:val="22"/>
          <w:szCs w:val="22"/>
          <w:lang w:val="en-NZ" w:eastAsia="ko-KR"/>
        </w:rPr>
        <w:t xml:space="preserve">for </w:t>
      </w:r>
      <w:r w:rsidR="00494B7B">
        <w:rPr>
          <w:rFonts w:eastAsiaTheme="minorEastAsia" w:hint="eastAsia"/>
          <w:sz w:val="22"/>
          <w:szCs w:val="22"/>
          <w:lang w:val="en-NZ" w:eastAsia="ko-KR"/>
        </w:rPr>
        <w:t>South Pacific</w:t>
      </w:r>
      <w:r w:rsidR="00494B7B" w:rsidRPr="003E6BBC">
        <w:rPr>
          <w:rFonts w:eastAsiaTheme="minorEastAsia"/>
          <w:sz w:val="22"/>
          <w:szCs w:val="22"/>
          <w:lang w:val="en-NZ" w:eastAsia="ko-KR"/>
        </w:rPr>
        <w:t xml:space="preserve"> </w:t>
      </w:r>
      <w:r w:rsidR="00152528" w:rsidRPr="003E6BBC">
        <w:rPr>
          <w:rFonts w:eastAsiaTheme="minorEastAsia"/>
          <w:sz w:val="22"/>
          <w:szCs w:val="22"/>
          <w:lang w:val="en-NZ" w:eastAsia="ko-KR"/>
        </w:rPr>
        <w:t>albacore.</w:t>
      </w:r>
    </w:p>
    <w:p w:rsidR="00494B7B" w:rsidRDefault="00D57007" w:rsidP="003E6BBC">
      <w:pPr>
        <w:adjustRightInd w:val="0"/>
        <w:snapToGrid w:val="0"/>
        <w:ind w:left="1170"/>
        <w:rPr>
          <w:rFonts w:eastAsiaTheme="minorEastAsia"/>
          <w:color w:val="000000"/>
          <w:sz w:val="22"/>
          <w:szCs w:val="22"/>
          <w:lang w:val="en-NZ" w:eastAsia="ko-KR"/>
        </w:rPr>
      </w:pPr>
      <w:r>
        <w:rPr>
          <w:rFonts w:eastAsia="SimSun"/>
          <w:color w:val="000000"/>
          <w:sz w:val="22"/>
          <w:szCs w:val="22"/>
          <w:lang w:val="en-NZ"/>
        </w:rPr>
        <w:tab/>
      </w:r>
    </w:p>
    <w:p w:rsidR="00152528" w:rsidRPr="003E6BBC" w:rsidRDefault="00D57007" w:rsidP="003E6BBC">
      <w:pPr>
        <w:adjustRightInd w:val="0"/>
        <w:snapToGrid w:val="0"/>
        <w:ind w:left="1170"/>
        <w:rPr>
          <w:rFonts w:eastAsia="SimSun"/>
          <w:color w:val="000000"/>
          <w:sz w:val="22"/>
          <w:szCs w:val="22"/>
          <w:lang w:val="en-NZ"/>
        </w:rPr>
      </w:pPr>
      <w:r>
        <w:rPr>
          <w:rFonts w:eastAsia="SimSun"/>
          <w:color w:val="000000"/>
          <w:sz w:val="22"/>
          <w:szCs w:val="22"/>
          <w:lang w:val="en-NZ"/>
        </w:rPr>
        <w:t>(WCPFC13 Summary Report)</w:t>
      </w:r>
    </w:p>
    <w:p w:rsidR="00B93087" w:rsidRPr="003E6BBC" w:rsidRDefault="00B93087" w:rsidP="003E6BBC">
      <w:pPr>
        <w:adjustRightInd w:val="0"/>
        <w:snapToGrid w:val="0"/>
        <w:ind w:left="1440"/>
        <w:rPr>
          <w:rFonts w:eastAsiaTheme="minorEastAsia"/>
          <w:i/>
          <w:sz w:val="22"/>
          <w:szCs w:val="22"/>
          <w:lang w:val="en-NZ" w:eastAsia="ko-KR"/>
        </w:rPr>
      </w:pPr>
      <w:r w:rsidRPr="003E6BBC">
        <w:rPr>
          <w:rFonts w:eastAsia="SimSun"/>
          <w:i/>
          <w:color w:val="000000"/>
          <w:sz w:val="22"/>
          <w:szCs w:val="22"/>
        </w:rPr>
        <w:t xml:space="preserve">315. </w:t>
      </w:r>
      <w:r w:rsidR="00152528" w:rsidRPr="003E6BBC">
        <w:rPr>
          <w:rFonts w:eastAsia="SimSun"/>
          <w:i/>
          <w:color w:val="000000"/>
          <w:sz w:val="22"/>
          <w:szCs w:val="22"/>
        </w:rPr>
        <w:tab/>
      </w:r>
      <w:r w:rsidRPr="003E6BBC">
        <w:rPr>
          <w:rFonts w:eastAsia="SimSun"/>
          <w:i/>
          <w:color w:val="000000"/>
          <w:sz w:val="22"/>
          <w:szCs w:val="22"/>
        </w:rPr>
        <w:t xml:space="preserve">The Commission directed that further discussion of the TRP should take place over the course of 2017 as part of the ongoing consultative process for the development of a Bridging Measure for the Conservation and Management of the South Pacific Albacore stock, and should include a report on progress by the Convenor of that process to the </w:t>
      </w:r>
      <w:r w:rsidRPr="003E6BBC">
        <w:rPr>
          <w:rFonts w:eastAsia="SimSun"/>
          <w:bCs/>
          <w:i/>
          <w:color w:val="000000"/>
          <w:sz w:val="22"/>
          <w:szCs w:val="22"/>
        </w:rPr>
        <w:t>13th WCPFC Scientific Committee</w:t>
      </w:r>
      <w:r w:rsidRPr="003E6BBC">
        <w:rPr>
          <w:rFonts w:eastAsia="SimSun"/>
          <w:i/>
          <w:sz w:val="22"/>
          <w:szCs w:val="22"/>
        </w:rPr>
        <w:t>.</w:t>
      </w:r>
    </w:p>
    <w:p w:rsidR="00B93087" w:rsidRPr="003E6BBC" w:rsidRDefault="00B93087" w:rsidP="003E6BBC">
      <w:pPr>
        <w:adjustRightInd w:val="0"/>
        <w:snapToGrid w:val="0"/>
        <w:rPr>
          <w:rFonts w:eastAsiaTheme="minorEastAsia"/>
          <w:sz w:val="22"/>
          <w:szCs w:val="22"/>
          <w:lang w:val="en-NZ" w:eastAsia="ko-KR"/>
        </w:rPr>
      </w:pPr>
    </w:p>
    <w:p w:rsidR="0007177E" w:rsidRPr="003E6BBC" w:rsidRDefault="0007177E" w:rsidP="00A95069">
      <w:pPr>
        <w:pStyle w:val="ListParagraph"/>
        <w:numPr>
          <w:ilvl w:val="0"/>
          <w:numId w:val="43"/>
        </w:numPr>
        <w:adjustRightInd w:val="0"/>
        <w:snapToGrid w:val="0"/>
        <w:ind w:left="0" w:firstLine="0"/>
        <w:jc w:val="both"/>
        <w:rPr>
          <w:rFonts w:eastAsiaTheme="minorEastAsia"/>
          <w:sz w:val="22"/>
          <w:szCs w:val="22"/>
          <w:lang w:val="en-NZ" w:eastAsia="ko-KR"/>
        </w:rPr>
      </w:pPr>
      <w:r w:rsidRPr="003E6BBC">
        <w:rPr>
          <w:rFonts w:eastAsiaTheme="minorEastAsia"/>
          <w:sz w:val="22"/>
          <w:szCs w:val="22"/>
          <w:lang w:val="en-NZ" w:eastAsia="ko-KR"/>
        </w:rPr>
        <w:t>Performance indicators</w:t>
      </w:r>
      <w:r w:rsidR="00D53E35" w:rsidRPr="003E6BBC">
        <w:rPr>
          <w:rFonts w:eastAsiaTheme="minorEastAsia" w:hint="eastAsia"/>
          <w:sz w:val="22"/>
          <w:szCs w:val="22"/>
          <w:lang w:val="en-NZ" w:eastAsia="ko-KR"/>
        </w:rPr>
        <w:t xml:space="preserve"> and monitoring strategies</w:t>
      </w:r>
    </w:p>
    <w:p w:rsidR="0007177E" w:rsidRPr="003E6BBC" w:rsidRDefault="0007177E" w:rsidP="003E6BBC">
      <w:pPr>
        <w:pStyle w:val="ListParagraph"/>
        <w:adjustRightInd w:val="0"/>
        <w:snapToGrid w:val="0"/>
        <w:ind w:left="0"/>
        <w:jc w:val="both"/>
        <w:rPr>
          <w:rFonts w:eastAsiaTheme="minorEastAsia"/>
          <w:sz w:val="22"/>
          <w:szCs w:val="22"/>
          <w:lang w:val="en-NZ" w:eastAsia="ko-KR"/>
        </w:rPr>
      </w:pPr>
    </w:p>
    <w:p w:rsidR="00B93087" w:rsidRPr="003E6BBC" w:rsidRDefault="00B93087" w:rsidP="003E6BBC">
      <w:pPr>
        <w:pStyle w:val="ListParagraph"/>
        <w:adjustRightInd w:val="0"/>
        <w:snapToGrid w:val="0"/>
        <w:jc w:val="both"/>
        <w:rPr>
          <w:rFonts w:eastAsiaTheme="minorEastAsia"/>
          <w:sz w:val="22"/>
          <w:szCs w:val="22"/>
          <w:lang w:eastAsia="ko-KR"/>
        </w:rPr>
      </w:pPr>
      <w:r w:rsidRPr="003E6BBC">
        <w:rPr>
          <w:rFonts w:eastAsiaTheme="minorEastAsia"/>
          <w:sz w:val="22"/>
          <w:szCs w:val="22"/>
          <w:lang w:val="en-NZ" w:eastAsia="ko-KR"/>
        </w:rPr>
        <w:t xml:space="preserve">As requested by the Harvest Strategies Workplan (Attachment N, WCPFC13 </w:t>
      </w:r>
      <w:r w:rsidR="00152528" w:rsidRPr="003E6BBC">
        <w:rPr>
          <w:rFonts w:eastAsiaTheme="minorEastAsia"/>
          <w:sz w:val="22"/>
          <w:szCs w:val="22"/>
          <w:lang w:val="en-NZ" w:eastAsia="ko-KR"/>
        </w:rPr>
        <w:t xml:space="preserve">Summary </w:t>
      </w:r>
      <w:r w:rsidRPr="003E6BBC">
        <w:rPr>
          <w:rFonts w:eastAsiaTheme="minorEastAsia"/>
          <w:sz w:val="22"/>
          <w:szCs w:val="22"/>
          <w:lang w:val="en-NZ" w:eastAsia="ko-KR"/>
        </w:rPr>
        <w:t xml:space="preserve">Report), SC13 </w:t>
      </w:r>
      <w:r w:rsidRPr="003E6BBC">
        <w:rPr>
          <w:sz w:val="22"/>
          <w:szCs w:val="22"/>
        </w:rPr>
        <w:t>will provide advice on a range of performance indicators to evaluate performance of harvest control rules for bigeye and yellowfin tuna</w:t>
      </w:r>
      <w:r w:rsidR="00D53E35" w:rsidRPr="003E6BBC">
        <w:rPr>
          <w:sz w:val="22"/>
          <w:szCs w:val="22"/>
        </w:rPr>
        <w:t xml:space="preserve"> fisheries. As requested by the </w:t>
      </w:r>
      <w:r w:rsidR="00235963" w:rsidRPr="003E6BBC">
        <w:rPr>
          <w:sz w:val="22"/>
          <w:szCs w:val="22"/>
        </w:rPr>
        <w:t>Small Working Group on Management Objectives</w:t>
      </w:r>
      <w:r w:rsidR="00D53E35" w:rsidRPr="003E6BBC">
        <w:rPr>
          <w:sz w:val="22"/>
          <w:szCs w:val="22"/>
        </w:rPr>
        <w:t xml:space="preserve"> at WCPFC13, SC13 will provide advice on refined candidate performance indicators for south Pacific albacore fisheries</w:t>
      </w:r>
      <w:r w:rsidRPr="003E6BBC">
        <w:rPr>
          <w:sz w:val="22"/>
          <w:szCs w:val="22"/>
        </w:rPr>
        <w:t>.</w:t>
      </w:r>
    </w:p>
    <w:p w:rsidR="00D53E35" w:rsidRPr="003E6BBC" w:rsidRDefault="00D53E35" w:rsidP="003E6BBC">
      <w:pPr>
        <w:pStyle w:val="ListParagraph"/>
        <w:adjustRightInd w:val="0"/>
        <w:snapToGrid w:val="0"/>
        <w:jc w:val="both"/>
        <w:rPr>
          <w:rFonts w:eastAsiaTheme="minorEastAsia"/>
          <w:sz w:val="22"/>
          <w:szCs w:val="22"/>
          <w:lang w:eastAsia="ko-KR"/>
        </w:rPr>
      </w:pPr>
    </w:p>
    <w:p w:rsidR="00D53E35" w:rsidRPr="003E6BBC" w:rsidRDefault="00D53E35" w:rsidP="003E6BBC">
      <w:pPr>
        <w:pStyle w:val="ListParagraph"/>
        <w:adjustRightInd w:val="0"/>
        <w:snapToGrid w:val="0"/>
        <w:jc w:val="both"/>
        <w:rPr>
          <w:rFonts w:eastAsiaTheme="minorEastAsia"/>
          <w:sz w:val="22"/>
          <w:szCs w:val="22"/>
          <w:lang w:eastAsia="ko-KR"/>
        </w:rPr>
      </w:pPr>
      <w:r w:rsidRPr="003E6BBC">
        <w:rPr>
          <w:sz w:val="22"/>
          <w:szCs w:val="22"/>
        </w:rPr>
        <w:t>Following discussions in the SWG on management objectives at WCPFC13, and commensurate with the candidate performance indicators for the relevant fisheries, SC13 will provide advice on the corresponding monitoring strategy to assess performance of harvest strategies.</w:t>
      </w:r>
    </w:p>
    <w:p w:rsidR="00B93087" w:rsidRPr="003E6BBC" w:rsidRDefault="00B93087" w:rsidP="003E6BBC">
      <w:pPr>
        <w:pStyle w:val="ListParagraph"/>
        <w:adjustRightInd w:val="0"/>
        <w:snapToGrid w:val="0"/>
        <w:jc w:val="both"/>
        <w:rPr>
          <w:sz w:val="22"/>
          <w:szCs w:val="22"/>
        </w:rPr>
      </w:pPr>
    </w:p>
    <w:p w:rsidR="005424BF" w:rsidRPr="003E6BBC" w:rsidRDefault="005424BF" w:rsidP="00A95069">
      <w:pPr>
        <w:pStyle w:val="ListParagraph"/>
        <w:numPr>
          <w:ilvl w:val="0"/>
          <w:numId w:val="43"/>
        </w:numPr>
        <w:adjustRightInd w:val="0"/>
        <w:snapToGrid w:val="0"/>
        <w:ind w:left="0" w:firstLine="0"/>
        <w:jc w:val="both"/>
        <w:rPr>
          <w:rFonts w:eastAsiaTheme="minorEastAsia"/>
          <w:sz w:val="22"/>
          <w:szCs w:val="22"/>
          <w:lang w:val="en-NZ" w:eastAsia="ko-KR"/>
        </w:rPr>
      </w:pPr>
      <w:r w:rsidRPr="003E6BBC">
        <w:rPr>
          <w:rFonts w:eastAsiaTheme="minorEastAsia"/>
          <w:sz w:val="22"/>
          <w:szCs w:val="22"/>
          <w:lang w:val="en-NZ" w:eastAsia="ko-KR"/>
        </w:rPr>
        <w:t>Harvest control rules</w:t>
      </w:r>
      <w:r w:rsidR="00514A1F" w:rsidRPr="003E6BBC">
        <w:rPr>
          <w:rFonts w:eastAsiaTheme="minorEastAsia"/>
          <w:sz w:val="22"/>
          <w:szCs w:val="22"/>
          <w:lang w:val="en-NZ" w:eastAsia="ko-KR"/>
        </w:rPr>
        <w:t xml:space="preserve"> and Management Strategy Evaluation</w:t>
      </w:r>
    </w:p>
    <w:p w:rsidR="00794D9D" w:rsidRPr="003E6BBC" w:rsidRDefault="00794D9D" w:rsidP="003E6BBC">
      <w:pPr>
        <w:pStyle w:val="ListParagraph"/>
        <w:adjustRightInd w:val="0"/>
        <w:snapToGrid w:val="0"/>
        <w:ind w:left="0"/>
        <w:jc w:val="both"/>
        <w:rPr>
          <w:rFonts w:eastAsiaTheme="minorEastAsia"/>
          <w:b/>
          <w:sz w:val="22"/>
          <w:szCs w:val="22"/>
          <w:lang w:val="en-NZ" w:eastAsia="ko-KR"/>
        </w:rPr>
      </w:pPr>
    </w:p>
    <w:p w:rsidR="00B93087" w:rsidRPr="003E6BBC" w:rsidRDefault="00B93087" w:rsidP="003E6BBC">
      <w:pPr>
        <w:adjustRightInd w:val="0"/>
        <w:snapToGrid w:val="0"/>
        <w:ind w:left="720"/>
        <w:jc w:val="both"/>
        <w:rPr>
          <w:sz w:val="22"/>
          <w:szCs w:val="22"/>
        </w:rPr>
      </w:pPr>
      <w:r w:rsidRPr="003E6BBC">
        <w:rPr>
          <w:rFonts w:eastAsiaTheme="minorEastAsia"/>
          <w:sz w:val="22"/>
          <w:szCs w:val="22"/>
          <w:lang w:val="en-NZ" w:eastAsia="ko-KR"/>
        </w:rPr>
        <w:t xml:space="preserve">As requested by the Harvest Strategies Workplan (Attachment N, WCPFC13 </w:t>
      </w:r>
      <w:r w:rsidR="00152528" w:rsidRPr="003E6BBC">
        <w:rPr>
          <w:rFonts w:eastAsiaTheme="minorEastAsia"/>
          <w:sz w:val="22"/>
          <w:szCs w:val="22"/>
          <w:lang w:val="en-NZ" w:eastAsia="ko-KR"/>
        </w:rPr>
        <w:t xml:space="preserve">Summary </w:t>
      </w:r>
      <w:r w:rsidRPr="003E6BBC">
        <w:rPr>
          <w:rFonts w:eastAsiaTheme="minorEastAsia"/>
          <w:sz w:val="22"/>
          <w:szCs w:val="22"/>
          <w:lang w:val="en-NZ" w:eastAsia="ko-KR"/>
        </w:rPr>
        <w:t xml:space="preserve">Report), SC13 will provide </w:t>
      </w:r>
      <w:r w:rsidRPr="003E6BBC">
        <w:rPr>
          <w:sz w:val="22"/>
          <w:szCs w:val="22"/>
        </w:rPr>
        <w:t xml:space="preserve">advice on </w:t>
      </w:r>
      <w:r w:rsidR="00D53E35" w:rsidRPr="003E6BBC">
        <w:rPr>
          <w:sz w:val="22"/>
          <w:szCs w:val="22"/>
        </w:rPr>
        <w:t xml:space="preserve">progress toward the evaluation of </w:t>
      </w:r>
      <w:r w:rsidRPr="003E6BBC">
        <w:rPr>
          <w:sz w:val="22"/>
          <w:szCs w:val="22"/>
        </w:rPr>
        <w:t xml:space="preserve">candidate harvest control rules </w:t>
      </w:r>
      <w:r w:rsidR="00152528" w:rsidRPr="003E6BBC">
        <w:rPr>
          <w:sz w:val="22"/>
          <w:szCs w:val="22"/>
        </w:rPr>
        <w:t>for South Pacific albacore and skipjack tuna</w:t>
      </w:r>
      <w:r w:rsidRPr="003E6BBC">
        <w:rPr>
          <w:sz w:val="22"/>
          <w:szCs w:val="22"/>
        </w:rPr>
        <w:t>.</w:t>
      </w:r>
    </w:p>
    <w:p w:rsidR="00B93087" w:rsidRPr="003E6BBC" w:rsidRDefault="00B93087" w:rsidP="003E6BBC">
      <w:pPr>
        <w:adjustRightInd w:val="0"/>
        <w:snapToGrid w:val="0"/>
        <w:ind w:left="720"/>
        <w:jc w:val="both"/>
        <w:rPr>
          <w:rFonts w:eastAsiaTheme="minorEastAsia"/>
          <w:sz w:val="22"/>
          <w:szCs w:val="22"/>
          <w:lang w:eastAsia="ko-KR"/>
        </w:rPr>
      </w:pPr>
    </w:p>
    <w:p w:rsidR="008A47BB" w:rsidRPr="003E6BBC" w:rsidRDefault="00494B7B" w:rsidP="003E6BBC">
      <w:pPr>
        <w:numPr>
          <w:ilvl w:val="1"/>
          <w:numId w:val="4"/>
        </w:numPr>
        <w:adjustRightInd w:val="0"/>
        <w:snapToGrid w:val="0"/>
        <w:jc w:val="both"/>
        <w:rPr>
          <w:b/>
          <w:sz w:val="22"/>
          <w:szCs w:val="22"/>
          <w:lang w:val="en-NZ"/>
        </w:rPr>
      </w:pPr>
      <w:r>
        <w:rPr>
          <w:rFonts w:eastAsiaTheme="minorEastAsia" w:hint="eastAsia"/>
          <w:b/>
          <w:sz w:val="22"/>
          <w:szCs w:val="22"/>
          <w:lang w:val="en-NZ" w:eastAsia="ko-KR"/>
        </w:rPr>
        <w:t xml:space="preserve">Management issues related to </w:t>
      </w:r>
      <w:r w:rsidR="007B25ED" w:rsidRPr="003E6BBC">
        <w:rPr>
          <w:b/>
          <w:sz w:val="22"/>
          <w:szCs w:val="22"/>
          <w:lang w:val="en-NZ"/>
        </w:rPr>
        <w:t>FAD</w:t>
      </w:r>
      <w:r>
        <w:rPr>
          <w:rFonts w:eastAsiaTheme="minorEastAsia" w:hint="eastAsia"/>
          <w:b/>
          <w:sz w:val="22"/>
          <w:szCs w:val="22"/>
          <w:lang w:val="en-NZ" w:eastAsia="ko-KR"/>
        </w:rPr>
        <w:t>s</w:t>
      </w:r>
      <w:r w:rsidR="007B25ED" w:rsidRPr="003E6BBC">
        <w:rPr>
          <w:b/>
          <w:sz w:val="22"/>
          <w:szCs w:val="22"/>
          <w:lang w:val="en-NZ"/>
        </w:rPr>
        <w:t xml:space="preserve"> </w:t>
      </w:r>
    </w:p>
    <w:p w:rsidR="003A0C2B" w:rsidRPr="003E6BBC" w:rsidRDefault="003A0C2B" w:rsidP="003E6BBC">
      <w:pPr>
        <w:adjustRightInd w:val="0"/>
        <w:snapToGrid w:val="0"/>
        <w:ind w:left="720"/>
        <w:jc w:val="both"/>
        <w:rPr>
          <w:rFonts w:eastAsiaTheme="minorEastAsia"/>
          <w:b/>
          <w:sz w:val="22"/>
          <w:szCs w:val="22"/>
          <w:lang w:val="en-NZ" w:eastAsia="ko-KR"/>
        </w:rPr>
      </w:pPr>
    </w:p>
    <w:p w:rsidR="00B40566" w:rsidRPr="00D876DC" w:rsidRDefault="009458FF" w:rsidP="00A95069">
      <w:pPr>
        <w:pStyle w:val="ListParagraph"/>
        <w:numPr>
          <w:ilvl w:val="2"/>
          <w:numId w:val="52"/>
        </w:numPr>
        <w:adjustRightInd w:val="0"/>
        <w:snapToGrid w:val="0"/>
        <w:jc w:val="both"/>
        <w:rPr>
          <w:rFonts w:eastAsiaTheme="minorEastAsia"/>
          <w:sz w:val="22"/>
          <w:szCs w:val="22"/>
          <w:lang w:eastAsia="ko-KR"/>
        </w:rPr>
      </w:pPr>
      <w:bookmarkStart w:id="3" w:name="_Toc406882641"/>
      <w:r w:rsidRPr="00D876DC">
        <w:rPr>
          <w:rFonts w:eastAsiaTheme="minorEastAsia" w:hint="eastAsia"/>
          <w:sz w:val="22"/>
          <w:szCs w:val="22"/>
          <w:lang w:eastAsia="ko-KR"/>
        </w:rPr>
        <w:t xml:space="preserve">FAD </w:t>
      </w:r>
      <w:r w:rsidR="00494B7B">
        <w:rPr>
          <w:rFonts w:eastAsiaTheme="minorEastAsia" w:hint="eastAsia"/>
          <w:sz w:val="22"/>
          <w:szCs w:val="22"/>
          <w:lang w:eastAsia="ko-KR"/>
        </w:rPr>
        <w:t xml:space="preserve">tracking </w:t>
      </w:r>
    </w:p>
    <w:p w:rsidR="00143BF5" w:rsidRPr="003E6BBC" w:rsidRDefault="00143BF5" w:rsidP="003E6BBC">
      <w:pPr>
        <w:autoSpaceDE w:val="0"/>
        <w:autoSpaceDN w:val="0"/>
        <w:adjustRightInd w:val="0"/>
        <w:snapToGrid w:val="0"/>
        <w:ind w:left="709"/>
        <w:jc w:val="both"/>
        <w:rPr>
          <w:rFonts w:eastAsiaTheme="minorEastAsia"/>
          <w:sz w:val="22"/>
          <w:szCs w:val="22"/>
          <w:lang w:eastAsia="ko-KR"/>
        </w:rPr>
      </w:pPr>
    </w:p>
    <w:p w:rsidR="00EF065B" w:rsidRPr="003E6BBC" w:rsidRDefault="00EF065B" w:rsidP="003E6BBC">
      <w:pPr>
        <w:adjustRightInd w:val="0"/>
        <w:snapToGrid w:val="0"/>
        <w:ind w:firstLine="720"/>
        <w:jc w:val="both"/>
        <w:rPr>
          <w:rFonts w:eastAsiaTheme="minorEastAsia"/>
          <w:bCs/>
          <w:sz w:val="22"/>
          <w:szCs w:val="22"/>
          <w:lang w:val="en-NZ" w:eastAsia="ko-KR"/>
        </w:rPr>
      </w:pPr>
      <w:r w:rsidRPr="003E6BBC">
        <w:rPr>
          <w:rFonts w:eastAsiaTheme="minorEastAsia"/>
          <w:bCs/>
          <w:sz w:val="22"/>
          <w:szCs w:val="22"/>
          <w:lang w:val="en-NZ" w:eastAsia="ko-KR"/>
        </w:rPr>
        <w:t xml:space="preserve">SC13 is invited to </w:t>
      </w:r>
      <w:r w:rsidR="00DB26AC" w:rsidRPr="003E6BBC">
        <w:rPr>
          <w:rFonts w:eastAsiaTheme="minorEastAsia" w:hint="eastAsia"/>
          <w:bCs/>
          <w:sz w:val="22"/>
          <w:szCs w:val="22"/>
          <w:lang w:val="en-NZ" w:eastAsia="ko-KR"/>
        </w:rPr>
        <w:t>consider</w:t>
      </w:r>
      <w:r w:rsidRPr="003E6BBC">
        <w:rPr>
          <w:rFonts w:eastAsiaTheme="minorEastAsia"/>
          <w:bCs/>
          <w:sz w:val="22"/>
          <w:szCs w:val="22"/>
          <w:lang w:val="en-NZ" w:eastAsia="ko-KR"/>
        </w:rPr>
        <w:t xml:space="preserve"> the </w:t>
      </w:r>
      <w:r w:rsidR="00494B7B" w:rsidRPr="00DD0C01">
        <w:rPr>
          <w:bCs/>
          <w:sz w:val="22"/>
          <w:szCs w:val="22"/>
          <w:lang w:val="en-NZ" w:eastAsia="ko-KR"/>
        </w:rPr>
        <w:t>report of the FAD tracking programme undertaken by PNA</w:t>
      </w:r>
      <w:r w:rsidRPr="003E6BBC">
        <w:rPr>
          <w:rFonts w:eastAsiaTheme="minorEastAsia"/>
          <w:bCs/>
          <w:sz w:val="22"/>
          <w:szCs w:val="22"/>
          <w:lang w:val="en-NZ" w:eastAsia="ko-KR"/>
        </w:rPr>
        <w:t>.</w:t>
      </w:r>
    </w:p>
    <w:p w:rsidR="004B2DC9" w:rsidRPr="003E6BBC" w:rsidRDefault="004B2DC9" w:rsidP="003E6BBC">
      <w:pPr>
        <w:pStyle w:val="ListParagraph"/>
        <w:adjustRightInd w:val="0"/>
        <w:snapToGrid w:val="0"/>
        <w:ind w:left="1080"/>
        <w:rPr>
          <w:rFonts w:eastAsiaTheme="minorEastAsia"/>
          <w:sz w:val="22"/>
          <w:szCs w:val="22"/>
          <w:lang w:eastAsia="ko-KR"/>
        </w:rPr>
      </w:pPr>
    </w:p>
    <w:bookmarkEnd w:id="3"/>
    <w:p w:rsidR="001D5095" w:rsidRPr="00D876DC" w:rsidRDefault="00EF065B" w:rsidP="00A95069">
      <w:pPr>
        <w:pStyle w:val="ListParagraph"/>
        <w:numPr>
          <w:ilvl w:val="2"/>
          <w:numId w:val="52"/>
        </w:numPr>
        <w:adjustRightInd w:val="0"/>
        <w:snapToGrid w:val="0"/>
        <w:jc w:val="both"/>
        <w:rPr>
          <w:rFonts w:eastAsiaTheme="minorEastAsia"/>
          <w:sz w:val="22"/>
          <w:szCs w:val="22"/>
          <w:lang w:eastAsia="ko-KR"/>
        </w:rPr>
      </w:pPr>
      <w:r w:rsidRPr="00D876DC">
        <w:rPr>
          <w:rFonts w:eastAsiaTheme="minorEastAsia" w:hint="eastAsia"/>
          <w:sz w:val="22"/>
          <w:szCs w:val="22"/>
          <w:lang w:val="en-NZ" w:eastAsia="ko-KR"/>
        </w:rPr>
        <w:t xml:space="preserve">FAD </w:t>
      </w:r>
      <w:r w:rsidR="00494B7B">
        <w:rPr>
          <w:rFonts w:eastAsiaTheme="minorEastAsia" w:hint="eastAsia"/>
          <w:sz w:val="22"/>
          <w:szCs w:val="22"/>
          <w:lang w:val="en-NZ" w:eastAsia="ko-KR"/>
        </w:rPr>
        <w:t>management</w:t>
      </w:r>
    </w:p>
    <w:p w:rsidR="00EF065B" w:rsidRPr="003E6BBC" w:rsidRDefault="00EF065B" w:rsidP="003E6BBC">
      <w:pPr>
        <w:adjustRightInd w:val="0"/>
        <w:snapToGrid w:val="0"/>
        <w:jc w:val="both"/>
        <w:rPr>
          <w:rFonts w:eastAsiaTheme="minorEastAsia"/>
          <w:sz w:val="22"/>
          <w:szCs w:val="22"/>
          <w:lang w:eastAsia="ko-KR"/>
        </w:rPr>
      </w:pPr>
    </w:p>
    <w:p w:rsidR="00512305" w:rsidRPr="003E6BBC" w:rsidRDefault="00494B7B" w:rsidP="003E6BBC">
      <w:pPr>
        <w:adjustRightInd w:val="0"/>
        <w:snapToGrid w:val="0"/>
        <w:ind w:left="720"/>
        <w:jc w:val="both"/>
        <w:rPr>
          <w:rFonts w:eastAsiaTheme="minorEastAsia"/>
          <w:sz w:val="22"/>
          <w:szCs w:val="22"/>
          <w:lang w:eastAsia="ko-KR"/>
        </w:rPr>
      </w:pPr>
      <w:r w:rsidRPr="00DD0C01">
        <w:rPr>
          <w:bCs/>
          <w:sz w:val="22"/>
          <w:szCs w:val="22"/>
          <w:lang w:val="en-NZ" w:eastAsia="ko-KR"/>
        </w:rPr>
        <w:t xml:space="preserve">SC13 is invited to consider the report of the </w:t>
      </w:r>
      <w:r w:rsidRPr="00DD0C01">
        <w:rPr>
          <w:sz w:val="22"/>
          <w:szCs w:val="22"/>
        </w:rPr>
        <w:t>Global FAD Science Symposium held 20-23 March 2017 in Santa Monica, California, USA</w:t>
      </w:r>
      <w:r w:rsidRPr="00DD0C01">
        <w:rPr>
          <w:bCs/>
          <w:sz w:val="22"/>
          <w:szCs w:val="22"/>
          <w:lang w:val="en-NZ" w:eastAsia="ko-KR"/>
        </w:rPr>
        <w:t>.</w:t>
      </w:r>
    </w:p>
    <w:p w:rsidR="00512305" w:rsidRPr="003E6BBC" w:rsidRDefault="00512305" w:rsidP="003E6BBC">
      <w:pPr>
        <w:adjustRightInd w:val="0"/>
        <w:snapToGrid w:val="0"/>
        <w:ind w:left="720"/>
        <w:jc w:val="both"/>
        <w:rPr>
          <w:rFonts w:eastAsiaTheme="minorEastAsia"/>
          <w:sz w:val="22"/>
          <w:szCs w:val="22"/>
          <w:lang w:eastAsia="ko-KR"/>
        </w:rPr>
      </w:pPr>
    </w:p>
    <w:p w:rsidR="00D53E35" w:rsidRPr="003E6BBC" w:rsidRDefault="00D53E35" w:rsidP="00A95069">
      <w:pPr>
        <w:numPr>
          <w:ilvl w:val="1"/>
          <w:numId w:val="52"/>
        </w:numPr>
        <w:adjustRightInd w:val="0"/>
        <w:snapToGrid w:val="0"/>
        <w:jc w:val="both"/>
        <w:rPr>
          <w:b/>
          <w:sz w:val="22"/>
          <w:szCs w:val="22"/>
          <w:lang w:val="en-NZ"/>
        </w:rPr>
      </w:pPr>
      <w:r w:rsidRPr="003E6BBC">
        <w:rPr>
          <w:b/>
          <w:sz w:val="22"/>
          <w:szCs w:val="22"/>
          <w:lang w:val="en-NZ"/>
        </w:rPr>
        <w:t>Implementation of CMM 201</w:t>
      </w:r>
      <w:r w:rsidRPr="003E6BBC">
        <w:rPr>
          <w:rFonts w:eastAsiaTheme="minorEastAsia"/>
          <w:b/>
          <w:sz w:val="22"/>
          <w:szCs w:val="22"/>
          <w:lang w:val="en-NZ" w:eastAsia="ko-KR"/>
        </w:rPr>
        <w:t>6</w:t>
      </w:r>
      <w:r w:rsidRPr="003E6BBC">
        <w:rPr>
          <w:b/>
          <w:sz w:val="22"/>
          <w:szCs w:val="22"/>
          <w:lang w:val="en-NZ"/>
        </w:rPr>
        <w:t>-01</w:t>
      </w:r>
    </w:p>
    <w:p w:rsidR="00D53E35" w:rsidRPr="003E6BBC" w:rsidRDefault="00D53E35" w:rsidP="003E6BBC">
      <w:pPr>
        <w:adjustRightInd w:val="0"/>
        <w:snapToGrid w:val="0"/>
        <w:ind w:left="450"/>
        <w:jc w:val="both"/>
        <w:rPr>
          <w:b/>
          <w:sz w:val="22"/>
          <w:szCs w:val="22"/>
          <w:lang w:val="en-NZ"/>
        </w:rPr>
      </w:pPr>
    </w:p>
    <w:p w:rsidR="00D53E35" w:rsidRPr="003E6BBC" w:rsidRDefault="00D53E35" w:rsidP="003E6BBC">
      <w:pPr>
        <w:pStyle w:val="ListParagraph"/>
        <w:adjustRightInd w:val="0"/>
        <w:snapToGrid w:val="0"/>
        <w:ind w:left="450"/>
        <w:jc w:val="both"/>
        <w:rPr>
          <w:rFonts w:eastAsiaTheme="minorEastAsia"/>
          <w:vanish/>
          <w:sz w:val="22"/>
          <w:szCs w:val="22"/>
          <w:lang w:eastAsia="ko-KR"/>
        </w:rPr>
      </w:pPr>
    </w:p>
    <w:p w:rsidR="00D53E35" w:rsidRPr="003E6BBC" w:rsidRDefault="00D53E35" w:rsidP="003E6BBC">
      <w:pPr>
        <w:adjustRightInd w:val="0"/>
        <w:snapToGrid w:val="0"/>
        <w:ind w:left="720"/>
        <w:jc w:val="both"/>
        <w:rPr>
          <w:rFonts w:eastAsiaTheme="minorEastAsia"/>
          <w:sz w:val="22"/>
          <w:szCs w:val="22"/>
          <w:lang w:eastAsia="ko-KR"/>
        </w:rPr>
      </w:pPr>
      <w:r w:rsidRPr="003E6BBC">
        <w:rPr>
          <w:rFonts w:eastAsiaTheme="minorEastAsia"/>
          <w:sz w:val="22"/>
          <w:szCs w:val="22"/>
          <w:lang w:eastAsia="ko-KR"/>
        </w:rPr>
        <w:t xml:space="preserve">SC13 </w:t>
      </w:r>
      <w:r w:rsidR="006E3AC1" w:rsidRPr="003E6BBC">
        <w:rPr>
          <w:rFonts w:eastAsiaTheme="minorEastAsia" w:hint="eastAsia"/>
          <w:sz w:val="22"/>
          <w:szCs w:val="22"/>
          <w:lang w:eastAsia="ko-KR"/>
        </w:rPr>
        <w:t>will review</w:t>
      </w:r>
      <w:r w:rsidRPr="003E6BBC">
        <w:rPr>
          <w:rFonts w:eastAsiaTheme="minorEastAsia"/>
          <w:sz w:val="22"/>
          <w:szCs w:val="22"/>
          <w:lang w:eastAsia="ko-KR"/>
        </w:rPr>
        <w:t xml:space="preserve"> any </w:t>
      </w:r>
      <w:r w:rsidR="005061B8" w:rsidRPr="003E6BBC">
        <w:rPr>
          <w:rFonts w:eastAsiaTheme="minorEastAsia" w:hint="eastAsia"/>
          <w:sz w:val="22"/>
          <w:szCs w:val="22"/>
          <w:lang w:eastAsia="ko-KR"/>
        </w:rPr>
        <w:t xml:space="preserve">updated </w:t>
      </w:r>
      <w:r w:rsidR="005061B8" w:rsidRPr="003E6BBC">
        <w:rPr>
          <w:rFonts w:eastAsiaTheme="minorEastAsia"/>
          <w:sz w:val="22"/>
          <w:szCs w:val="22"/>
          <w:lang w:eastAsia="ko-KR"/>
        </w:rPr>
        <w:t>information</w:t>
      </w:r>
      <w:r w:rsidR="006E3AC1" w:rsidRPr="003E6BBC">
        <w:rPr>
          <w:rFonts w:eastAsiaTheme="minorEastAsia" w:hint="eastAsia"/>
          <w:sz w:val="22"/>
          <w:szCs w:val="22"/>
          <w:lang w:eastAsia="ko-KR"/>
        </w:rPr>
        <w:t xml:space="preserve"> </w:t>
      </w:r>
      <w:r w:rsidRPr="003E6BBC">
        <w:rPr>
          <w:rFonts w:eastAsiaTheme="minorEastAsia"/>
          <w:sz w:val="22"/>
          <w:szCs w:val="22"/>
          <w:lang w:eastAsia="ko-KR"/>
        </w:rPr>
        <w:t>related to CMM 2016-01</w:t>
      </w:r>
      <w:r w:rsidR="00673BC4" w:rsidRPr="003E6BBC">
        <w:rPr>
          <w:rFonts w:eastAsiaTheme="minorEastAsia"/>
          <w:sz w:val="22"/>
          <w:szCs w:val="22"/>
          <w:lang w:eastAsia="ko-KR"/>
        </w:rPr>
        <w:t xml:space="preserve">, </w:t>
      </w:r>
      <w:r w:rsidR="00787C5F" w:rsidRPr="003E6BBC">
        <w:rPr>
          <w:rFonts w:eastAsiaTheme="minorEastAsia"/>
          <w:sz w:val="22"/>
          <w:szCs w:val="22"/>
          <w:lang w:eastAsia="ko-KR"/>
        </w:rPr>
        <w:t>including bigeye tuna hotspot analysis and footnote 5 of Paragraph 18</w:t>
      </w:r>
      <w:r w:rsidR="00787C5F" w:rsidRPr="003E6BBC">
        <w:rPr>
          <w:sz w:val="22"/>
          <w:szCs w:val="22"/>
        </w:rPr>
        <w:t xml:space="preserve"> relating to eligibility for exemption from the high seas FAD closure,</w:t>
      </w:r>
      <w:r w:rsidR="00787C5F" w:rsidRPr="003E6BBC">
        <w:rPr>
          <w:rFonts w:eastAsiaTheme="minorEastAsia"/>
          <w:sz w:val="22"/>
          <w:szCs w:val="22"/>
          <w:lang w:eastAsia="ko-KR"/>
        </w:rPr>
        <w:t xml:space="preserve"> and provide recommendations to the Commission as appropriate.</w:t>
      </w:r>
    </w:p>
    <w:p w:rsidR="00D53E35" w:rsidRPr="003E6BBC" w:rsidRDefault="00D53E35" w:rsidP="003E6BBC">
      <w:pPr>
        <w:adjustRightInd w:val="0"/>
        <w:snapToGrid w:val="0"/>
        <w:ind w:left="720"/>
        <w:jc w:val="both"/>
        <w:rPr>
          <w:rFonts w:eastAsiaTheme="minorEastAsia"/>
          <w:sz w:val="22"/>
          <w:szCs w:val="22"/>
          <w:lang w:eastAsia="ko-KR"/>
        </w:rPr>
      </w:pPr>
    </w:p>
    <w:p w:rsidR="003C6B29" w:rsidRPr="003E6BBC" w:rsidRDefault="003C6B29" w:rsidP="003E6BBC">
      <w:pPr>
        <w:adjustRightInd w:val="0"/>
        <w:snapToGrid w:val="0"/>
        <w:jc w:val="both"/>
        <w:rPr>
          <w:rFonts w:eastAsiaTheme="minorEastAsia"/>
          <w:sz w:val="22"/>
          <w:szCs w:val="22"/>
          <w:lang w:eastAsia="ko-KR"/>
        </w:rPr>
      </w:pPr>
    </w:p>
    <w:p w:rsidR="00623A55" w:rsidRPr="003E6BBC" w:rsidRDefault="00623A55" w:rsidP="00A95069">
      <w:pPr>
        <w:pStyle w:val="ListParagraph"/>
        <w:numPr>
          <w:ilvl w:val="0"/>
          <w:numId w:val="16"/>
        </w:numPr>
        <w:adjustRightInd w:val="0"/>
        <w:snapToGrid w:val="0"/>
        <w:ind w:left="2160"/>
        <w:jc w:val="both"/>
        <w:rPr>
          <w:b/>
          <w:vanish/>
          <w:sz w:val="22"/>
          <w:szCs w:val="22"/>
          <w:lang w:val="en-NZ"/>
        </w:rPr>
      </w:pPr>
    </w:p>
    <w:p w:rsidR="00A83306" w:rsidRPr="003E6BBC" w:rsidRDefault="002E6BF7" w:rsidP="00A95069">
      <w:pPr>
        <w:numPr>
          <w:ilvl w:val="0"/>
          <w:numId w:val="16"/>
        </w:numPr>
        <w:adjustRightInd w:val="0"/>
        <w:snapToGrid w:val="0"/>
        <w:ind w:left="2160"/>
        <w:jc w:val="both"/>
        <w:rPr>
          <w:b/>
          <w:sz w:val="22"/>
          <w:szCs w:val="22"/>
          <w:lang w:val="en-NZ"/>
        </w:rPr>
      </w:pPr>
      <w:r w:rsidRPr="003E6BBC">
        <w:rPr>
          <w:b/>
          <w:sz w:val="22"/>
          <w:szCs w:val="22"/>
          <w:lang w:val="en-NZ"/>
        </w:rPr>
        <w:t xml:space="preserve">ECOSYSTEM AND </w:t>
      </w:r>
      <w:r w:rsidR="00A83306" w:rsidRPr="003E6BBC">
        <w:rPr>
          <w:b/>
          <w:sz w:val="22"/>
          <w:szCs w:val="22"/>
          <w:lang w:val="en-NZ"/>
        </w:rPr>
        <w:t>BYCATCH MITIGATION</w:t>
      </w:r>
      <w:r w:rsidRPr="003E6BBC">
        <w:rPr>
          <w:b/>
          <w:sz w:val="22"/>
          <w:szCs w:val="22"/>
          <w:lang w:val="en-NZ"/>
        </w:rPr>
        <w:t xml:space="preserve"> THEME</w:t>
      </w:r>
      <w:r w:rsidR="00983FEF" w:rsidRPr="003E6BBC">
        <w:rPr>
          <w:rFonts w:eastAsiaTheme="minorEastAsia"/>
          <w:b/>
          <w:sz w:val="22"/>
          <w:szCs w:val="22"/>
          <w:lang w:val="en-NZ" w:eastAsia="ko-KR"/>
        </w:rPr>
        <w:t xml:space="preserve"> </w:t>
      </w:r>
    </w:p>
    <w:p w:rsidR="00A83306" w:rsidRPr="003E6BBC" w:rsidRDefault="00A83306" w:rsidP="003E6BBC">
      <w:pPr>
        <w:adjustRightInd w:val="0"/>
        <w:snapToGrid w:val="0"/>
        <w:ind w:left="720"/>
        <w:jc w:val="both"/>
        <w:rPr>
          <w:rFonts w:eastAsiaTheme="minorEastAsia"/>
          <w:sz w:val="22"/>
          <w:szCs w:val="22"/>
          <w:lang w:val="en-NZ" w:eastAsia="ko-KR"/>
        </w:rPr>
      </w:pPr>
    </w:p>
    <w:p w:rsidR="006A1F5B" w:rsidRPr="003E6BBC" w:rsidRDefault="006A1F5B" w:rsidP="003E6BBC">
      <w:pPr>
        <w:pStyle w:val="ListParagraph"/>
        <w:numPr>
          <w:ilvl w:val="0"/>
          <w:numId w:val="5"/>
        </w:numPr>
        <w:adjustRightInd w:val="0"/>
        <w:snapToGrid w:val="0"/>
        <w:jc w:val="both"/>
        <w:rPr>
          <w:rFonts w:eastAsia="바탕"/>
          <w:b/>
          <w:vanish/>
          <w:sz w:val="22"/>
          <w:szCs w:val="22"/>
          <w:lang w:val="en-NZ" w:eastAsia="ko-KR"/>
        </w:rPr>
      </w:pPr>
    </w:p>
    <w:p w:rsidR="006A1F5B" w:rsidRPr="003E6BBC" w:rsidRDefault="006A1F5B" w:rsidP="003E6BBC">
      <w:pPr>
        <w:pStyle w:val="ListParagraph"/>
        <w:numPr>
          <w:ilvl w:val="0"/>
          <w:numId w:val="5"/>
        </w:numPr>
        <w:adjustRightInd w:val="0"/>
        <w:snapToGrid w:val="0"/>
        <w:jc w:val="both"/>
        <w:rPr>
          <w:rFonts w:eastAsia="바탕"/>
          <w:b/>
          <w:vanish/>
          <w:sz w:val="22"/>
          <w:szCs w:val="22"/>
          <w:lang w:val="en-NZ" w:eastAsia="ko-KR"/>
        </w:rPr>
      </w:pPr>
    </w:p>
    <w:p w:rsidR="006A1F5B" w:rsidRPr="003E6BBC" w:rsidRDefault="006A1F5B" w:rsidP="003E6BBC">
      <w:pPr>
        <w:pStyle w:val="ListParagraph"/>
        <w:numPr>
          <w:ilvl w:val="0"/>
          <w:numId w:val="5"/>
        </w:numPr>
        <w:adjustRightInd w:val="0"/>
        <w:snapToGrid w:val="0"/>
        <w:jc w:val="both"/>
        <w:rPr>
          <w:rFonts w:eastAsia="바탕"/>
          <w:b/>
          <w:vanish/>
          <w:sz w:val="22"/>
          <w:szCs w:val="22"/>
          <w:lang w:val="en-NZ" w:eastAsia="ko-KR"/>
        </w:rPr>
      </w:pPr>
    </w:p>
    <w:p w:rsidR="006A1F5B" w:rsidRPr="003E6BBC" w:rsidRDefault="006A1F5B" w:rsidP="003E6BBC">
      <w:pPr>
        <w:pStyle w:val="ListParagraph"/>
        <w:numPr>
          <w:ilvl w:val="0"/>
          <w:numId w:val="5"/>
        </w:numPr>
        <w:adjustRightInd w:val="0"/>
        <w:snapToGrid w:val="0"/>
        <w:jc w:val="both"/>
        <w:rPr>
          <w:rFonts w:eastAsia="바탕"/>
          <w:b/>
          <w:vanish/>
          <w:sz w:val="22"/>
          <w:szCs w:val="22"/>
          <w:lang w:val="en-NZ" w:eastAsia="ko-KR"/>
        </w:rPr>
      </w:pPr>
    </w:p>
    <w:p w:rsidR="00623A55" w:rsidRPr="003E6BBC" w:rsidRDefault="00623A55" w:rsidP="003E6BBC">
      <w:pPr>
        <w:pStyle w:val="ListParagraph"/>
        <w:numPr>
          <w:ilvl w:val="0"/>
          <w:numId w:val="13"/>
        </w:numPr>
        <w:adjustRightInd w:val="0"/>
        <w:snapToGrid w:val="0"/>
        <w:jc w:val="both"/>
        <w:rPr>
          <w:rFonts w:eastAsia="바탕"/>
          <w:b/>
          <w:vanish/>
          <w:sz w:val="22"/>
          <w:szCs w:val="22"/>
          <w:lang w:val="en-NZ" w:eastAsia="ko-KR"/>
        </w:rPr>
      </w:pPr>
    </w:p>
    <w:p w:rsidR="00623A55" w:rsidRPr="003E6BBC" w:rsidRDefault="00623A55" w:rsidP="003E6BBC">
      <w:pPr>
        <w:pStyle w:val="ListParagraph"/>
        <w:numPr>
          <w:ilvl w:val="0"/>
          <w:numId w:val="13"/>
        </w:numPr>
        <w:adjustRightInd w:val="0"/>
        <w:snapToGrid w:val="0"/>
        <w:jc w:val="both"/>
        <w:rPr>
          <w:rFonts w:eastAsia="바탕"/>
          <w:b/>
          <w:vanish/>
          <w:sz w:val="22"/>
          <w:szCs w:val="22"/>
          <w:lang w:val="en-NZ" w:eastAsia="ko-KR"/>
        </w:rPr>
      </w:pPr>
    </w:p>
    <w:p w:rsidR="00A85CD2" w:rsidRPr="003E6BBC" w:rsidRDefault="00700B5B" w:rsidP="003E6BBC">
      <w:pPr>
        <w:numPr>
          <w:ilvl w:val="1"/>
          <w:numId w:val="13"/>
        </w:numPr>
        <w:adjustRightInd w:val="0"/>
        <w:snapToGrid w:val="0"/>
        <w:ind w:left="360"/>
        <w:jc w:val="both"/>
        <w:rPr>
          <w:b/>
          <w:sz w:val="22"/>
          <w:szCs w:val="22"/>
          <w:lang w:val="en-NZ"/>
        </w:rPr>
      </w:pPr>
      <w:r w:rsidRPr="003E6BBC">
        <w:rPr>
          <w:rFonts w:eastAsia="바탕"/>
          <w:b/>
          <w:sz w:val="22"/>
          <w:szCs w:val="22"/>
          <w:lang w:val="en-NZ" w:eastAsia="ko-KR"/>
        </w:rPr>
        <w:t>Ecosystem effects of fishing</w:t>
      </w:r>
    </w:p>
    <w:p w:rsidR="00C4090E" w:rsidRPr="003E6BBC" w:rsidRDefault="00C4090E" w:rsidP="003E6BBC">
      <w:pPr>
        <w:adjustRightInd w:val="0"/>
        <w:snapToGrid w:val="0"/>
        <w:jc w:val="both"/>
        <w:rPr>
          <w:b/>
          <w:sz w:val="22"/>
          <w:szCs w:val="22"/>
          <w:lang w:val="en-NZ"/>
        </w:rPr>
      </w:pPr>
    </w:p>
    <w:p w:rsidR="007755EA" w:rsidRPr="00494B7B" w:rsidRDefault="000E2DFC" w:rsidP="00A95069">
      <w:pPr>
        <w:pStyle w:val="ListParagraph"/>
        <w:numPr>
          <w:ilvl w:val="2"/>
          <w:numId w:val="53"/>
        </w:numPr>
        <w:adjustRightInd w:val="0"/>
        <w:snapToGrid w:val="0"/>
        <w:jc w:val="both"/>
        <w:rPr>
          <w:rFonts w:eastAsiaTheme="minorEastAsia"/>
          <w:sz w:val="22"/>
          <w:szCs w:val="22"/>
          <w:lang w:val="en-NZ" w:eastAsia="ko-KR"/>
        </w:rPr>
      </w:pPr>
      <w:r w:rsidRPr="00494B7B">
        <w:rPr>
          <w:rFonts w:eastAsiaTheme="minorEastAsia"/>
          <w:sz w:val="22"/>
          <w:szCs w:val="22"/>
          <w:lang w:val="en-NZ" w:eastAsia="ko-KR"/>
        </w:rPr>
        <w:t>SEAPODYM</w:t>
      </w:r>
    </w:p>
    <w:p w:rsidR="00CB52EC" w:rsidRPr="003E6BBC" w:rsidRDefault="00CB52EC" w:rsidP="003E6BBC">
      <w:pPr>
        <w:pStyle w:val="ListParagraph"/>
        <w:adjustRightInd w:val="0"/>
        <w:snapToGrid w:val="0"/>
        <w:ind w:left="709"/>
        <w:jc w:val="both"/>
        <w:rPr>
          <w:rFonts w:eastAsiaTheme="minorEastAsia"/>
          <w:sz w:val="22"/>
          <w:szCs w:val="22"/>
          <w:lang w:val="en-NZ" w:eastAsia="ko-KR"/>
        </w:rPr>
      </w:pPr>
    </w:p>
    <w:p w:rsidR="00CB52EC" w:rsidRPr="003E6BBC" w:rsidRDefault="00427C82" w:rsidP="003E6BBC">
      <w:pPr>
        <w:pStyle w:val="ListParagraph"/>
        <w:adjustRightInd w:val="0"/>
        <w:snapToGrid w:val="0"/>
        <w:ind w:left="709"/>
        <w:jc w:val="both"/>
        <w:rPr>
          <w:rFonts w:eastAsiaTheme="minorEastAsia"/>
          <w:sz w:val="22"/>
          <w:szCs w:val="22"/>
          <w:lang w:val="en-NZ" w:eastAsia="ko-KR"/>
        </w:rPr>
      </w:pPr>
      <w:r w:rsidRPr="003E6BBC">
        <w:rPr>
          <w:rFonts w:eastAsiaTheme="minorEastAsia"/>
          <w:sz w:val="22"/>
          <w:szCs w:val="22"/>
          <w:lang w:val="en-NZ" w:eastAsia="ko-KR"/>
        </w:rPr>
        <w:t>SC13</w:t>
      </w:r>
      <w:r w:rsidR="00CB52EC" w:rsidRPr="003E6BBC">
        <w:rPr>
          <w:rFonts w:eastAsiaTheme="minorEastAsia"/>
          <w:sz w:val="22"/>
          <w:szCs w:val="22"/>
          <w:lang w:val="en-NZ" w:eastAsia="ko-KR"/>
        </w:rPr>
        <w:t xml:space="preserve"> will consider updates to the SEAPODYM modelling framework, review recent model runs and</w:t>
      </w:r>
      <w:r w:rsidR="00CB52EC" w:rsidRPr="003E6BBC">
        <w:rPr>
          <w:sz w:val="22"/>
          <w:szCs w:val="22"/>
        </w:rPr>
        <w:t xml:space="preserve"> </w:t>
      </w:r>
      <w:r w:rsidR="00CB52EC" w:rsidRPr="003E6BBC">
        <w:rPr>
          <w:rFonts w:eastAsiaTheme="minorEastAsia"/>
          <w:sz w:val="22"/>
          <w:szCs w:val="22"/>
          <w:lang w:val="en-NZ" w:eastAsia="ko-KR"/>
        </w:rPr>
        <w:t>provide comments and/or recommendations on SEAPODYM, including the process and methodology of the modelling framework if needed.</w:t>
      </w:r>
    </w:p>
    <w:p w:rsidR="00CB52EC" w:rsidRPr="003E6BBC" w:rsidRDefault="00CB52EC" w:rsidP="003E6BBC">
      <w:pPr>
        <w:pStyle w:val="ListParagraph"/>
        <w:adjustRightInd w:val="0"/>
        <w:snapToGrid w:val="0"/>
        <w:ind w:left="709"/>
        <w:jc w:val="both"/>
        <w:rPr>
          <w:rFonts w:eastAsiaTheme="minorEastAsia"/>
          <w:sz w:val="22"/>
          <w:szCs w:val="22"/>
          <w:lang w:val="en-NZ" w:eastAsia="ko-KR"/>
        </w:rPr>
      </w:pPr>
    </w:p>
    <w:p w:rsidR="00CB52EC" w:rsidRPr="00494B7B" w:rsidRDefault="00CB52EC" w:rsidP="00A95069">
      <w:pPr>
        <w:pStyle w:val="ListParagraph"/>
        <w:numPr>
          <w:ilvl w:val="2"/>
          <w:numId w:val="53"/>
        </w:numPr>
        <w:adjustRightInd w:val="0"/>
        <w:snapToGrid w:val="0"/>
        <w:jc w:val="both"/>
        <w:rPr>
          <w:rFonts w:eastAsiaTheme="minorEastAsia"/>
          <w:sz w:val="22"/>
          <w:szCs w:val="22"/>
          <w:lang w:val="en-NZ" w:eastAsia="ko-KR"/>
        </w:rPr>
      </w:pPr>
      <w:r w:rsidRPr="00494B7B">
        <w:rPr>
          <w:rFonts w:eastAsiaTheme="minorEastAsia"/>
          <w:sz w:val="22"/>
          <w:szCs w:val="22"/>
          <w:lang w:val="en-NZ" w:eastAsia="ko-KR"/>
        </w:rPr>
        <w:t>Ecosystem indicators</w:t>
      </w:r>
    </w:p>
    <w:p w:rsidR="000E2DFC" w:rsidRPr="003E6BBC" w:rsidRDefault="000E2DFC" w:rsidP="003E6BBC">
      <w:pPr>
        <w:pStyle w:val="ListParagraph"/>
        <w:adjustRightInd w:val="0"/>
        <w:snapToGrid w:val="0"/>
        <w:jc w:val="both"/>
        <w:rPr>
          <w:rFonts w:eastAsiaTheme="minorEastAsia"/>
          <w:sz w:val="22"/>
          <w:szCs w:val="22"/>
          <w:lang w:val="en-NZ" w:eastAsia="ko-KR"/>
        </w:rPr>
      </w:pPr>
    </w:p>
    <w:p w:rsidR="003A0C2B" w:rsidRPr="003E6BBC" w:rsidRDefault="00427C82" w:rsidP="003E6BBC">
      <w:pPr>
        <w:adjustRightInd w:val="0"/>
        <w:snapToGrid w:val="0"/>
        <w:ind w:left="709"/>
        <w:jc w:val="both"/>
        <w:rPr>
          <w:rFonts w:eastAsiaTheme="minorEastAsia"/>
          <w:sz w:val="22"/>
          <w:szCs w:val="22"/>
          <w:lang w:val="en-NZ" w:eastAsia="ko-KR"/>
        </w:rPr>
      </w:pPr>
      <w:r w:rsidRPr="003E6BBC">
        <w:rPr>
          <w:rFonts w:eastAsiaTheme="minorEastAsia"/>
          <w:sz w:val="22"/>
          <w:szCs w:val="22"/>
          <w:lang w:val="en-NZ" w:eastAsia="ko-KR"/>
        </w:rPr>
        <w:t>SC13</w:t>
      </w:r>
      <w:r w:rsidR="001C5BF8" w:rsidRPr="003E6BBC">
        <w:rPr>
          <w:rFonts w:eastAsiaTheme="minorEastAsia"/>
          <w:sz w:val="22"/>
          <w:szCs w:val="22"/>
          <w:lang w:val="en-NZ" w:eastAsia="ko-KR"/>
        </w:rPr>
        <w:t xml:space="preserve"> will consider </w:t>
      </w:r>
      <w:r w:rsidR="001C5BF8" w:rsidRPr="003E6BBC">
        <w:rPr>
          <w:sz w:val="22"/>
          <w:szCs w:val="22"/>
        </w:rPr>
        <w:t>fishery and environmental impacts on ecosystem</w:t>
      </w:r>
      <w:r w:rsidR="00CB52EC" w:rsidRPr="003E6BBC">
        <w:rPr>
          <w:rFonts w:eastAsiaTheme="minorEastAsia"/>
          <w:sz w:val="22"/>
          <w:szCs w:val="22"/>
          <w:lang w:eastAsia="ko-KR"/>
        </w:rPr>
        <w:t>,</w:t>
      </w:r>
      <w:r w:rsidR="001C5BF8" w:rsidRPr="003E6BBC">
        <w:rPr>
          <w:sz w:val="22"/>
          <w:szCs w:val="22"/>
        </w:rPr>
        <w:t xml:space="preserve"> </w:t>
      </w:r>
      <w:r w:rsidR="001C5BF8" w:rsidRPr="003E6BBC">
        <w:rPr>
          <w:rFonts w:eastAsiaTheme="minorEastAsia"/>
          <w:sz w:val="22"/>
          <w:szCs w:val="22"/>
          <w:lang w:eastAsia="ko-KR"/>
        </w:rPr>
        <w:t xml:space="preserve">based on </w:t>
      </w:r>
      <w:r w:rsidR="001C5BF8" w:rsidRPr="003E6BBC">
        <w:rPr>
          <w:rFonts w:eastAsiaTheme="minorEastAsia"/>
          <w:sz w:val="22"/>
          <w:szCs w:val="22"/>
          <w:lang w:val="en-NZ" w:eastAsia="ko-KR"/>
        </w:rPr>
        <w:t>updated information, if available, including the development of ecosystem indicators.</w:t>
      </w:r>
    </w:p>
    <w:p w:rsidR="001C5BF8" w:rsidRPr="003E6BBC" w:rsidRDefault="001C5BF8" w:rsidP="003E6BBC">
      <w:pPr>
        <w:adjustRightInd w:val="0"/>
        <w:snapToGrid w:val="0"/>
        <w:jc w:val="both"/>
        <w:rPr>
          <w:rFonts w:eastAsiaTheme="minorEastAsia"/>
          <w:b/>
          <w:sz w:val="22"/>
          <w:szCs w:val="22"/>
          <w:lang w:val="en-NZ" w:eastAsia="ko-KR"/>
        </w:rPr>
      </w:pPr>
    </w:p>
    <w:p w:rsidR="00AE3BE8" w:rsidRPr="00494B7B" w:rsidRDefault="00AE3BE8" w:rsidP="00A95069">
      <w:pPr>
        <w:pStyle w:val="ListParagraph"/>
        <w:numPr>
          <w:ilvl w:val="2"/>
          <w:numId w:val="53"/>
        </w:numPr>
        <w:adjustRightInd w:val="0"/>
        <w:snapToGrid w:val="0"/>
        <w:jc w:val="both"/>
        <w:rPr>
          <w:rFonts w:eastAsiaTheme="minorEastAsia"/>
          <w:sz w:val="22"/>
          <w:szCs w:val="22"/>
          <w:lang w:eastAsia="ko-KR"/>
        </w:rPr>
      </w:pPr>
      <w:r w:rsidRPr="00494B7B">
        <w:rPr>
          <w:rFonts w:eastAsiaTheme="minorEastAsia" w:hint="eastAsia"/>
          <w:sz w:val="22"/>
          <w:szCs w:val="22"/>
          <w:lang w:eastAsia="ko-KR"/>
        </w:rPr>
        <w:t xml:space="preserve">FAD </w:t>
      </w:r>
      <w:r w:rsidR="00494B7B">
        <w:rPr>
          <w:rFonts w:eastAsiaTheme="minorEastAsia" w:hint="eastAsia"/>
          <w:sz w:val="22"/>
          <w:szCs w:val="22"/>
          <w:lang w:eastAsia="ko-KR"/>
        </w:rPr>
        <w:t xml:space="preserve">impacts </w:t>
      </w:r>
    </w:p>
    <w:p w:rsidR="00AE3BE8" w:rsidRPr="003E6BBC" w:rsidRDefault="00AE3BE8" w:rsidP="003E6BBC">
      <w:pPr>
        <w:pStyle w:val="ListParagraph"/>
        <w:adjustRightInd w:val="0"/>
        <w:snapToGrid w:val="0"/>
        <w:ind w:left="2880"/>
        <w:jc w:val="both"/>
        <w:rPr>
          <w:rFonts w:eastAsiaTheme="minorEastAsia"/>
          <w:sz w:val="22"/>
          <w:szCs w:val="22"/>
          <w:lang w:eastAsia="ko-KR"/>
        </w:rPr>
      </w:pPr>
    </w:p>
    <w:p w:rsidR="00494B7B" w:rsidRPr="00494B7B" w:rsidRDefault="00494B7B" w:rsidP="00A95069">
      <w:pPr>
        <w:pStyle w:val="ListParagraph"/>
        <w:numPr>
          <w:ilvl w:val="3"/>
          <w:numId w:val="53"/>
        </w:numPr>
        <w:adjustRightInd w:val="0"/>
        <w:snapToGrid w:val="0"/>
        <w:jc w:val="both"/>
        <w:rPr>
          <w:rFonts w:eastAsiaTheme="minorEastAsia"/>
          <w:bCs/>
          <w:sz w:val="22"/>
          <w:szCs w:val="22"/>
          <w:lang w:val="en-NZ" w:eastAsia="ko-KR"/>
        </w:rPr>
      </w:pPr>
      <w:r w:rsidRPr="00494B7B">
        <w:rPr>
          <w:rFonts w:eastAsiaTheme="minorEastAsia" w:hint="eastAsia"/>
          <w:bCs/>
          <w:sz w:val="22"/>
          <w:szCs w:val="22"/>
          <w:lang w:val="en-NZ" w:eastAsia="ko-KR"/>
        </w:rPr>
        <w:t>Case studies on FADs</w:t>
      </w:r>
    </w:p>
    <w:p w:rsidR="00494B7B" w:rsidRDefault="00494B7B" w:rsidP="00494B7B">
      <w:pPr>
        <w:pStyle w:val="ListParagraph"/>
        <w:adjustRightInd w:val="0"/>
        <w:snapToGrid w:val="0"/>
        <w:jc w:val="both"/>
        <w:rPr>
          <w:rFonts w:eastAsiaTheme="minorEastAsia"/>
          <w:bCs/>
          <w:sz w:val="22"/>
          <w:szCs w:val="22"/>
          <w:lang w:val="en-NZ" w:eastAsia="ko-KR"/>
        </w:rPr>
      </w:pPr>
    </w:p>
    <w:p w:rsidR="002666B8" w:rsidRDefault="002666B8" w:rsidP="00494B7B">
      <w:pPr>
        <w:pStyle w:val="ListParagraph"/>
        <w:adjustRightInd w:val="0"/>
        <w:snapToGrid w:val="0"/>
        <w:jc w:val="both"/>
        <w:rPr>
          <w:rFonts w:eastAsiaTheme="minorEastAsia"/>
          <w:sz w:val="22"/>
          <w:szCs w:val="22"/>
          <w:lang w:eastAsia="ko-KR"/>
        </w:rPr>
      </w:pPr>
      <w:r w:rsidRPr="00DD0C01">
        <w:rPr>
          <w:rFonts w:eastAsiaTheme="minorEastAsia"/>
          <w:sz w:val="22"/>
          <w:szCs w:val="22"/>
          <w:lang w:eastAsia="ko-KR"/>
        </w:rPr>
        <w:t>SC13 will review FAD-related researches to assess the impacts of FAD fishing and to mitigate their negative impacts on marine ecosystem, including</w:t>
      </w:r>
      <w:r w:rsidRPr="00DD0C01">
        <w:rPr>
          <w:sz w:val="22"/>
          <w:szCs w:val="22"/>
        </w:rPr>
        <w:t xml:space="preserve"> non-target and associated or dependent species</w:t>
      </w:r>
    </w:p>
    <w:p w:rsidR="002666B8" w:rsidRPr="002666B8" w:rsidRDefault="002666B8" w:rsidP="00494B7B">
      <w:pPr>
        <w:pStyle w:val="ListParagraph"/>
        <w:adjustRightInd w:val="0"/>
        <w:snapToGrid w:val="0"/>
        <w:jc w:val="both"/>
        <w:rPr>
          <w:rFonts w:eastAsiaTheme="minorEastAsia"/>
          <w:bCs/>
          <w:sz w:val="22"/>
          <w:szCs w:val="22"/>
          <w:lang w:val="en-NZ" w:eastAsia="ko-KR"/>
        </w:rPr>
      </w:pPr>
    </w:p>
    <w:p w:rsidR="00494B7B" w:rsidRPr="00494B7B" w:rsidRDefault="002666B8" w:rsidP="00A95069">
      <w:pPr>
        <w:pStyle w:val="ListParagraph"/>
        <w:numPr>
          <w:ilvl w:val="3"/>
          <w:numId w:val="53"/>
        </w:numPr>
        <w:adjustRightInd w:val="0"/>
        <w:snapToGrid w:val="0"/>
        <w:jc w:val="both"/>
        <w:rPr>
          <w:rFonts w:eastAsiaTheme="minorEastAsia"/>
          <w:bCs/>
          <w:sz w:val="22"/>
          <w:szCs w:val="22"/>
          <w:lang w:val="en-NZ" w:eastAsia="ko-KR"/>
        </w:rPr>
      </w:pPr>
      <w:r>
        <w:rPr>
          <w:rFonts w:eastAsiaTheme="minorEastAsia" w:hint="eastAsia"/>
          <w:bCs/>
          <w:sz w:val="22"/>
          <w:szCs w:val="22"/>
          <w:lang w:val="en-NZ" w:eastAsia="ko-KR"/>
        </w:rPr>
        <w:t>FAD Research Plan</w:t>
      </w:r>
    </w:p>
    <w:p w:rsidR="00494B7B" w:rsidRDefault="00494B7B" w:rsidP="002666B8">
      <w:pPr>
        <w:adjustRightInd w:val="0"/>
        <w:snapToGrid w:val="0"/>
        <w:ind w:firstLine="720"/>
        <w:jc w:val="both"/>
        <w:rPr>
          <w:rFonts w:eastAsiaTheme="minorEastAsia"/>
          <w:bCs/>
          <w:sz w:val="22"/>
          <w:szCs w:val="22"/>
          <w:lang w:val="en-NZ" w:eastAsia="ko-KR"/>
        </w:rPr>
      </w:pPr>
    </w:p>
    <w:p w:rsidR="002666B8" w:rsidRPr="00DD0C01" w:rsidRDefault="002666B8" w:rsidP="002666B8">
      <w:pPr>
        <w:pStyle w:val="ListParagraph"/>
        <w:adjustRightInd w:val="0"/>
        <w:snapToGrid w:val="0"/>
        <w:ind w:left="709"/>
        <w:jc w:val="both"/>
        <w:rPr>
          <w:rFonts w:eastAsiaTheme="minorEastAsia"/>
          <w:sz w:val="22"/>
          <w:szCs w:val="22"/>
          <w:lang w:eastAsia="ko-KR"/>
        </w:rPr>
      </w:pPr>
      <w:r w:rsidRPr="00DD0C01">
        <w:rPr>
          <w:rFonts w:eastAsiaTheme="minorEastAsia"/>
          <w:sz w:val="22"/>
          <w:szCs w:val="22"/>
          <w:lang w:eastAsia="ko-KR"/>
        </w:rPr>
        <w:t xml:space="preserve">As recommended by the </w:t>
      </w:r>
      <w:r w:rsidRPr="00DD0C01">
        <w:rPr>
          <w:sz w:val="22"/>
          <w:szCs w:val="22"/>
        </w:rPr>
        <w:t>FADMgmtOptions-IWG</w:t>
      </w:r>
      <w:r w:rsidRPr="00DD0C01">
        <w:rPr>
          <w:rFonts w:eastAsiaTheme="minorEastAsia"/>
          <w:sz w:val="22"/>
          <w:szCs w:val="22"/>
          <w:lang w:eastAsia="ko-KR"/>
        </w:rPr>
        <w:t>,</w:t>
      </w:r>
      <w:r w:rsidRPr="00DD0C01">
        <w:rPr>
          <w:sz w:val="22"/>
          <w:szCs w:val="22"/>
        </w:rPr>
        <w:t xml:space="preserve"> </w:t>
      </w:r>
      <w:r w:rsidRPr="00DD0C01">
        <w:rPr>
          <w:rFonts w:eastAsiaTheme="minorEastAsia"/>
          <w:sz w:val="22"/>
          <w:szCs w:val="22"/>
          <w:lang w:eastAsia="ko-KR"/>
        </w:rPr>
        <w:t xml:space="preserve">SC13 will review the proposed priority researches in the revised draft FAD research plan proposal (Paragraph 71 and Attachment D, </w:t>
      </w:r>
      <w:r w:rsidRPr="00DD0C01">
        <w:rPr>
          <w:sz w:val="22"/>
          <w:szCs w:val="22"/>
        </w:rPr>
        <w:t>FADMgmtOptions-IWG02</w:t>
      </w:r>
      <w:r w:rsidRPr="00DD0C01">
        <w:rPr>
          <w:rFonts w:eastAsiaTheme="minorEastAsia"/>
          <w:sz w:val="22"/>
          <w:szCs w:val="22"/>
          <w:lang w:eastAsia="ko-KR"/>
        </w:rPr>
        <w:t xml:space="preserve"> Report), especially related to </w:t>
      </w:r>
      <w:r w:rsidRPr="00DD0C01">
        <w:rPr>
          <w:rFonts w:eastAsia="Arial"/>
          <w:sz w:val="22"/>
          <w:szCs w:val="22"/>
        </w:rPr>
        <w:t>Implementation of FAD trials within the WCPO</w:t>
      </w:r>
      <w:r w:rsidRPr="00DD0C01">
        <w:rPr>
          <w:rFonts w:eastAsiaTheme="minorEastAsia"/>
          <w:sz w:val="22"/>
          <w:szCs w:val="22"/>
          <w:lang w:eastAsia="ko-KR"/>
        </w:rPr>
        <w:t>.</w:t>
      </w:r>
    </w:p>
    <w:p w:rsidR="002666B8" w:rsidRPr="002666B8" w:rsidRDefault="002666B8" w:rsidP="002666B8">
      <w:pPr>
        <w:adjustRightInd w:val="0"/>
        <w:snapToGrid w:val="0"/>
        <w:ind w:firstLine="720"/>
        <w:jc w:val="both"/>
        <w:rPr>
          <w:rFonts w:eastAsiaTheme="minorEastAsia"/>
          <w:bCs/>
          <w:sz w:val="22"/>
          <w:szCs w:val="22"/>
          <w:lang w:eastAsia="ko-KR"/>
        </w:rPr>
      </w:pPr>
    </w:p>
    <w:p w:rsidR="00700B5B" w:rsidRPr="003E6BBC" w:rsidRDefault="00700B5B" w:rsidP="00A95069">
      <w:pPr>
        <w:numPr>
          <w:ilvl w:val="1"/>
          <w:numId w:val="53"/>
        </w:numPr>
        <w:adjustRightInd w:val="0"/>
        <w:snapToGrid w:val="0"/>
        <w:ind w:left="720" w:hanging="720"/>
        <w:jc w:val="both"/>
        <w:rPr>
          <w:b/>
          <w:sz w:val="22"/>
          <w:szCs w:val="22"/>
          <w:lang w:val="en-NZ"/>
        </w:rPr>
      </w:pPr>
      <w:r w:rsidRPr="003E6BBC">
        <w:rPr>
          <w:b/>
          <w:sz w:val="22"/>
          <w:szCs w:val="22"/>
          <w:lang w:val="en-NZ"/>
        </w:rPr>
        <w:t>Sharks</w:t>
      </w:r>
      <w:r w:rsidR="00EC2690" w:rsidRPr="003E6BBC">
        <w:rPr>
          <w:b/>
          <w:sz w:val="22"/>
          <w:szCs w:val="22"/>
          <w:lang w:val="en-NZ"/>
        </w:rPr>
        <w:t xml:space="preserve"> </w:t>
      </w:r>
      <w:r w:rsidR="0031463C" w:rsidRPr="003E6BBC">
        <w:rPr>
          <w:b/>
          <w:sz w:val="22"/>
          <w:szCs w:val="22"/>
          <w:lang w:val="en-NZ"/>
        </w:rPr>
        <w:t xml:space="preserve"> </w:t>
      </w:r>
    </w:p>
    <w:p w:rsidR="00FF225B" w:rsidRPr="003E6BBC" w:rsidRDefault="00FF225B" w:rsidP="003E6BBC">
      <w:pPr>
        <w:adjustRightInd w:val="0"/>
        <w:snapToGrid w:val="0"/>
        <w:ind w:left="720"/>
        <w:jc w:val="both"/>
        <w:rPr>
          <w:rFonts w:eastAsiaTheme="minorEastAsia"/>
          <w:bCs/>
          <w:sz w:val="22"/>
          <w:szCs w:val="22"/>
          <w:lang w:val="en-NZ" w:eastAsia="ko-KR"/>
        </w:rPr>
      </w:pPr>
    </w:p>
    <w:p w:rsidR="00807662" w:rsidRPr="003E6BBC" w:rsidRDefault="00807662" w:rsidP="00A95069">
      <w:pPr>
        <w:numPr>
          <w:ilvl w:val="2"/>
          <w:numId w:val="53"/>
        </w:numPr>
        <w:adjustRightInd w:val="0"/>
        <w:snapToGrid w:val="0"/>
        <w:jc w:val="both"/>
        <w:rPr>
          <w:bCs/>
          <w:sz w:val="22"/>
          <w:szCs w:val="22"/>
          <w:lang w:val="en-NZ"/>
        </w:rPr>
      </w:pPr>
      <w:r w:rsidRPr="003E6BBC">
        <w:rPr>
          <w:bCs/>
          <w:sz w:val="22"/>
          <w:szCs w:val="22"/>
          <w:lang w:val="en-NZ"/>
        </w:rPr>
        <w:t xml:space="preserve">Review of </w:t>
      </w:r>
      <w:r w:rsidRPr="003E6BBC">
        <w:rPr>
          <w:rFonts w:eastAsiaTheme="minorEastAsia"/>
          <w:bCs/>
          <w:sz w:val="22"/>
          <w:szCs w:val="22"/>
          <w:lang w:val="en-NZ" w:eastAsia="ko-KR"/>
        </w:rPr>
        <w:t>conservation and management measures</w:t>
      </w:r>
      <w:r w:rsidRPr="003E6BBC">
        <w:rPr>
          <w:bCs/>
          <w:sz w:val="22"/>
          <w:szCs w:val="22"/>
          <w:lang w:val="en-NZ"/>
        </w:rPr>
        <w:t xml:space="preserve"> for </w:t>
      </w:r>
      <w:r w:rsidRPr="003E6BBC">
        <w:rPr>
          <w:rFonts w:eastAsiaTheme="minorEastAsia"/>
          <w:bCs/>
          <w:sz w:val="22"/>
          <w:szCs w:val="22"/>
          <w:lang w:val="en-NZ" w:eastAsia="ko-KR"/>
        </w:rPr>
        <w:t>s</w:t>
      </w:r>
      <w:r w:rsidRPr="003E6BBC">
        <w:rPr>
          <w:bCs/>
          <w:sz w:val="22"/>
          <w:szCs w:val="22"/>
          <w:lang w:val="en-NZ"/>
        </w:rPr>
        <w:t>harks</w:t>
      </w:r>
    </w:p>
    <w:p w:rsidR="00006EB8" w:rsidRPr="003E6BBC" w:rsidRDefault="00006EB8" w:rsidP="003E6BBC">
      <w:pPr>
        <w:adjustRightInd w:val="0"/>
        <w:snapToGrid w:val="0"/>
        <w:jc w:val="both"/>
        <w:rPr>
          <w:b/>
          <w:bCs/>
          <w:sz w:val="22"/>
          <w:szCs w:val="22"/>
          <w:lang w:val="en-NZ"/>
        </w:rPr>
      </w:pPr>
    </w:p>
    <w:p w:rsidR="00034A2E" w:rsidRPr="003E6BBC" w:rsidRDefault="007A1614" w:rsidP="003E6BBC">
      <w:pPr>
        <w:adjustRightInd w:val="0"/>
        <w:snapToGrid w:val="0"/>
        <w:ind w:left="720"/>
        <w:jc w:val="both"/>
        <w:rPr>
          <w:rFonts w:eastAsiaTheme="minorEastAsia"/>
          <w:bCs/>
          <w:sz w:val="22"/>
          <w:szCs w:val="22"/>
          <w:lang w:val="en-NZ" w:eastAsia="ko-KR"/>
        </w:rPr>
      </w:pPr>
      <w:r w:rsidRPr="003E6BBC">
        <w:rPr>
          <w:rFonts w:eastAsiaTheme="minorEastAsia" w:hint="eastAsia"/>
          <w:bCs/>
          <w:sz w:val="22"/>
          <w:szCs w:val="22"/>
          <w:lang w:val="en-NZ" w:eastAsia="ko-KR"/>
        </w:rPr>
        <w:t xml:space="preserve">Subject to proposal(s) available under Agenda 6.2.2, </w:t>
      </w:r>
      <w:r w:rsidR="00427C82" w:rsidRPr="003E6BBC">
        <w:rPr>
          <w:rFonts w:eastAsiaTheme="minorEastAsia"/>
          <w:bCs/>
          <w:sz w:val="22"/>
          <w:szCs w:val="22"/>
          <w:lang w:val="en-NZ" w:eastAsia="ko-KR"/>
        </w:rPr>
        <w:t>SC13</w:t>
      </w:r>
      <w:r w:rsidR="0084559E" w:rsidRPr="003E6BBC">
        <w:rPr>
          <w:rFonts w:eastAsiaTheme="minorEastAsia"/>
          <w:bCs/>
          <w:sz w:val="22"/>
          <w:szCs w:val="22"/>
          <w:lang w:val="en-NZ" w:eastAsia="ko-KR"/>
        </w:rPr>
        <w:t xml:space="preserve"> will review relevant paragraphs </w:t>
      </w:r>
      <w:r w:rsidR="00BE4A69" w:rsidRPr="003E6BBC">
        <w:rPr>
          <w:rFonts w:eastAsiaTheme="minorEastAsia"/>
          <w:bCs/>
          <w:sz w:val="22"/>
          <w:szCs w:val="22"/>
          <w:lang w:val="en-NZ" w:eastAsia="ko-KR"/>
        </w:rPr>
        <w:t>of each shark CMM</w:t>
      </w:r>
      <w:r w:rsidR="00281466" w:rsidRPr="003E6BBC">
        <w:rPr>
          <w:rFonts w:eastAsiaTheme="minorEastAsia"/>
          <w:bCs/>
          <w:sz w:val="22"/>
          <w:szCs w:val="22"/>
          <w:lang w:val="en-NZ" w:eastAsia="ko-KR"/>
        </w:rPr>
        <w:t xml:space="preserve"> below,</w:t>
      </w:r>
      <w:r w:rsidR="0084559E" w:rsidRPr="003E6BBC">
        <w:rPr>
          <w:rFonts w:eastAsiaTheme="minorEastAsia"/>
          <w:bCs/>
          <w:sz w:val="22"/>
          <w:szCs w:val="22"/>
          <w:lang w:val="en-NZ" w:eastAsia="ko-KR"/>
        </w:rPr>
        <w:t xml:space="preserve"> </w:t>
      </w:r>
      <w:r w:rsidR="00F47D27" w:rsidRPr="003E6BBC">
        <w:rPr>
          <w:rFonts w:eastAsiaTheme="minorEastAsia"/>
          <w:bCs/>
          <w:sz w:val="22"/>
          <w:szCs w:val="22"/>
          <w:lang w:val="en-NZ" w:eastAsia="ko-KR"/>
        </w:rPr>
        <w:t>and provide comments or recommendations as required to the Commission</w:t>
      </w:r>
      <w:r w:rsidR="00BE4A69" w:rsidRPr="003E6BBC">
        <w:rPr>
          <w:rFonts w:eastAsiaTheme="minorEastAsia"/>
          <w:bCs/>
          <w:sz w:val="22"/>
          <w:szCs w:val="22"/>
          <w:lang w:val="en-NZ" w:eastAsia="ko-KR"/>
        </w:rPr>
        <w:t xml:space="preserve">. </w:t>
      </w:r>
    </w:p>
    <w:p w:rsidR="009A6D92" w:rsidRPr="003E6BBC" w:rsidRDefault="009A6D92" w:rsidP="003E6BBC">
      <w:pPr>
        <w:adjustRightInd w:val="0"/>
        <w:snapToGrid w:val="0"/>
        <w:ind w:left="720"/>
        <w:jc w:val="both"/>
        <w:rPr>
          <w:bCs/>
          <w:sz w:val="22"/>
          <w:szCs w:val="22"/>
          <w:lang w:val="en-NZ"/>
        </w:rPr>
      </w:pPr>
    </w:p>
    <w:p w:rsidR="00006EB8" w:rsidRPr="003E6BBC" w:rsidRDefault="00006EB8" w:rsidP="00A95069">
      <w:pPr>
        <w:pStyle w:val="ListParagraph"/>
        <w:numPr>
          <w:ilvl w:val="3"/>
          <w:numId w:val="53"/>
        </w:numPr>
        <w:adjustRightInd w:val="0"/>
        <w:snapToGrid w:val="0"/>
        <w:jc w:val="both"/>
        <w:rPr>
          <w:sz w:val="22"/>
          <w:szCs w:val="22"/>
          <w:lang w:val="en-NZ"/>
        </w:rPr>
      </w:pPr>
      <w:r w:rsidRPr="003E6BBC">
        <w:rPr>
          <w:sz w:val="22"/>
          <w:szCs w:val="22"/>
          <w:lang w:val="en-NZ"/>
        </w:rPr>
        <w:t>CMM 2010-07 (CMM for Sharks)</w:t>
      </w:r>
    </w:p>
    <w:p w:rsidR="00006EB8" w:rsidRPr="003E6BBC" w:rsidRDefault="00006EB8" w:rsidP="003E6BBC">
      <w:pPr>
        <w:adjustRightInd w:val="0"/>
        <w:snapToGrid w:val="0"/>
        <w:ind w:left="1440"/>
        <w:jc w:val="both"/>
        <w:rPr>
          <w:bCs/>
          <w:sz w:val="22"/>
          <w:szCs w:val="22"/>
          <w:lang w:val="en-NZ"/>
        </w:rPr>
      </w:pPr>
    </w:p>
    <w:p w:rsidR="003B39C2" w:rsidRPr="003E6BBC" w:rsidRDefault="00427C82" w:rsidP="003E6BBC">
      <w:pPr>
        <w:adjustRightInd w:val="0"/>
        <w:snapToGrid w:val="0"/>
        <w:ind w:left="720"/>
        <w:jc w:val="both"/>
        <w:rPr>
          <w:rFonts w:eastAsiaTheme="minorEastAsia"/>
          <w:bCs/>
          <w:sz w:val="22"/>
          <w:szCs w:val="22"/>
          <w:lang w:val="en-NZ" w:eastAsia="ko-KR"/>
        </w:rPr>
      </w:pPr>
      <w:r w:rsidRPr="003E6BBC">
        <w:rPr>
          <w:bCs/>
          <w:sz w:val="22"/>
          <w:szCs w:val="22"/>
          <w:lang w:val="en-NZ"/>
        </w:rPr>
        <w:t>SC13</w:t>
      </w:r>
      <w:r w:rsidR="00006EB8" w:rsidRPr="003E6BBC">
        <w:rPr>
          <w:bCs/>
          <w:sz w:val="22"/>
          <w:szCs w:val="22"/>
          <w:lang w:val="en-NZ"/>
        </w:rPr>
        <w:t xml:space="preserve"> will review </w:t>
      </w:r>
      <w:r w:rsidR="002054ED" w:rsidRPr="003E6BBC">
        <w:rPr>
          <w:rFonts w:eastAsiaTheme="minorEastAsia"/>
          <w:bCs/>
          <w:sz w:val="22"/>
          <w:szCs w:val="22"/>
          <w:lang w:val="en-NZ" w:eastAsia="ko-KR"/>
        </w:rPr>
        <w:t xml:space="preserve">any updated information and research outputs related with </w:t>
      </w:r>
      <w:r w:rsidR="003C6A73" w:rsidRPr="003E6BBC">
        <w:rPr>
          <w:bCs/>
          <w:sz w:val="22"/>
          <w:szCs w:val="22"/>
          <w:lang w:val="en-NZ"/>
        </w:rPr>
        <w:t xml:space="preserve">the </w:t>
      </w:r>
      <w:r w:rsidR="00006EB8" w:rsidRPr="003E6BBC">
        <w:rPr>
          <w:bCs/>
          <w:sz w:val="22"/>
          <w:szCs w:val="22"/>
          <w:lang w:val="en-NZ"/>
        </w:rPr>
        <w:t xml:space="preserve">CMM for Sharks, especially </w:t>
      </w:r>
      <w:r w:rsidR="002054ED" w:rsidRPr="003E6BBC">
        <w:rPr>
          <w:rFonts w:eastAsiaTheme="minorEastAsia"/>
          <w:bCs/>
          <w:sz w:val="22"/>
          <w:szCs w:val="22"/>
          <w:lang w:val="en-NZ" w:eastAsia="ko-KR"/>
        </w:rPr>
        <w:t xml:space="preserve">related with </w:t>
      </w:r>
      <w:r w:rsidR="008661F2" w:rsidRPr="003E6BBC">
        <w:rPr>
          <w:sz w:val="22"/>
          <w:szCs w:val="22"/>
        </w:rPr>
        <w:t>Para</w:t>
      </w:r>
      <w:r w:rsidR="00205705" w:rsidRPr="003E6BBC">
        <w:rPr>
          <w:rFonts w:eastAsiaTheme="minorEastAsia"/>
          <w:sz w:val="22"/>
          <w:szCs w:val="22"/>
          <w:lang w:eastAsia="ko-KR"/>
        </w:rPr>
        <w:t>graph</w:t>
      </w:r>
      <w:r w:rsidR="008661F2" w:rsidRPr="003E6BBC">
        <w:rPr>
          <w:sz w:val="22"/>
          <w:szCs w:val="22"/>
        </w:rPr>
        <w:t xml:space="preserve">s </w:t>
      </w:r>
      <w:r w:rsidR="00006EB8" w:rsidRPr="003E6BBC">
        <w:rPr>
          <w:bCs/>
          <w:sz w:val="22"/>
          <w:szCs w:val="22"/>
          <w:lang w:val="en-NZ"/>
        </w:rPr>
        <w:t xml:space="preserve">4, 8, and 13 with reference to data provision, fin to carcass ratios, and the need for </w:t>
      </w:r>
      <w:r w:rsidR="00E002AB" w:rsidRPr="003E6BBC">
        <w:rPr>
          <w:rFonts w:eastAsia="바탕"/>
          <w:bCs/>
          <w:sz w:val="22"/>
          <w:szCs w:val="22"/>
          <w:lang w:val="en-NZ" w:eastAsia="ko-KR"/>
        </w:rPr>
        <w:t xml:space="preserve">a </w:t>
      </w:r>
      <w:r w:rsidR="00006EB8" w:rsidRPr="003E6BBC">
        <w:rPr>
          <w:bCs/>
          <w:sz w:val="22"/>
          <w:szCs w:val="22"/>
          <w:lang w:val="en-NZ"/>
        </w:rPr>
        <w:t>revised or new CMM.</w:t>
      </w:r>
      <w:r w:rsidR="003B39C2" w:rsidRPr="003E6BBC">
        <w:rPr>
          <w:rFonts w:eastAsiaTheme="minorEastAsia"/>
          <w:bCs/>
          <w:sz w:val="22"/>
          <w:szCs w:val="22"/>
          <w:lang w:val="en-NZ" w:eastAsia="ko-KR"/>
        </w:rPr>
        <w:t xml:space="preserve"> </w:t>
      </w:r>
    </w:p>
    <w:p w:rsidR="00006EB8" w:rsidRPr="003E6BBC" w:rsidRDefault="00006EB8" w:rsidP="003E6BBC">
      <w:pPr>
        <w:adjustRightInd w:val="0"/>
        <w:snapToGrid w:val="0"/>
        <w:ind w:left="1440" w:hanging="720"/>
        <w:jc w:val="both"/>
        <w:rPr>
          <w:bCs/>
          <w:sz w:val="22"/>
          <w:szCs w:val="22"/>
          <w:lang w:val="en-NZ"/>
        </w:rPr>
      </w:pPr>
    </w:p>
    <w:p w:rsidR="00006EB8" w:rsidRPr="003E6BBC" w:rsidRDefault="00006EB8" w:rsidP="00A95069">
      <w:pPr>
        <w:pStyle w:val="ListParagraph"/>
        <w:numPr>
          <w:ilvl w:val="3"/>
          <w:numId w:val="53"/>
        </w:numPr>
        <w:adjustRightInd w:val="0"/>
        <w:snapToGrid w:val="0"/>
        <w:jc w:val="both"/>
        <w:rPr>
          <w:sz w:val="22"/>
          <w:szCs w:val="22"/>
          <w:lang w:val="en-NZ"/>
        </w:rPr>
      </w:pPr>
      <w:r w:rsidRPr="003E6BBC">
        <w:rPr>
          <w:sz w:val="22"/>
          <w:szCs w:val="22"/>
          <w:lang w:val="en-NZ"/>
        </w:rPr>
        <w:t>CMM 2011-04 (CMM for oceanic whitetip shark)</w:t>
      </w:r>
    </w:p>
    <w:p w:rsidR="00006EB8" w:rsidRPr="003E6BBC" w:rsidRDefault="00006EB8" w:rsidP="003E6BBC">
      <w:pPr>
        <w:adjustRightInd w:val="0"/>
        <w:snapToGrid w:val="0"/>
        <w:ind w:left="1440"/>
        <w:jc w:val="both"/>
        <w:rPr>
          <w:bCs/>
          <w:sz w:val="22"/>
          <w:szCs w:val="22"/>
          <w:lang w:val="en-NZ"/>
        </w:rPr>
      </w:pPr>
    </w:p>
    <w:p w:rsidR="00660831" w:rsidRPr="003E6BBC" w:rsidRDefault="00660831" w:rsidP="003E6BBC">
      <w:pPr>
        <w:adjustRightInd w:val="0"/>
        <w:snapToGrid w:val="0"/>
        <w:ind w:left="720"/>
        <w:jc w:val="both"/>
        <w:rPr>
          <w:rFonts w:eastAsiaTheme="minorEastAsia"/>
          <w:sz w:val="22"/>
          <w:szCs w:val="22"/>
          <w:lang w:eastAsia="ko-KR"/>
        </w:rPr>
      </w:pPr>
      <w:r w:rsidRPr="003E6BBC">
        <w:rPr>
          <w:bCs/>
          <w:sz w:val="22"/>
          <w:szCs w:val="22"/>
          <w:lang w:val="en-NZ"/>
        </w:rPr>
        <w:t xml:space="preserve">According to </w:t>
      </w:r>
      <w:r w:rsidR="00205705" w:rsidRPr="003E6BBC">
        <w:rPr>
          <w:rFonts w:eastAsiaTheme="minorEastAsia"/>
          <w:bCs/>
          <w:sz w:val="22"/>
          <w:szCs w:val="22"/>
          <w:lang w:val="en-NZ" w:eastAsia="ko-KR"/>
        </w:rPr>
        <w:t>Paragraph</w:t>
      </w:r>
      <w:r w:rsidR="00205705" w:rsidRPr="003E6BBC">
        <w:rPr>
          <w:bCs/>
          <w:sz w:val="22"/>
          <w:szCs w:val="22"/>
          <w:lang w:val="en-NZ"/>
        </w:rPr>
        <w:t xml:space="preserve"> </w:t>
      </w:r>
      <w:r w:rsidRPr="003E6BBC">
        <w:rPr>
          <w:bCs/>
          <w:sz w:val="22"/>
          <w:szCs w:val="22"/>
          <w:lang w:val="en-NZ"/>
        </w:rPr>
        <w:t xml:space="preserve">5 of the CMM, </w:t>
      </w:r>
      <w:r w:rsidR="00427C82" w:rsidRPr="003E6BBC">
        <w:rPr>
          <w:bCs/>
          <w:sz w:val="22"/>
          <w:szCs w:val="22"/>
          <w:lang w:val="en-NZ"/>
        </w:rPr>
        <w:t>SC13</w:t>
      </w:r>
      <w:r w:rsidRPr="003E6BBC">
        <w:rPr>
          <w:bCs/>
          <w:sz w:val="22"/>
          <w:szCs w:val="22"/>
          <w:lang w:val="en-NZ"/>
        </w:rPr>
        <w:t xml:space="preserve"> will review a detailed proposal, if submitted, for any biological sampling from oceanic whitetip </w:t>
      </w:r>
      <w:r w:rsidRPr="003E6BBC">
        <w:rPr>
          <w:sz w:val="22"/>
          <w:szCs w:val="22"/>
        </w:rPr>
        <w:t xml:space="preserve">sharks that are dead </w:t>
      </w:r>
      <w:r w:rsidR="0004084D" w:rsidRPr="003E6BBC">
        <w:rPr>
          <w:rFonts w:eastAsiaTheme="minorEastAsia"/>
          <w:sz w:val="22"/>
          <w:szCs w:val="22"/>
          <w:lang w:eastAsia="ko-KR"/>
        </w:rPr>
        <w:t xml:space="preserve">within longline or purse seine fisheries </w:t>
      </w:r>
      <w:r w:rsidRPr="003E6BBC">
        <w:rPr>
          <w:sz w:val="22"/>
          <w:szCs w:val="22"/>
        </w:rPr>
        <w:t>in the WCPO.</w:t>
      </w:r>
    </w:p>
    <w:p w:rsidR="00006EB8" w:rsidRPr="003E6BBC" w:rsidRDefault="00006EB8" w:rsidP="003E6BBC">
      <w:pPr>
        <w:adjustRightInd w:val="0"/>
        <w:snapToGrid w:val="0"/>
        <w:ind w:left="1440"/>
        <w:jc w:val="both"/>
        <w:rPr>
          <w:bCs/>
          <w:sz w:val="22"/>
          <w:szCs w:val="22"/>
          <w:lang w:val="en-NZ"/>
        </w:rPr>
      </w:pPr>
    </w:p>
    <w:p w:rsidR="00AA77FF" w:rsidRPr="003E6BBC" w:rsidRDefault="00AA77FF" w:rsidP="00A95069">
      <w:pPr>
        <w:pStyle w:val="ListParagraph"/>
        <w:numPr>
          <w:ilvl w:val="3"/>
          <w:numId w:val="53"/>
        </w:numPr>
        <w:adjustRightInd w:val="0"/>
        <w:snapToGrid w:val="0"/>
        <w:jc w:val="both"/>
        <w:rPr>
          <w:sz w:val="22"/>
          <w:szCs w:val="22"/>
          <w:lang w:val="en-NZ"/>
        </w:rPr>
      </w:pPr>
      <w:r w:rsidRPr="003E6BBC">
        <w:rPr>
          <w:sz w:val="22"/>
          <w:szCs w:val="22"/>
          <w:lang w:val="en-NZ"/>
        </w:rPr>
        <w:t>CMM 2012-04 (CMM for protection of whale sharks from purse seine fishing operations)</w:t>
      </w:r>
    </w:p>
    <w:p w:rsidR="00A945C7" w:rsidRPr="003E6BBC" w:rsidRDefault="00A945C7" w:rsidP="003E6BBC">
      <w:pPr>
        <w:adjustRightInd w:val="0"/>
        <w:snapToGrid w:val="0"/>
        <w:ind w:left="1440"/>
        <w:jc w:val="both"/>
        <w:rPr>
          <w:rFonts w:eastAsiaTheme="minorEastAsia"/>
          <w:sz w:val="22"/>
          <w:szCs w:val="22"/>
          <w:lang w:eastAsia="ko-KR"/>
        </w:rPr>
      </w:pPr>
    </w:p>
    <w:p w:rsidR="00A945C7" w:rsidRPr="003E6BBC" w:rsidRDefault="00427C82" w:rsidP="003E6BBC">
      <w:pPr>
        <w:pStyle w:val="Default"/>
        <w:snapToGrid w:val="0"/>
        <w:ind w:left="720"/>
        <w:jc w:val="both"/>
        <w:rPr>
          <w:color w:val="auto"/>
          <w:sz w:val="22"/>
          <w:szCs w:val="22"/>
        </w:rPr>
      </w:pPr>
      <w:r w:rsidRPr="003E6BBC">
        <w:rPr>
          <w:rFonts w:eastAsiaTheme="minorEastAsia"/>
          <w:color w:val="auto"/>
          <w:sz w:val="22"/>
          <w:szCs w:val="22"/>
          <w:lang w:eastAsia="ko-KR"/>
        </w:rPr>
        <w:t>SC13</w:t>
      </w:r>
      <w:r w:rsidR="00A945C7" w:rsidRPr="003E6BBC">
        <w:rPr>
          <w:rFonts w:eastAsiaTheme="minorEastAsia"/>
          <w:color w:val="auto"/>
          <w:sz w:val="22"/>
          <w:szCs w:val="22"/>
          <w:lang w:eastAsia="ko-KR"/>
        </w:rPr>
        <w:t xml:space="preserve"> may </w:t>
      </w:r>
      <w:r w:rsidR="001A41AA" w:rsidRPr="003E6BBC">
        <w:rPr>
          <w:rFonts w:eastAsiaTheme="minorEastAsia"/>
          <w:color w:val="auto"/>
          <w:sz w:val="22"/>
          <w:szCs w:val="22"/>
          <w:lang w:eastAsia="ko-KR"/>
        </w:rPr>
        <w:t xml:space="preserve">consider </w:t>
      </w:r>
      <w:r w:rsidR="00777EE3" w:rsidRPr="003E6BBC">
        <w:rPr>
          <w:rFonts w:eastAsiaTheme="minorEastAsia"/>
          <w:color w:val="auto"/>
          <w:sz w:val="22"/>
          <w:szCs w:val="22"/>
          <w:lang w:eastAsia="ko-KR"/>
        </w:rPr>
        <w:t xml:space="preserve">additional </w:t>
      </w:r>
      <w:r w:rsidR="001A41AA" w:rsidRPr="003E6BBC">
        <w:rPr>
          <w:rFonts w:eastAsiaTheme="minorEastAsia"/>
          <w:color w:val="auto"/>
          <w:sz w:val="22"/>
          <w:szCs w:val="22"/>
          <w:lang w:eastAsia="ko-KR"/>
        </w:rPr>
        <w:t>mitigation measures based on</w:t>
      </w:r>
      <w:r w:rsidR="00A945C7" w:rsidRPr="003E6BBC">
        <w:rPr>
          <w:rFonts w:eastAsiaTheme="minorEastAsia"/>
          <w:color w:val="auto"/>
          <w:sz w:val="22"/>
          <w:szCs w:val="22"/>
          <w:lang w:eastAsia="ko-KR"/>
        </w:rPr>
        <w:t xml:space="preserve"> CCMs</w:t>
      </w:r>
      <w:r w:rsidR="008B72B6" w:rsidRPr="003E6BBC">
        <w:rPr>
          <w:rFonts w:eastAsiaTheme="minorEastAsia"/>
          <w:color w:val="auto"/>
          <w:sz w:val="22"/>
          <w:szCs w:val="22"/>
          <w:lang w:eastAsia="ko-KR"/>
        </w:rPr>
        <w:t>’</w:t>
      </w:r>
      <w:r w:rsidR="00A945C7" w:rsidRPr="003E6BBC">
        <w:rPr>
          <w:rFonts w:eastAsiaTheme="minorEastAsia"/>
          <w:color w:val="auto"/>
          <w:sz w:val="22"/>
          <w:szCs w:val="22"/>
          <w:lang w:eastAsia="ko-KR"/>
        </w:rPr>
        <w:t xml:space="preserve"> report</w:t>
      </w:r>
      <w:r w:rsidR="008B72B6" w:rsidRPr="003E6BBC">
        <w:rPr>
          <w:rFonts w:eastAsiaTheme="minorEastAsia"/>
          <w:color w:val="auto"/>
          <w:sz w:val="22"/>
          <w:szCs w:val="22"/>
          <w:lang w:eastAsia="ko-KR"/>
        </w:rPr>
        <w:t>s</w:t>
      </w:r>
      <w:r w:rsidR="00A945C7" w:rsidRPr="003E6BBC">
        <w:rPr>
          <w:rFonts w:eastAsiaTheme="minorEastAsia"/>
          <w:color w:val="auto"/>
          <w:sz w:val="22"/>
          <w:szCs w:val="22"/>
          <w:lang w:eastAsia="ko-KR"/>
        </w:rPr>
        <w:t xml:space="preserve"> </w:t>
      </w:r>
      <w:r w:rsidR="001A41AA" w:rsidRPr="003E6BBC">
        <w:rPr>
          <w:rFonts w:eastAsiaTheme="minorEastAsia"/>
          <w:color w:val="auto"/>
          <w:sz w:val="22"/>
          <w:szCs w:val="22"/>
          <w:lang w:eastAsia="ko-KR"/>
        </w:rPr>
        <w:t xml:space="preserve">through Annual Report Part 1 </w:t>
      </w:r>
      <w:r w:rsidR="00A945C7" w:rsidRPr="003E6BBC">
        <w:rPr>
          <w:rFonts w:eastAsiaTheme="minorEastAsia"/>
          <w:color w:val="auto"/>
          <w:sz w:val="22"/>
          <w:szCs w:val="22"/>
          <w:lang w:eastAsia="ko-KR"/>
        </w:rPr>
        <w:t>on</w:t>
      </w:r>
      <w:r w:rsidR="00A945C7" w:rsidRPr="003E6BBC">
        <w:rPr>
          <w:color w:val="auto"/>
          <w:sz w:val="22"/>
          <w:szCs w:val="22"/>
        </w:rPr>
        <w:t xml:space="preserve"> any instances in which whale sharks have been encircled by the purse seine nets of their flagged vessels</w:t>
      </w:r>
      <w:r w:rsidR="001A41AA" w:rsidRPr="003E6BBC">
        <w:rPr>
          <w:rFonts w:eastAsiaTheme="minorEastAsia"/>
          <w:color w:val="auto"/>
          <w:sz w:val="22"/>
          <w:szCs w:val="22"/>
          <w:lang w:eastAsia="ko-KR"/>
        </w:rPr>
        <w:t>.</w:t>
      </w:r>
      <w:r w:rsidR="00A945C7" w:rsidRPr="003E6BBC">
        <w:rPr>
          <w:rFonts w:eastAsiaTheme="minorEastAsia"/>
          <w:color w:val="auto"/>
          <w:sz w:val="22"/>
          <w:szCs w:val="22"/>
          <w:lang w:eastAsia="ko-KR"/>
        </w:rPr>
        <w:t xml:space="preserve"> </w:t>
      </w:r>
    </w:p>
    <w:p w:rsidR="00A945C7" w:rsidRPr="003E6BBC" w:rsidRDefault="00A945C7" w:rsidP="003E6BBC">
      <w:pPr>
        <w:pStyle w:val="Default"/>
        <w:snapToGrid w:val="0"/>
        <w:ind w:left="1440"/>
        <w:jc w:val="both"/>
        <w:rPr>
          <w:color w:val="auto"/>
          <w:sz w:val="22"/>
          <w:szCs w:val="22"/>
        </w:rPr>
      </w:pPr>
      <w:r w:rsidRPr="003E6BBC">
        <w:rPr>
          <w:color w:val="auto"/>
          <w:sz w:val="22"/>
          <w:szCs w:val="22"/>
        </w:rPr>
        <w:t xml:space="preserve"> </w:t>
      </w:r>
    </w:p>
    <w:p w:rsidR="008422CD" w:rsidRPr="003E6BBC" w:rsidRDefault="008422CD" w:rsidP="00A95069">
      <w:pPr>
        <w:pStyle w:val="ListParagraph"/>
        <w:numPr>
          <w:ilvl w:val="3"/>
          <w:numId w:val="53"/>
        </w:numPr>
        <w:adjustRightInd w:val="0"/>
        <w:snapToGrid w:val="0"/>
        <w:jc w:val="both"/>
        <w:rPr>
          <w:sz w:val="22"/>
          <w:szCs w:val="22"/>
          <w:lang w:val="en-NZ"/>
        </w:rPr>
      </w:pPr>
      <w:r w:rsidRPr="003E6BBC">
        <w:rPr>
          <w:sz w:val="22"/>
          <w:szCs w:val="22"/>
          <w:lang w:val="en-NZ"/>
        </w:rPr>
        <w:t>CMM 2013-08 (CMM for silky sharks)</w:t>
      </w:r>
    </w:p>
    <w:p w:rsidR="008422CD" w:rsidRPr="003E6BBC" w:rsidRDefault="008422CD" w:rsidP="003E6BBC">
      <w:pPr>
        <w:adjustRightInd w:val="0"/>
        <w:snapToGrid w:val="0"/>
        <w:ind w:left="1440"/>
        <w:jc w:val="both"/>
        <w:rPr>
          <w:bCs/>
          <w:sz w:val="22"/>
          <w:szCs w:val="22"/>
          <w:lang w:val="en-NZ"/>
        </w:rPr>
      </w:pPr>
    </w:p>
    <w:p w:rsidR="00B9011E" w:rsidRPr="003E6BBC" w:rsidRDefault="00B9011E" w:rsidP="003E6BBC">
      <w:pPr>
        <w:adjustRightInd w:val="0"/>
        <w:snapToGrid w:val="0"/>
        <w:ind w:left="720"/>
        <w:jc w:val="both"/>
        <w:rPr>
          <w:sz w:val="22"/>
          <w:szCs w:val="22"/>
        </w:rPr>
      </w:pPr>
      <w:r w:rsidRPr="003E6BBC">
        <w:rPr>
          <w:bCs/>
          <w:sz w:val="22"/>
          <w:szCs w:val="22"/>
          <w:lang w:val="en-NZ"/>
        </w:rPr>
        <w:t>According to Para</w:t>
      </w:r>
      <w:r w:rsidR="00205705" w:rsidRPr="003E6BBC">
        <w:rPr>
          <w:rFonts w:eastAsiaTheme="minorEastAsia"/>
          <w:bCs/>
          <w:sz w:val="22"/>
          <w:szCs w:val="22"/>
          <w:lang w:val="en-NZ" w:eastAsia="ko-KR"/>
        </w:rPr>
        <w:t>graph</w:t>
      </w:r>
      <w:r w:rsidRPr="003E6BBC">
        <w:rPr>
          <w:bCs/>
          <w:sz w:val="22"/>
          <w:szCs w:val="22"/>
          <w:lang w:val="en-NZ"/>
        </w:rPr>
        <w:t xml:space="preserve"> 5 of the CMM, </w:t>
      </w:r>
      <w:r w:rsidR="00427C82" w:rsidRPr="003E6BBC">
        <w:rPr>
          <w:bCs/>
          <w:sz w:val="22"/>
          <w:szCs w:val="22"/>
          <w:lang w:val="en-NZ"/>
        </w:rPr>
        <w:t>SC13</w:t>
      </w:r>
      <w:r w:rsidRPr="003E6BBC">
        <w:rPr>
          <w:bCs/>
          <w:sz w:val="22"/>
          <w:szCs w:val="22"/>
          <w:lang w:val="en-NZ"/>
        </w:rPr>
        <w:t xml:space="preserve"> will review a detailed proposal, if submitted, for any biological sampling from </w:t>
      </w:r>
      <w:r w:rsidRPr="003E6BBC">
        <w:rPr>
          <w:sz w:val="22"/>
          <w:szCs w:val="22"/>
        </w:rPr>
        <w:t xml:space="preserve">silky sharks that are dead </w:t>
      </w:r>
      <w:r w:rsidR="0004084D" w:rsidRPr="003E6BBC">
        <w:rPr>
          <w:rFonts w:eastAsiaTheme="minorEastAsia"/>
          <w:sz w:val="22"/>
          <w:szCs w:val="22"/>
          <w:lang w:eastAsia="ko-KR"/>
        </w:rPr>
        <w:t xml:space="preserve">within longline or purse seine fisheries </w:t>
      </w:r>
      <w:r w:rsidRPr="003E6BBC">
        <w:rPr>
          <w:sz w:val="22"/>
          <w:szCs w:val="22"/>
        </w:rPr>
        <w:t>in the WCPO.</w:t>
      </w:r>
    </w:p>
    <w:p w:rsidR="008422CD" w:rsidRPr="003E6BBC" w:rsidRDefault="008422CD" w:rsidP="003E6BBC">
      <w:pPr>
        <w:adjustRightInd w:val="0"/>
        <w:snapToGrid w:val="0"/>
        <w:ind w:left="1440"/>
        <w:jc w:val="both"/>
        <w:rPr>
          <w:bCs/>
          <w:sz w:val="22"/>
          <w:szCs w:val="22"/>
          <w:lang w:val="en-NZ"/>
        </w:rPr>
      </w:pPr>
    </w:p>
    <w:p w:rsidR="00100FF6" w:rsidRPr="003E6BBC" w:rsidRDefault="00100FF6" w:rsidP="00A95069">
      <w:pPr>
        <w:pStyle w:val="ListParagraph"/>
        <w:numPr>
          <w:ilvl w:val="3"/>
          <w:numId w:val="53"/>
        </w:numPr>
        <w:adjustRightInd w:val="0"/>
        <w:snapToGrid w:val="0"/>
        <w:jc w:val="both"/>
        <w:rPr>
          <w:sz w:val="22"/>
          <w:szCs w:val="22"/>
          <w:lang w:val="en-NZ"/>
        </w:rPr>
      </w:pPr>
      <w:r w:rsidRPr="003E6BBC">
        <w:rPr>
          <w:rFonts w:eastAsiaTheme="minorEastAsia"/>
          <w:sz w:val="22"/>
          <w:szCs w:val="22"/>
          <w:lang w:val="en-NZ" w:eastAsia="ko-KR"/>
        </w:rPr>
        <w:t>CMM 2014-05 (CMM for sharks)</w:t>
      </w:r>
    </w:p>
    <w:p w:rsidR="00100FF6" w:rsidRPr="003E6BBC" w:rsidRDefault="00100FF6" w:rsidP="003E6BBC">
      <w:pPr>
        <w:adjustRightInd w:val="0"/>
        <w:snapToGrid w:val="0"/>
        <w:ind w:left="1440"/>
        <w:jc w:val="both"/>
        <w:rPr>
          <w:bCs/>
          <w:sz w:val="22"/>
          <w:szCs w:val="22"/>
          <w:lang w:val="en-NZ"/>
        </w:rPr>
      </w:pPr>
    </w:p>
    <w:p w:rsidR="00100FF6" w:rsidRPr="003E6BBC" w:rsidRDefault="00100FF6" w:rsidP="00D876DC">
      <w:pPr>
        <w:adjustRightInd w:val="0"/>
        <w:snapToGrid w:val="0"/>
        <w:ind w:left="720"/>
        <w:jc w:val="both"/>
        <w:rPr>
          <w:rFonts w:eastAsiaTheme="minorEastAsia"/>
          <w:sz w:val="22"/>
          <w:szCs w:val="22"/>
          <w:lang w:eastAsia="ko-KR"/>
        </w:rPr>
      </w:pPr>
      <w:r w:rsidRPr="003E6BBC">
        <w:rPr>
          <w:sz w:val="22"/>
          <w:szCs w:val="22"/>
        </w:rPr>
        <w:t xml:space="preserve">Paragraph 2 of this CMM </w:t>
      </w:r>
      <w:r w:rsidR="009A6D92" w:rsidRPr="003E6BBC">
        <w:rPr>
          <w:rFonts w:eastAsiaTheme="minorEastAsia"/>
          <w:sz w:val="22"/>
          <w:szCs w:val="22"/>
          <w:lang w:eastAsia="ko-KR"/>
        </w:rPr>
        <w:t>stipulates</w:t>
      </w:r>
      <w:r w:rsidRPr="003E6BBC">
        <w:rPr>
          <w:sz w:val="22"/>
          <w:szCs w:val="22"/>
        </w:rPr>
        <w:t xml:space="preserve"> that CCMs must develop a management plan for longline fisheries targeting sharks, including specific </w:t>
      </w:r>
      <w:r w:rsidR="009A6D92" w:rsidRPr="003E6BBC">
        <w:rPr>
          <w:sz w:val="22"/>
          <w:szCs w:val="22"/>
        </w:rPr>
        <w:t>authorizations</w:t>
      </w:r>
      <w:r w:rsidRPr="003E6BBC">
        <w:rPr>
          <w:sz w:val="22"/>
          <w:szCs w:val="22"/>
        </w:rPr>
        <w:t xml:space="preserve"> to fish and a TAC or other measure to limit the catch of shark to acceptable levels. </w:t>
      </w:r>
    </w:p>
    <w:p w:rsidR="007D2A75" w:rsidRPr="003E6BBC" w:rsidRDefault="007D2A75" w:rsidP="003E6BBC">
      <w:pPr>
        <w:adjustRightInd w:val="0"/>
        <w:snapToGrid w:val="0"/>
        <w:ind w:left="1440"/>
        <w:jc w:val="both"/>
        <w:rPr>
          <w:rFonts w:eastAsiaTheme="minorEastAsia"/>
          <w:bCs/>
          <w:sz w:val="22"/>
          <w:szCs w:val="22"/>
          <w:lang w:val="en-NZ" w:eastAsia="ko-KR"/>
        </w:rPr>
      </w:pPr>
    </w:p>
    <w:p w:rsidR="009A455E" w:rsidRPr="003E6BBC" w:rsidRDefault="009A455E" w:rsidP="00A95069">
      <w:pPr>
        <w:pStyle w:val="ListParagraph"/>
        <w:numPr>
          <w:ilvl w:val="2"/>
          <w:numId w:val="53"/>
        </w:numPr>
        <w:adjustRightInd w:val="0"/>
        <w:snapToGrid w:val="0"/>
        <w:jc w:val="both"/>
        <w:rPr>
          <w:rFonts w:eastAsiaTheme="minorEastAsia"/>
          <w:sz w:val="22"/>
          <w:szCs w:val="22"/>
          <w:lang w:eastAsia="ko-KR"/>
        </w:rPr>
      </w:pPr>
      <w:r w:rsidRPr="003E6BBC">
        <w:rPr>
          <w:rFonts w:eastAsiaTheme="minorEastAsia"/>
          <w:sz w:val="22"/>
          <w:szCs w:val="22"/>
          <w:lang w:eastAsia="ko-KR"/>
        </w:rPr>
        <w:t>Development of a comprehensive shark and ray measure</w:t>
      </w:r>
    </w:p>
    <w:p w:rsidR="009A455E" w:rsidRPr="003E6BBC" w:rsidRDefault="009A455E" w:rsidP="003E6BBC">
      <w:pPr>
        <w:adjustRightInd w:val="0"/>
        <w:snapToGrid w:val="0"/>
        <w:jc w:val="both"/>
        <w:rPr>
          <w:rFonts w:eastAsiaTheme="minorEastAsia"/>
          <w:sz w:val="22"/>
          <w:szCs w:val="22"/>
          <w:lang w:eastAsia="ko-KR"/>
        </w:rPr>
      </w:pPr>
    </w:p>
    <w:p w:rsidR="009A455E" w:rsidRPr="003E6BBC" w:rsidRDefault="009A455E" w:rsidP="00D876DC">
      <w:pPr>
        <w:adjustRightInd w:val="0"/>
        <w:snapToGrid w:val="0"/>
        <w:ind w:left="720"/>
        <w:jc w:val="both"/>
        <w:rPr>
          <w:rFonts w:eastAsiaTheme="minorEastAsia"/>
          <w:sz w:val="22"/>
          <w:szCs w:val="22"/>
          <w:lang w:eastAsia="ko-KR"/>
        </w:rPr>
      </w:pPr>
      <w:r w:rsidRPr="003E6BBC">
        <w:rPr>
          <w:rFonts w:eastAsiaTheme="minorEastAsia"/>
          <w:sz w:val="22"/>
          <w:szCs w:val="22"/>
          <w:lang w:eastAsia="ko-KR"/>
        </w:rPr>
        <w:t>SC13 will consider how SC can best support the development of a comprehensive shark and ray measure, as envisaged by the WCPFC13 (Paragraph 507).</w:t>
      </w:r>
      <w:r w:rsidR="005D58AA" w:rsidRPr="003E6BBC">
        <w:rPr>
          <w:rFonts w:eastAsiaTheme="minorEastAsia"/>
          <w:sz w:val="22"/>
          <w:szCs w:val="22"/>
          <w:lang w:eastAsia="ko-KR"/>
        </w:rPr>
        <w:t xml:space="preserve"> </w:t>
      </w:r>
    </w:p>
    <w:p w:rsidR="007568DA" w:rsidRPr="003E6BBC" w:rsidRDefault="007568DA" w:rsidP="00D876DC">
      <w:pPr>
        <w:adjustRightInd w:val="0"/>
        <w:snapToGrid w:val="0"/>
        <w:ind w:left="720"/>
        <w:jc w:val="both"/>
        <w:rPr>
          <w:rFonts w:eastAsiaTheme="minorEastAsia"/>
          <w:sz w:val="22"/>
          <w:szCs w:val="22"/>
          <w:lang w:eastAsia="ko-KR"/>
        </w:rPr>
      </w:pPr>
    </w:p>
    <w:p w:rsidR="007568DA" w:rsidRPr="003E6BBC" w:rsidRDefault="007568DA" w:rsidP="00D876DC">
      <w:pPr>
        <w:adjustRightInd w:val="0"/>
        <w:snapToGrid w:val="0"/>
        <w:ind w:left="720"/>
        <w:jc w:val="both"/>
        <w:rPr>
          <w:rFonts w:eastAsiaTheme="minorEastAsia"/>
          <w:sz w:val="22"/>
          <w:szCs w:val="22"/>
          <w:lang w:eastAsia="ko-KR"/>
        </w:rPr>
      </w:pPr>
      <w:r w:rsidRPr="003E6BBC">
        <w:rPr>
          <w:rFonts w:eastAsiaTheme="minorEastAsia"/>
          <w:sz w:val="22"/>
          <w:szCs w:val="22"/>
          <w:lang w:eastAsia="ko-KR"/>
        </w:rPr>
        <w:t>(</w:t>
      </w:r>
      <w:r w:rsidR="00D57007">
        <w:rPr>
          <w:rFonts w:eastAsiaTheme="minorEastAsia"/>
          <w:sz w:val="22"/>
          <w:szCs w:val="22"/>
          <w:lang w:eastAsia="ko-KR"/>
        </w:rPr>
        <w:t>WCPFC13 Summary Report</w:t>
      </w:r>
      <w:r w:rsidRPr="003E6BBC">
        <w:rPr>
          <w:rFonts w:eastAsiaTheme="minorEastAsia"/>
          <w:sz w:val="22"/>
          <w:szCs w:val="22"/>
          <w:lang w:eastAsia="ko-KR"/>
        </w:rPr>
        <w:t>)</w:t>
      </w:r>
    </w:p>
    <w:p w:rsidR="007568DA" w:rsidRPr="003E6BBC" w:rsidRDefault="007568DA" w:rsidP="00D876DC">
      <w:pPr>
        <w:adjustRightInd w:val="0"/>
        <w:snapToGrid w:val="0"/>
        <w:ind w:left="720"/>
        <w:rPr>
          <w:i/>
          <w:iCs/>
          <w:sz w:val="22"/>
          <w:szCs w:val="22"/>
        </w:rPr>
      </w:pPr>
      <w:r w:rsidRPr="003E6BBC">
        <w:rPr>
          <w:i/>
          <w:iCs/>
          <w:sz w:val="22"/>
          <w:szCs w:val="22"/>
        </w:rPr>
        <w:t>507.</w:t>
      </w:r>
      <w:r w:rsidRPr="003E6BBC">
        <w:rPr>
          <w:i/>
          <w:iCs/>
          <w:sz w:val="22"/>
          <w:szCs w:val="22"/>
        </w:rPr>
        <w:tab/>
        <w:t xml:space="preserve">WCPFC13 requested that SC13 and TCC13, with support from the Secretariat, work towards the development of a comprehensive approach to shark and ray conservation and management with a view to adopting a new CMM at the Commission’s annual meeting in 2018. The new CMM should seek to i) unify the WCPFC’s existing shark CMMs; ii) take account of relevant national and international policies and measures; and iii) provide a framework for adopting new components as needs and datasets evolve. Elements that could be considered for the new CMM include: </w:t>
      </w:r>
    </w:p>
    <w:p w:rsidR="007568DA" w:rsidRPr="003E6BBC" w:rsidRDefault="007568DA" w:rsidP="00A95069">
      <w:pPr>
        <w:pStyle w:val="ListParagraph"/>
        <w:numPr>
          <w:ilvl w:val="0"/>
          <w:numId w:val="51"/>
        </w:numPr>
        <w:adjustRightInd w:val="0"/>
        <w:snapToGrid w:val="0"/>
        <w:ind w:left="1080"/>
        <w:rPr>
          <w:i/>
          <w:iCs/>
          <w:sz w:val="22"/>
          <w:szCs w:val="22"/>
        </w:rPr>
      </w:pPr>
      <w:r w:rsidRPr="003E6BBC">
        <w:rPr>
          <w:i/>
          <w:iCs/>
          <w:sz w:val="22"/>
          <w:szCs w:val="22"/>
        </w:rPr>
        <w:t>policies on full utilization/prohibition on finning;</w:t>
      </w:r>
    </w:p>
    <w:p w:rsidR="007568DA" w:rsidRPr="003E6BBC" w:rsidRDefault="007568DA" w:rsidP="00A95069">
      <w:pPr>
        <w:pStyle w:val="ListParagraph"/>
        <w:numPr>
          <w:ilvl w:val="0"/>
          <w:numId w:val="51"/>
        </w:numPr>
        <w:adjustRightInd w:val="0"/>
        <w:snapToGrid w:val="0"/>
        <w:ind w:left="1080"/>
        <w:rPr>
          <w:i/>
          <w:iCs/>
          <w:sz w:val="22"/>
          <w:szCs w:val="22"/>
        </w:rPr>
      </w:pPr>
      <w:r w:rsidRPr="003E6BBC">
        <w:rPr>
          <w:i/>
          <w:iCs/>
          <w:sz w:val="22"/>
          <w:szCs w:val="22"/>
        </w:rPr>
        <w:t>no retention policies;</w:t>
      </w:r>
    </w:p>
    <w:p w:rsidR="007568DA" w:rsidRPr="003E6BBC" w:rsidRDefault="007568DA" w:rsidP="00A95069">
      <w:pPr>
        <w:pStyle w:val="ListParagraph"/>
        <w:numPr>
          <w:ilvl w:val="0"/>
          <w:numId w:val="51"/>
        </w:numPr>
        <w:adjustRightInd w:val="0"/>
        <w:snapToGrid w:val="0"/>
        <w:ind w:left="1080"/>
        <w:rPr>
          <w:i/>
          <w:iCs/>
          <w:sz w:val="22"/>
          <w:szCs w:val="22"/>
        </w:rPr>
      </w:pPr>
      <w:r w:rsidRPr="003E6BBC">
        <w:rPr>
          <w:i/>
          <w:iCs/>
          <w:sz w:val="22"/>
          <w:szCs w:val="22"/>
        </w:rPr>
        <w:t>safe release and handling practices;</w:t>
      </w:r>
    </w:p>
    <w:p w:rsidR="007568DA" w:rsidRPr="003E6BBC" w:rsidRDefault="007568DA" w:rsidP="00A95069">
      <w:pPr>
        <w:pStyle w:val="ListParagraph"/>
        <w:numPr>
          <w:ilvl w:val="0"/>
          <w:numId w:val="51"/>
        </w:numPr>
        <w:adjustRightInd w:val="0"/>
        <w:snapToGrid w:val="0"/>
        <w:ind w:left="1080"/>
        <w:rPr>
          <w:i/>
          <w:iCs/>
          <w:sz w:val="22"/>
          <w:szCs w:val="22"/>
        </w:rPr>
      </w:pPr>
      <w:r w:rsidRPr="003E6BBC">
        <w:rPr>
          <w:i/>
          <w:iCs/>
          <w:sz w:val="22"/>
          <w:szCs w:val="22"/>
        </w:rPr>
        <w:t>gear mitigation, size limits or closures;</w:t>
      </w:r>
    </w:p>
    <w:p w:rsidR="007568DA" w:rsidRPr="003E6BBC" w:rsidRDefault="007568DA" w:rsidP="00A95069">
      <w:pPr>
        <w:pStyle w:val="ListParagraph"/>
        <w:numPr>
          <w:ilvl w:val="0"/>
          <w:numId w:val="51"/>
        </w:numPr>
        <w:adjustRightInd w:val="0"/>
        <w:snapToGrid w:val="0"/>
        <w:ind w:left="1080"/>
        <w:rPr>
          <w:i/>
          <w:iCs/>
          <w:sz w:val="22"/>
          <w:szCs w:val="22"/>
        </w:rPr>
      </w:pPr>
      <w:r w:rsidRPr="003E6BBC">
        <w:rPr>
          <w:i/>
          <w:iCs/>
          <w:sz w:val="22"/>
          <w:szCs w:val="22"/>
        </w:rPr>
        <w:t>management plans/catch limits;</w:t>
      </w:r>
    </w:p>
    <w:p w:rsidR="007568DA" w:rsidRPr="003E6BBC" w:rsidRDefault="007568DA" w:rsidP="00A95069">
      <w:pPr>
        <w:pStyle w:val="ListParagraph"/>
        <w:numPr>
          <w:ilvl w:val="0"/>
          <w:numId w:val="51"/>
        </w:numPr>
        <w:adjustRightInd w:val="0"/>
        <w:snapToGrid w:val="0"/>
        <w:ind w:left="1080"/>
        <w:rPr>
          <w:i/>
          <w:iCs/>
          <w:sz w:val="22"/>
          <w:szCs w:val="22"/>
        </w:rPr>
      </w:pPr>
      <w:r w:rsidRPr="003E6BBC">
        <w:rPr>
          <w:i/>
          <w:iCs/>
          <w:sz w:val="22"/>
          <w:szCs w:val="22"/>
        </w:rPr>
        <w:t>key species and their assessment schedules;</w:t>
      </w:r>
    </w:p>
    <w:p w:rsidR="007568DA" w:rsidRPr="003E6BBC" w:rsidRDefault="007568DA" w:rsidP="00A95069">
      <w:pPr>
        <w:pStyle w:val="ListParagraph"/>
        <w:numPr>
          <w:ilvl w:val="0"/>
          <w:numId w:val="51"/>
        </w:numPr>
        <w:adjustRightInd w:val="0"/>
        <w:snapToGrid w:val="0"/>
        <w:ind w:left="1080"/>
        <w:rPr>
          <w:i/>
          <w:iCs/>
          <w:sz w:val="22"/>
          <w:szCs w:val="22"/>
        </w:rPr>
      </w:pPr>
      <w:r w:rsidRPr="003E6BBC">
        <w:rPr>
          <w:i/>
          <w:iCs/>
          <w:sz w:val="22"/>
          <w:szCs w:val="22"/>
        </w:rPr>
        <w:t>species-specific limit reference points; and</w:t>
      </w:r>
    </w:p>
    <w:p w:rsidR="007568DA" w:rsidRPr="003E6BBC" w:rsidRDefault="007568DA" w:rsidP="00A95069">
      <w:pPr>
        <w:pStyle w:val="ListParagraph"/>
        <w:numPr>
          <w:ilvl w:val="0"/>
          <w:numId w:val="51"/>
        </w:numPr>
        <w:adjustRightInd w:val="0"/>
        <w:snapToGrid w:val="0"/>
        <w:ind w:left="1080"/>
        <w:rPr>
          <w:i/>
          <w:iCs/>
          <w:sz w:val="22"/>
          <w:szCs w:val="22"/>
        </w:rPr>
      </w:pPr>
      <w:r w:rsidRPr="003E6BBC">
        <w:rPr>
          <w:i/>
          <w:iCs/>
          <w:sz w:val="22"/>
          <w:szCs w:val="22"/>
        </w:rPr>
        <w:t>any data reporting requirements beyond those contained in “Scientific Data to be Provided to the Commission.”</w:t>
      </w:r>
    </w:p>
    <w:p w:rsidR="009A455E" w:rsidRPr="003E6BBC" w:rsidRDefault="009A455E" w:rsidP="003E6BBC">
      <w:pPr>
        <w:adjustRightInd w:val="0"/>
        <w:snapToGrid w:val="0"/>
        <w:ind w:left="1440"/>
        <w:jc w:val="both"/>
        <w:rPr>
          <w:rFonts w:eastAsiaTheme="minorEastAsia"/>
          <w:sz w:val="22"/>
          <w:szCs w:val="22"/>
          <w:lang w:eastAsia="ko-KR"/>
        </w:rPr>
      </w:pPr>
    </w:p>
    <w:p w:rsidR="00A51635" w:rsidRPr="003E6BBC" w:rsidRDefault="00777EE3" w:rsidP="00A95069">
      <w:pPr>
        <w:pStyle w:val="ListParagraph"/>
        <w:numPr>
          <w:ilvl w:val="2"/>
          <w:numId w:val="53"/>
        </w:numPr>
        <w:adjustRightInd w:val="0"/>
        <w:snapToGrid w:val="0"/>
        <w:jc w:val="both"/>
        <w:rPr>
          <w:sz w:val="22"/>
          <w:szCs w:val="22"/>
          <w:lang w:val="en-NZ"/>
        </w:rPr>
      </w:pPr>
      <w:r w:rsidRPr="003E6BBC">
        <w:rPr>
          <w:rFonts w:eastAsiaTheme="minorEastAsia"/>
          <w:sz w:val="22"/>
          <w:szCs w:val="22"/>
          <w:lang w:val="en-NZ" w:eastAsia="ko-KR"/>
        </w:rPr>
        <w:t>Safe release g</w:t>
      </w:r>
      <w:r w:rsidR="00A51635" w:rsidRPr="003E6BBC">
        <w:rPr>
          <w:sz w:val="22"/>
          <w:szCs w:val="22"/>
          <w:lang w:val="en-NZ"/>
        </w:rPr>
        <w:t xml:space="preserve">uidelines </w:t>
      </w:r>
    </w:p>
    <w:p w:rsidR="00A51635" w:rsidRPr="003E6BBC" w:rsidRDefault="00A51635" w:rsidP="003E6BBC">
      <w:pPr>
        <w:adjustRightInd w:val="0"/>
        <w:snapToGrid w:val="0"/>
        <w:ind w:left="1440"/>
        <w:jc w:val="both"/>
        <w:rPr>
          <w:rFonts w:eastAsiaTheme="minorEastAsia"/>
          <w:bCs/>
          <w:sz w:val="22"/>
          <w:szCs w:val="22"/>
          <w:lang w:val="en-NZ" w:eastAsia="ko-KR"/>
        </w:rPr>
      </w:pPr>
    </w:p>
    <w:p w:rsidR="00D4727A" w:rsidRPr="003E6BBC" w:rsidRDefault="00D4727A" w:rsidP="00D876DC">
      <w:pPr>
        <w:adjustRightInd w:val="0"/>
        <w:snapToGrid w:val="0"/>
        <w:ind w:left="720"/>
        <w:jc w:val="both"/>
        <w:rPr>
          <w:rFonts w:eastAsiaTheme="minorEastAsia"/>
          <w:sz w:val="22"/>
          <w:szCs w:val="22"/>
          <w:lang w:eastAsia="ko-KR"/>
        </w:rPr>
      </w:pPr>
      <w:r w:rsidRPr="003E6BBC">
        <w:rPr>
          <w:rFonts w:eastAsiaTheme="minorEastAsia"/>
          <w:bCs/>
          <w:sz w:val="22"/>
          <w:szCs w:val="22"/>
          <w:lang w:val="en-NZ" w:eastAsia="ko-KR"/>
        </w:rPr>
        <w:t xml:space="preserve">SC13 will </w:t>
      </w:r>
      <w:r w:rsidRPr="003E6BBC">
        <w:rPr>
          <w:rFonts w:eastAsiaTheme="minorEastAsia"/>
          <w:sz w:val="22"/>
          <w:szCs w:val="22"/>
          <w:lang w:eastAsia="ko-KR"/>
        </w:rPr>
        <w:t xml:space="preserve">continue to develop </w:t>
      </w:r>
      <w:r w:rsidRPr="003E6BBC">
        <w:rPr>
          <w:rFonts w:eastAsiaTheme="minorEastAsia"/>
          <w:bCs/>
          <w:i/>
          <w:sz w:val="22"/>
          <w:szCs w:val="22"/>
          <w:lang w:eastAsia="ko-KR"/>
        </w:rPr>
        <w:t xml:space="preserve">New guidelines for the survival of </w:t>
      </w:r>
      <w:r w:rsidRPr="003E6BBC">
        <w:rPr>
          <w:bCs/>
          <w:i/>
          <w:sz w:val="22"/>
          <w:szCs w:val="22"/>
        </w:rPr>
        <w:t xml:space="preserve">sharks </w:t>
      </w:r>
      <w:r w:rsidRPr="003E6BBC">
        <w:rPr>
          <w:rFonts w:eastAsiaTheme="minorEastAsia"/>
          <w:bCs/>
          <w:i/>
          <w:sz w:val="22"/>
          <w:szCs w:val="22"/>
          <w:lang w:eastAsia="ko-KR"/>
        </w:rPr>
        <w:t xml:space="preserve">(other than whale sharks) </w:t>
      </w:r>
      <w:r w:rsidRPr="003E6BBC">
        <w:rPr>
          <w:bCs/>
          <w:i/>
          <w:sz w:val="22"/>
          <w:szCs w:val="22"/>
        </w:rPr>
        <w:t>to be released from longline or purse-seine gear</w:t>
      </w:r>
      <w:r w:rsidRPr="003E6BBC">
        <w:rPr>
          <w:rFonts w:eastAsiaTheme="minorEastAsia"/>
          <w:sz w:val="22"/>
          <w:szCs w:val="22"/>
          <w:lang w:eastAsia="ko-KR"/>
        </w:rPr>
        <w:t xml:space="preserve"> (Attachment G, SC11 Summary Report), based on any updated information and scientific evidence.</w:t>
      </w:r>
    </w:p>
    <w:p w:rsidR="00D4727A" w:rsidRPr="003E6BBC" w:rsidRDefault="00D4727A" w:rsidP="00D876DC">
      <w:pPr>
        <w:adjustRightInd w:val="0"/>
        <w:snapToGrid w:val="0"/>
        <w:ind w:left="720"/>
        <w:jc w:val="both"/>
        <w:rPr>
          <w:rFonts w:eastAsiaTheme="minorEastAsia"/>
          <w:sz w:val="22"/>
          <w:szCs w:val="22"/>
          <w:lang w:eastAsia="ko-KR"/>
        </w:rPr>
      </w:pPr>
    </w:p>
    <w:p w:rsidR="00D4727A" w:rsidRPr="003E6BBC" w:rsidRDefault="00D4727A" w:rsidP="00D876DC">
      <w:pPr>
        <w:adjustRightInd w:val="0"/>
        <w:snapToGrid w:val="0"/>
        <w:ind w:left="720"/>
        <w:jc w:val="both"/>
        <w:rPr>
          <w:rFonts w:eastAsiaTheme="minorEastAsia"/>
          <w:bCs/>
          <w:sz w:val="22"/>
          <w:szCs w:val="22"/>
          <w:lang w:val="en-NZ" w:eastAsia="ko-KR"/>
        </w:rPr>
      </w:pPr>
      <w:r w:rsidRPr="003E6BBC">
        <w:rPr>
          <w:rFonts w:eastAsiaTheme="minorEastAsia"/>
          <w:bCs/>
          <w:sz w:val="22"/>
          <w:szCs w:val="22"/>
          <w:lang w:val="en-NZ" w:eastAsia="ko-KR"/>
        </w:rPr>
        <w:t xml:space="preserve">SC13 will also </w:t>
      </w:r>
      <w:r w:rsidR="00235963" w:rsidRPr="003E6BBC">
        <w:rPr>
          <w:rFonts w:eastAsiaTheme="minorEastAsia" w:hint="eastAsia"/>
          <w:bCs/>
          <w:sz w:val="22"/>
          <w:szCs w:val="22"/>
          <w:lang w:val="en-NZ" w:eastAsia="ko-KR"/>
        </w:rPr>
        <w:t xml:space="preserve">review, as appropriate, </w:t>
      </w:r>
      <w:r w:rsidR="009A455E" w:rsidRPr="003E6BBC">
        <w:rPr>
          <w:rFonts w:eastAsiaTheme="minorEastAsia" w:hint="eastAsia"/>
          <w:i/>
          <w:sz w:val="22"/>
          <w:szCs w:val="22"/>
          <w:lang w:eastAsia="ko-KR"/>
        </w:rPr>
        <w:t>S</w:t>
      </w:r>
      <w:r w:rsidRPr="003E6BBC">
        <w:rPr>
          <w:i/>
          <w:sz w:val="22"/>
          <w:szCs w:val="22"/>
        </w:rPr>
        <w:t>afe release guidelines for manta and mobula rays</w:t>
      </w:r>
      <w:r w:rsidR="00235963" w:rsidRPr="003E6BBC">
        <w:rPr>
          <w:rFonts w:eastAsiaTheme="minorEastAsia" w:hint="eastAsia"/>
          <w:iCs/>
          <w:sz w:val="22"/>
          <w:szCs w:val="22"/>
          <w:lang w:eastAsia="ko-KR"/>
        </w:rPr>
        <w:t>,</w:t>
      </w:r>
      <w:r w:rsidRPr="003E6BBC">
        <w:rPr>
          <w:sz w:val="22"/>
          <w:szCs w:val="22"/>
        </w:rPr>
        <w:t xml:space="preserve"> with a view to </w:t>
      </w:r>
      <w:r w:rsidR="00235963" w:rsidRPr="003E6BBC">
        <w:rPr>
          <w:rFonts w:eastAsiaTheme="minorEastAsia" w:hint="eastAsia"/>
          <w:sz w:val="22"/>
          <w:szCs w:val="22"/>
          <w:lang w:eastAsia="ko-KR"/>
        </w:rPr>
        <w:t>its</w:t>
      </w:r>
      <w:r w:rsidR="00235963" w:rsidRPr="003E6BBC">
        <w:rPr>
          <w:sz w:val="22"/>
          <w:szCs w:val="22"/>
        </w:rPr>
        <w:t xml:space="preserve"> </w:t>
      </w:r>
      <w:r w:rsidRPr="003E6BBC">
        <w:rPr>
          <w:sz w:val="22"/>
          <w:szCs w:val="22"/>
        </w:rPr>
        <w:t>adoption by WCPFC14</w:t>
      </w:r>
      <w:r w:rsidR="00235963" w:rsidRPr="003E6BBC">
        <w:rPr>
          <w:rFonts w:eastAsiaTheme="minorEastAsia" w:hint="eastAsia"/>
          <w:sz w:val="22"/>
          <w:szCs w:val="22"/>
          <w:lang w:eastAsia="ko-KR"/>
        </w:rPr>
        <w:t xml:space="preserve"> </w:t>
      </w:r>
      <w:r w:rsidR="00235963" w:rsidRPr="003E6BBC">
        <w:rPr>
          <w:sz w:val="22"/>
          <w:szCs w:val="22"/>
        </w:rPr>
        <w:t>(WCPFC13 Summary Report para 550)</w:t>
      </w:r>
      <w:r w:rsidRPr="003E6BBC">
        <w:rPr>
          <w:sz w:val="22"/>
          <w:szCs w:val="22"/>
        </w:rPr>
        <w:t>.</w:t>
      </w:r>
    </w:p>
    <w:p w:rsidR="00CD1FDA" w:rsidRPr="003E6BBC" w:rsidRDefault="00CD1FDA" w:rsidP="003E6BBC">
      <w:pPr>
        <w:adjustRightInd w:val="0"/>
        <w:snapToGrid w:val="0"/>
        <w:jc w:val="both"/>
        <w:rPr>
          <w:rFonts w:eastAsiaTheme="minorEastAsia"/>
          <w:sz w:val="22"/>
          <w:szCs w:val="22"/>
          <w:lang w:eastAsia="ko-KR"/>
        </w:rPr>
      </w:pPr>
    </w:p>
    <w:p w:rsidR="00807662" w:rsidRPr="003E6BBC" w:rsidRDefault="00807662" w:rsidP="00A95069">
      <w:pPr>
        <w:numPr>
          <w:ilvl w:val="2"/>
          <w:numId w:val="53"/>
        </w:numPr>
        <w:adjustRightInd w:val="0"/>
        <w:snapToGrid w:val="0"/>
        <w:jc w:val="both"/>
        <w:rPr>
          <w:bCs/>
          <w:sz w:val="22"/>
          <w:szCs w:val="22"/>
          <w:lang w:val="en-NZ"/>
        </w:rPr>
      </w:pPr>
      <w:r w:rsidRPr="003E6BBC">
        <w:rPr>
          <w:bCs/>
          <w:sz w:val="22"/>
          <w:szCs w:val="22"/>
          <w:lang w:val="en-NZ"/>
        </w:rPr>
        <w:t>Shark Research Plan</w:t>
      </w:r>
    </w:p>
    <w:p w:rsidR="00807662" w:rsidRPr="003E6BBC" w:rsidRDefault="00807662" w:rsidP="003E6BBC">
      <w:pPr>
        <w:adjustRightInd w:val="0"/>
        <w:snapToGrid w:val="0"/>
        <w:ind w:left="720"/>
        <w:jc w:val="both"/>
        <w:rPr>
          <w:rFonts w:eastAsiaTheme="minorEastAsia"/>
          <w:bCs/>
          <w:sz w:val="22"/>
          <w:szCs w:val="22"/>
          <w:lang w:val="en-NZ" w:eastAsia="ko-KR"/>
        </w:rPr>
      </w:pPr>
    </w:p>
    <w:p w:rsidR="00074558" w:rsidRPr="003E6BBC" w:rsidRDefault="00071A97" w:rsidP="00AD41B2">
      <w:pPr>
        <w:pStyle w:val="ListParagraph"/>
        <w:numPr>
          <w:ilvl w:val="2"/>
          <w:numId w:val="5"/>
        </w:numPr>
        <w:tabs>
          <w:tab w:val="clear" w:pos="1440"/>
        </w:tabs>
        <w:adjustRightInd w:val="0"/>
        <w:snapToGrid w:val="0"/>
        <w:ind w:left="1080" w:hanging="360"/>
        <w:jc w:val="both"/>
        <w:rPr>
          <w:rFonts w:eastAsiaTheme="minorEastAsia"/>
          <w:bCs/>
          <w:sz w:val="22"/>
          <w:szCs w:val="22"/>
          <w:lang w:val="en-NZ" w:eastAsia="ko-KR"/>
        </w:rPr>
      </w:pPr>
      <w:r w:rsidRPr="003E6BBC">
        <w:rPr>
          <w:rFonts w:eastAsiaTheme="minorEastAsia"/>
          <w:bCs/>
          <w:sz w:val="22"/>
          <w:szCs w:val="22"/>
          <w:lang w:val="en-NZ" w:eastAsia="ko-KR"/>
        </w:rPr>
        <w:t>Progress of shark research plan</w:t>
      </w:r>
      <w:r w:rsidR="007843E6" w:rsidRPr="003E6BBC">
        <w:rPr>
          <w:rFonts w:eastAsiaTheme="minorEastAsia" w:hint="eastAsia"/>
          <w:bCs/>
          <w:sz w:val="22"/>
          <w:szCs w:val="22"/>
          <w:lang w:val="en-NZ" w:eastAsia="ko-KR"/>
        </w:rPr>
        <w:t xml:space="preserve"> </w:t>
      </w:r>
    </w:p>
    <w:p w:rsidR="00071A97" w:rsidRPr="003E6BBC" w:rsidRDefault="00071A97" w:rsidP="003E6BBC">
      <w:pPr>
        <w:pStyle w:val="ListParagraph"/>
        <w:adjustRightInd w:val="0"/>
        <w:snapToGrid w:val="0"/>
        <w:ind w:left="1440"/>
        <w:jc w:val="both"/>
        <w:rPr>
          <w:rFonts w:eastAsiaTheme="minorEastAsia"/>
          <w:bCs/>
          <w:sz w:val="22"/>
          <w:szCs w:val="22"/>
          <w:lang w:val="en-NZ" w:eastAsia="ko-KR"/>
        </w:rPr>
      </w:pPr>
    </w:p>
    <w:p w:rsidR="00AB54AE" w:rsidRPr="003E6BBC" w:rsidRDefault="00AB54AE" w:rsidP="00AD41B2">
      <w:pPr>
        <w:adjustRightInd w:val="0"/>
        <w:snapToGrid w:val="0"/>
        <w:ind w:left="1080"/>
        <w:jc w:val="both"/>
        <w:rPr>
          <w:rFonts w:eastAsiaTheme="minorEastAsia"/>
          <w:bCs/>
          <w:sz w:val="22"/>
          <w:szCs w:val="22"/>
          <w:lang w:val="en-NZ" w:eastAsia="ko-KR"/>
        </w:rPr>
      </w:pPr>
      <w:r w:rsidRPr="003E6BBC">
        <w:rPr>
          <w:rFonts w:eastAsiaTheme="minorEastAsia"/>
          <w:bCs/>
          <w:sz w:val="22"/>
          <w:szCs w:val="22"/>
          <w:lang w:val="en-NZ" w:eastAsia="ko-KR"/>
        </w:rPr>
        <w:t>SC13 will review the progress of the Shark Research Plan and update the information as needed</w:t>
      </w:r>
      <w:r w:rsidRPr="003E6BBC">
        <w:rPr>
          <w:rFonts w:eastAsiaTheme="minorEastAsia" w:hint="eastAsia"/>
          <w:bCs/>
          <w:sz w:val="22"/>
          <w:szCs w:val="22"/>
          <w:lang w:val="en-NZ" w:eastAsia="ko-KR"/>
        </w:rPr>
        <w:t xml:space="preserve">, noting that </w:t>
      </w:r>
    </w:p>
    <w:p w:rsidR="00AB54AE" w:rsidRPr="003E6BBC" w:rsidRDefault="00AB54AE" w:rsidP="00AD41B2">
      <w:pPr>
        <w:adjustRightInd w:val="0"/>
        <w:snapToGrid w:val="0"/>
        <w:ind w:left="1080"/>
        <w:jc w:val="both"/>
        <w:rPr>
          <w:rFonts w:eastAsiaTheme="minorEastAsia"/>
          <w:bCs/>
          <w:sz w:val="22"/>
          <w:szCs w:val="22"/>
          <w:lang w:val="en-NZ" w:eastAsia="ko-KR"/>
        </w:rPr>
      </w:pPr>
    </w:p>
    <w:p w:rsidR="00D21D3E" w:rsidRPr="003E6BBC" w:rsidRDefault="000763F0" w:rsidP="00AD41B2">
      <w:pPr>
        <w:adjustRightInd w:val="0"/>
        <w:snapToGrid w:val="0"/>
        <w:ind w:left="1080"/>
        <w:jc w:val="both"/>
        <w:rPr>
          <w:rFonts w:eastAsiaTheme="minorEastAsia"/>
          <w:sz w:val="22"/>
          <w:szCs w:val="22"/>
          <w:lang w:eastAsia="ko-KR"/>
        </w:rPr>
      </w:pPr>
      <w:r w:rsidRPr="003E6BBC" w:rsidDel="000763F0">
        <w:rPr>
          <w:rFonts w:eastAsiaTheme="minorEastAsia" w:hint="eastAsia"/>
          <w:bCs/>
          <w:sz w:val="22"/>
          <w:szCs w:val="22"/>
          <w:lang w:val="en-NZ" w:eastAsia="ko-KR"/>
        </w:rPr>
        <w:t xml:space="preserve"> </w:t>
      </w:r>
      <w:r w:rsidR="007F4118" w:rsidRPr="003E6BBC">
        <w:rPr>
          <w:rFonts w:eastAsiaTheme="minorEastAsia" w:hint="eastAsia"/>
          <w:sz w:val="22"/>
          <w:szCs w:val="22"/>
          <w:lang w:eastAsia="ko-KR"/>
        </w:rPr>
        <w:t>(</w:t>
      </w:r>
      <w:r w:rsidR="00AB54AE" w:rsidRPr="003E6BBC">
        <w:rPr>
          <w:rFonts w:eastAsiaTheme="minorEastAsia"/>
          <w:sz w:val="22"/>
          <w:szCs w:val="22"/>
          <w:lang w:eastAsia="ko-KR"/>
        </w:rPr>
        <w:t>WCPFC13 Summary Report</w:t>
      </w:r>
      <w:r w:rsidR="007F4118" w:rsidRPr="003E6BBC">
        <w:rPr>
          <w:rFonts w:eastAsiaTheme="minorEastAsia" w:hint="eastAsia"/>
          <w:sz w:val="22"/>
          <w:szCs w:val="22"/>
          <w:lang w:eastAsia="ko-KR"/>
        </w:rPr>
        <w:t>)</w:t>
      </w:r>
    </w:p>
    <w:p w:rsidR="00D21D3E" w:rsidRPr="003E6BBC" w:rsidRDefault="00AB54AE" w:rsidP="00AD41B2">
      <w:pPr>
        <w:adjustRightInd w:val="0"/>
        <w:snapToGrid w:val="0"/>
        <w:ind w:left="1080"/>
        <w:jc w:val="both"/>
        <w:rPr>
          <w:rFonts w:eastAsiaTheme="minorEastAsia"/>
          <w:i/>
          <w:iCs/>
          <w:sz w:val="22"/>
          <w:szCs w:val="22"/>
          <w:lang w:eastAsia="ko-KR"/>
        </w:rPr>
      </w:pPr>
      <w:r w:rsidRPr="003E6BBC">
        <w:rPr>
          <w:rFonts w:eastAsiaTheme="minorEastAsia" w:hint="eastAsia"/>
          <w:i/>
          <w:iCs/>
          <w:sz w:val="22"/>
          <w:szCs w:val="22"/>
          <w:lang w:eastAsia="ko-KR"/>
        </w:rPr>
        <w:t>550.</w:t>
      </w:r>
      <w:r w:rsidRPr="003E6BBC">
        <w:rPr>
          <w:rFonts w:eastAsiaTheme="minorEastAsia" w:hint="eastAsia"/>
          <w:i/>
          <w:iCs/>
          <w:sz w:val="22"/>
          <w:szCs w:val="22"/>
          <w:lang w:eastAsia="ko-KR"/>
        </w:rPr>
        <w:tab/>
      </w:r>
      <w:r w:rsidR="00D21D3E" w:rsidRPr="003E6BBC">
        <w:rPr>
          <w:i/>
          <w:iCs/>
          <w:sz w:val="22"/>
          <w:szCs w:val="22"/>
        </w:rPr>
        <w:t>Manta and Mobula rays shall be considered WCPFC key shark species for assessment and thus listed under the Shark Research Plan, noting that data gaps may preclude a traditional stock asses</w:t>
      </w:r>
      <w:r w:rsidRPr="003E6BBC">
        <w:rPr>
          <w:i/>
          <w:iCs/>
          <w:sz w:val="22"/>
          <w:szCs w:val="22"/>
        </w:rPr>
        <w:t>sment approach.</w:t>
      </w:r>
    </w:p>
    <w:p w:rsidR="00C8169F" w:rsidRPr="003E6BBC" w:rsidRDefault="00C8169F" w:rsidP="003E6BBC">
      <w:pPr>
        <w:pStyle w:val="ListParagraph"/>
        <w:adjustRightInd w:val="0"/>
        <w:snapToGrid w:val="0"/>
        <w:ind w:left="1440"/>
        <w:jc w:val="both"/>
        <w:rPr>
          <w:rFonts w:eastAsiaTheme="minorEastAsia"/>
          <w:bCs/>
          <w:sz w:val="22"/>
          <w:szCs w:val="22"/>
          <w:lang w:eastAsia="ko-KR"/>
        </w:rPr>
      </w:pPr>
    </w:p>
    <w:p w:rsidR="007D7C1D" w:rsidRPr="003E6BBC" w:rsidRDefault="007D7C1D" w:rsidP="00A95069">
      <w:pPr>
        <w:pStyle w:val="ListParagraph"/>
        <w:numPr>
          <w:ilvl w:val="0"/>
          <w:numId w:val="15"/>
        </w:numPr>
        <w:adjustRightInd w:val="0"/>
        <w:snapToGrid w:val="0"/>
        <w:jc w:val="both"/>
        <w:rPr>
          <w:b/>
          <w:vanish/>
          <w:sz w:val="22"/>
          <w:szCs w:val="22"/>
          <w:lang w:val="en-NZ"/>
        </w:rPr>
      </w:pPr>
    </w:p>
    <w:p w:rsidR="007D7C1D" w:rsidRPr="003E6BBC" w:rsidRDefault="007D7C1D" w:rsidP="00A95069">
      <w:pPr>
        <w:pStyle w:val="ListParagraph"/>
        <w:numPr>
          <w:ilvl w:val="0"/>
          <w:numId w:val="15"/>
        </w:numPr>
        <w:adjustRightInd w:val="0"/>
        <w:snapToGrid w:val="0"/>
        <w:jc w:val="both"/>
        <w:rPr>
          <w:b/>
          <w:vanish/>
          <w:sz w:val="22"/>
          <w:szCs w:val="22"/>
          <w:lang w:val="en-NZ"/>
        </w:rPr>
      </w:pPr>
    </w:p>
    <w:p w:rsidR="007D7C1D" w:rsidRPr="003E6BBC" w:rsidRDefault="00700B5B" w:rsidP="00A95069">
      <w:pPr>
        <w:numPr>
          <w:ilvl w:val="1"/>
          <w:numId w:val="15"/>
        </w:numPr>
        <w:adjustRightInd w:val="0"/>
        <w:snapToGrid w:val="0"/>
        <w:ind w:left="720" w:hanging="720"/>
        <w:jc w:val="both"/>
        <w:rPr>
          <w:b/>
          <w:sz w:val="22"/>
          <w:szCs w:val="22"/>
          <w:lang w:val="en-NZ"/>
        </w:rPr>
      </w:pPr>
      <w:r w:rsidRPr="003E6BBC">
        <w:rPr>
          <w:b/>
          <w:sz w:val="22"/>
          <w:szCs w:val="22"/>
          <w:lang w:val="en-NZ"/>
        </w:rPr>
        <w:t>Seabirds</w:t>
      </w:r>
      <w:r w:rsidR="00EC2690" w:rsidRPr="003E6BBC">
        <w:rPr>
          <w:b/>
          <w:sz w:val="22"/>
          <w:szCs w:val="22"/>
          <w:lang w:val="en-NZ"/>
        </w:rPr>
        <w:t xml:space="preserve"> </w:t>
      </w:r>
    </w:p>
    <w:p w:rsidR="00700B5B" w:rsidRPr="003E6BBC" w:rsidRDefault="00700B5B" w:rsidP="003E6BBC">
      <w:pPr>
        <w:adjustRightInd w:val="0"/>
        <w:snapToGrid w:val="0"/>
        <w:jc w:val="both"/>
        <w:rPr>
          <w:rFonts w:eastAsiaTheme="minorEastAsia"/>
          <w:sz w:val="22"/>
          <w:szCs w:val="22"/>
          <w:lang w:val="en-NZ" w:eastAsia="ko-KR"/>
        </w:rPr>
      </w:pPr>
    </w:p>
    <w:p w:rsidR="0052516F" w:rsidRPr="003E6BBC" w:rsidRDefault="008736A9" w:rsidP="003E6BBC">
      <w:pPr>
        <w:adjustRightInd w:val="0"/>
        <w:snapToGrid w:val="0"/>
        <w:ind w:left="720"/>
        <w:jc w:val="both"/>
        <w:rPr>
          <w:rFonts w:eastAsia="맑은 고딕"/>
          <w:sz w:val="22"/>
          <w:szCs w:val="22"/>
          <w:lang w:eastAsia="ko-KR"/>
        </w:rPr>
      </w:pPr>
      <w:r w:rsidRPr="003E6BBC">
        <w:rPr>
          <w:sz w:val="22"/>
          <w:szCs w:val="22"/>
          <w:lang w:val="en-NZ"/>
        </w:rPr>
        <w:t xml:space="preserve">As requested by CMM 2015-03, </w:t>
      </w:r>
      <w:r w:rsidR="00427C82" w:rsidRPr="003E6BBC">
        <w:rPr>
          <w:sz w:val="22"/>
          <w:szCs w:val="22"/>
          <w:lang w:val="en-NZ"/>
        </w:rPr>
        <w:t>SC13</w:t>
      </w:r>
      <w:r w:rsidR="00794307" w:rsidRPr="003E6BBC">
        <w:rPr>
          <w:sz w:val="22"/>
          <w:szCs w:val="22"/>
          <w:lang w:val="en-NZ"/>
        </w:rPr>
        <w:t xml:space="preserve"> </w:t>
      </w:r>
      <w:r w:rsidR="0052516F" w:rsidRPr="003E6BBC">
        <w:rPr>
          <w:sz w:val="22"/>
          <w:szCs w:val="22"/>
          <w:lang w:val="en-NZ"/>
        </w:rPr>
        <w:t>will review the progress of Project 68 (</w:t>
      </w:r>
      <w:r w:rsidR="0052516F" w:rsidRPr="00D57007">
        <w:rPr>
          <w:rFonts w:eastAsia="맑은 고딕"/>
          <w:i/>
          <w:sz w:val="22"/>
          <w:szCs w:val="22"/>
          <w:lang w:eastAsia="ko-KR"/>
        </w:rPr>
        <w:t xml:space="preserve">Estimation of </w:t>
      </w:r>
      <w:r w:rsidR="0052516F" w:rsidRPr="00D57007">
        <w:rPr>
          <w:i/>
          <w:sz w:val="22"/>
          <w:szCs w:val="22"/>
        </w:rPr>
        <w:t>seabird mortality across the WCPO Convention Area</w:t>
      </w:r>
      <w:r w:rsidR="0052516F" w:rsidRPr="003E6BBC">
        <w:rPr>
          <w:rFonts w:eastAsia="맑은 고딕"/>
          <w:sz w:val="22"/>
          <w:szCs w:val="22"/>
          <w:lang w:eastAsia="ko-KR"/>
        </w:rPr>
        <w:t>) and provide comments/recommendations as needed.</w:t>
      </w:r>
    </w:p>
    <w:p w:rsidR="0052516F" w:rsidRPr="003E6BBC" w:rsidRDefault="0052516F" w:rsidP="003E6BBC">
      <w:pPr>
        <w:adjustRightInd w:val="0"/>
        <w:snapToGrid w:val="0"/>
        <w:ind w:left="720"/>
        <w:jc w:val="both"/>
        <w:rPr>
          <w:rFonts w:eastAsiaTheme="minorEastAsia"/>
          <w:sz w:val="22"/>
          <w:szCs w:val="22"/>
          <w:lang w:val="en-NZ" w:eastAsia="ko-KR"/>
        </w:rPr>
      </w:pPr>
    </w:p>
    <w:p w:rsidR="008736A9" w:rsidRPr="003E6BBC" w:rsidRDefault="007F4118" w:rsidP="00AD41B2">
      <w:pPr>
        <w:adjustRightInd w:val="0"/>
        <w:snapToGrid w:val="0"/>
        <w:ind w:left="1080"/>
        <w:jc w:val="both"/>
        <w:rPr>
          <w:rFonts w:eastAsiaTheme="minorEastAsia"/>
          <w:sz w:val="22"/>
          <w:szCs w:val="22"/>
          <w:lang w:val="en-NZ" w:eastAsia="ko-KR"/>
        </w:rPr>
      </w:pPr>
      <w:r w:rsidRPr="003E6BBC">
        <w:rPr>
          <w:rFonts w:eastAsiaTheme="minorEastAsia" w:hint="eastAsia"/>
          <w:sz w:val="22"/>
          <w:szCs w:val="22"/>
          <w:lang w:val="en-NZ" w:eastAsia="ko-KR"/>
        </w:rPr>
        <w:t>(</w:t>
      </w:r>
      <w:r w:rsidR="008736A9" w:rsidRPr="003E6BBC">
        <w:rPr>
          <w:rFonts w:eastAsiaTheme="minorEastAsia"/>
          <w:sz w:val="22"/>
          <w:szCs w:val="22"/>
          <w:lang w:val="en-NZ" w:eastAsia="ko-KR"/>
        </w:rPr>
        <w:t>CMM</w:t>
      </w:r>
      <w:r w:rsidRPr="003E6BBC">
        <w:rPr>
          <w:rFonts w:eastAsiaTheme="minorEastAsia" w:hint="eastAsia"/>
          <w:sz w:val="22"/>
          <w:szCs w:val="22"/>
          <w:lang w:val="en-NZ" w:eastAsia="ko-KR"/>
        </w:rPr>
        <w:t xml:space="preserve"> </w:t>
      </w:r>
      <w:r w:rsidR="008736A9" w:rsidRPr="003E6BBC">
        <w:rPr>
          <w:rFonts w:eastAsiaTheme="minorEastAsia"/>
          <w:sz w:val="22"/>
          <w:szCs w:val="22"/>
          <w:lang w:val="en-NZ" w:eastAsia="ko-KR"/>
        </w:rPr>
        <w:t>2015-03</w:t>
      </w:r>
      <w:r w:rsidRPr="003E6BBC">
        <w:rPr>
          <w:rFonts w:eastAsiaTheme="minorEastAsia" w:hint="eastAsia"/>
          <w:sz w:val="22"/>
          <w:szCs w:val="22"/>
          <w:lang w:val="en-NZ" w:eastAsia="ko-KR"/>
        </w:rPr>
        <w:t>)</w:t>
      </w:r>
    </w:p>
    <w:p w:rsidR="008736A9" w:rsidRPr="003E6BBC" w:rsidRDefault="007F4118" w:rsidP="00AD41B2">
      <w:pPr>
        <w:pStyle w:val="BodyText"/>
        <w:widowControl w:val="0"/>
        <w:tabs>
          <w:tab w:val="left" w:pos="461"/>
        </w:tabs>
        <w:adjustRightInd w:val="0"/>
        <w:snapToGrid w:val="0"/>
        <w:ind w:left="1080" w:right="112"/>
        <w:jc w:val="both"/>
        <w:rPr>
          <w:i/>
          <w:sz w:val="22"/>
          <w:szCs w:val="22"/>
        </w:rPr>
      </w:pPr>
      <w:r w:rsidRPr="003E6BBC">
        <w:rPr>
          <w:rFonts w:eastAsiaTheme="minorEastAsia" w:hint="eastAsia"/>
          <w:i/>
          <w:spacing w:val="-1"/>
          <w:sz w:val="22"/>
          <w:szCs w:val="22"/>
          <w:lang w:eastAsia="ko-KR"/>
        </w:rPr>
        <w:t>9.</w:t>
      </w:r>
      <w:r w:rsidRPr="003E6BBC">
        <w:rPr>
          <w:rFonts w:eastAsiaTheme="minorEastAsia" w:hint="eastAsia"/>
          <w:i/>
          <w:spacing w:val="-1"/>
          <w:sz w:val="22"/>
          <w:szCs w:val="22"/>
          <w:lang w:eastAsia="ko-KR"/>
        </w:rPr>
        <w:tab/>
      </w:r>
      <w:r w:rsidR="008736A9" w:rsidRPr="003E6BBC">
        <w:rPr>
          <w:i/>
          <w:spacing w:val="-1"/>
          <w:sz w:val="22"/>
          <w:szCs w:val="22"/>
        </w:rPr>
        <w:t>CCMs</w:t>
      </w:r>
      <w:r w:rsidR="008736A9" w:rsidRPr="003E6BBC">
        <w:rPr>
          <w:i/>
          <w:spacing w:val="44"/>
          <w:sz w:val="22"/>
          <w:szCs w:val="22"/>
        </w:rPr>
        <w:t xml:space="preserve"> </w:t>
      </w:r>
      <w:r w:rsidR="008736A9" w:rsidRPr="003E6BBC">
        <w:rPr>
          <w:i/>
          <w:spacing w:val="-1"/>
          <w:sz w:val="22"/>
          <w:szCs w:val="22"/>
        </w:rPr>
        <w:t>shall</w:t>
      </w:r>
      <w:r w:rsidR="008736A9" w:rsidRPr="003E6BBC">
        <w:rPr>
          <w:i/>
          <w:spacing w:val="44"/>
          <w:sz w:val="22"/>
          <w:szCs w:val="22"/>
        </w:rPr>
        <w:t xml:space="preserve"> </w:t>
      </w:r>
      <w:r w:rsidR="008736A9" w:rsidRPr="003E6BBC">
        <w:rPr>
          <w:i/>
          <w:spacing w:val="-1"/>
          <w:sz w:val="22"/>
          <w:szCs w:val="22"/>
        </w:rPr>
        <w:t>annually</w:t>
      </w:r>
      <w:r w:rsidR="008736A9" w:rsidRPr="003E6BBC">
        <w:rPr>
          <w:i/>
          <w:spacing w:val="40"/>
          <w:sz w:val="22"/>
          <w:szCs w:val="22"/>
        </w:rPr>
        <w:t xml:space="preserve"> </w:t>
      </w:r>
      <w:r w:rsidR="008736A9" w:rsidRPr="003E6BBC">
        <w:rPr>
          <w:i/>
          <w:spacing w:val="-1"/>
          <w:sz w:val="22"/>
          <w:szCs w:val="22"/>
        </w:rPr>
        <w:t>provide</w:t>
      </w:r>
      <w:r w:rsidR="008736A9" w:rsidRPr="003E6BBC">
        <w:rPr>
          <w:i/>
          <w:spacing w:val="43"/>
          <w:sz w:val="22"/>
          <w:szCs w:val="22"/>
        </w:rPr>
        <w:t xml:space="preserve"> </w:t>
      </w:r>
      <w:r w:rsidR="008736A9" w:rsidRPr="003E6BBC">
        <w:rPr>
          <w:i/>
          <w:sz w:val="22"/>
          <w:szCs w:val="22"/>
        </w:rPr>
        <w:t>to</w:t>
      </w:r>
      <w:r w:rsidR="008736A9" w:rsidRPr="003E6BBC">
        <w:rPr>
          <w:i/>
          <w:spacing w:val="40"/>
          <w:sz w:val="22"/>
          <w:szCs w:val="22"/>
        </w:rPr>
        <w:t xml:space="preserve"> </w:t>
      </w:r>
      <w:r w:rsidR="008736A9" w:rsidRPr="003E6BBC">
        <w:rPr>
          <w:i/>
          <w:sz w:val="22"/>
          <w:szCs w:val="22"/>
        </w:rPr>
        <w:t>the</w:t>
      </w:r>
      <w:r w:rsidR="008736A9" w:rsidRPr="003E6BBC">
        <w:rPr>
          <w:i/>
          <w:spacing w:val="43"/>
          <w:sz w:val="22"/>
          <w:szCs w:val="22"/>
        </w:rPr>
        <w:t xml:space="preserve"> </w:t>
      </w:r>
      <w:r w:rsidR="008736A9" w:rsidRPr="003E6BBC">
        <w:rPr>
          <w:i/>
          <w:spacing w:val="-1"/>
          <w:sz w:val="22"/>
          <w:szCs w:val="22"/>
        </w:rPr>
        <w:t>Commission,</w:t>
      </w:r>
      <w:r w:rsidR="008736A9" w:rsidRPr="003E6BBC">
        <w:rPr>
          <w:i/>
          <w:spacing w:val="40"/>
          <w:sz w:val="22"/>
          <w:szCs w:val="22"/>
        </w:rPr>
        <w:t xml:space="preserve"> </w:t>
      </w:r>
      <w:r w:rsidR="008736A9" w:rsidRPr="003E6BBC">
        <w:rPr>
          <w:i/>
          <w:sz w:val="22"/>
          <w:szCs w:val="22"/>
        </w:rPr>
        <w:t>in</w:t>
      </w:r>
      <w:r w:rsidR="008736A9" w:rsidRPr="003E6BBC">
        <w:rPr>
          <w:i/>
          <w:spacing w:val="44"/>
          <w:sz w:val="22"/>
          <w:szCs w:val="22"/>
        </w:rPr>
        <w:t xml:space="preserve"> </w:t>
      </w:r>
      <w:r w:rsidR="008736A9" w:rsidRPr="003E6BBC">
        <w:rPr>
          <w:i/>
          <w:sz w:val="22"/>
          <w:szCs w:val="22"/>
        </w:rPr>
        <w:t>Part</w:t>
      </w:r>
      <w:r w:rsidR="008736A9" w:rsidRPr="003E6BBC">
        <w:rPr>
          <w:i/>
          <w:spacing w:val="44"/>
          <w:sz w:val="22"/>
          <w:szCs w:val="22"/>
        </w:rPr>
        <w:t xml:space="preserve"> </w:t>
      </w:r>
      <w:r w:rsidR="008736A9" w:rsidRPr="003E6BBC">
        <w:rPr>
          <w:i/>
          <w:sz w:val="22"/>
          <w:szCs w:val="22"/>
        </w:rPr>
        <w:t>1</w:t>
      </w:r>
      <w:r w:rsidR="008736A9" w:rsidRPr="003E6BBC">
        <w:rPr>
          <w:i/>
          <w:spacing w:val="43"/>
          <w:sz w:val="22"/>
          <w:szCs w:val="22"/>
        </w:rPr>
        <w:t xml:space="preserve"> </w:t>
      </w:r>
      <w:r w:rsidR="008736A9" w:rsidRPr="003E6BBC">
        <w:rPr>
          <w:i/>
          <w:sz w:val="22"/>
          <w:szCs w:val="22"/>
        </w:rPr>
        <w:t>of</w:t>
      </w:r>
      <w:r w:rsidR="008736A9" w:rsidRPr="003E6BBC">
        <w:rPr>
          <w:i/>
          <w:spacing w:val="41"/>
          <w:sz w:val="22"/>
          <w:szCs w:val="22"/>
        </w:rPr>
        <w:t xml:space="preserve"> </w:t>
      </w:r>
      <w:r w:rsidR="008736A9" w:rsidRPr="003E6BBC">
        <w:rPr>
          <w:i/>
          <w:sz w:val="22"/>
          <w:szCs w:val="22"/>
        </w:rPr>
        <w:t>their</w:t>
      </w:r>
      <w:r w:rsidR="008736A9" w:rsidRPr="003E6BBC">
        <w:rPr>
          <w:i/>
          <w:spacing w:val="43"/>
          <w:sz w:val="22"/>
          <w:szCs w:val="22"/>
        </w:rPr>
        <w:t xml:space="preserve"> </w:t>
      </w:r>
      <w:r w:rsidR="008736A9" w:rsidRPr="003E6BBC">
        <w:rPr>
          <w:i/>
          <w:spacing w:val="-1"/>
          <w:sz w:val="22"/>
          <w:szCs w:val="22"/>
        </w:rPr>
        <w:t>annual</w:t>
      </w:r>
      <w:r w:rsidR="008736A9" w:rsidRPr="003E6BBC">
        <w:rPr>
          <w:i/>
          <w:spacing w:val="44"/>
          <w:sz w:val="22"/>
          <w:szCs w:val="22"/>
        </w:rPr>
        <w:t xml:space="preserve"> </w:t>
      </w:r>
      <w:r w:rsidR="008736A9" w:rsidRPr="003E6BBC">
        <w:rPr>
          <w:i/>
          <w:spacing w:val="-1"/>
          <w:sz w:val="22"/>
          <w:szCs w:val="22"/>
        </w:rPr>
        <w:t>reports,</w:t>
      </w:r>
      <w:r w:rsidR="008736A9" w:rsidRPr="003E6BBC">
        <w:rPr>
          <w:i/>
          <w:spacing w:val="43"/>
          <w:sz w:val="22"/>
          <w:szCs w:val="22"/>
        </w:rPr>
        <w:t xml:space="preserve"> </w:t>
      </w:r>
      <w:r w:rsidR="008736A9" w:rsidRPr="003E6BBC">
        <w:rPr>
          <w:i/>
          <w:spacing w:val="-1"/>
          <w:sz w:val="22"/>
          <w:szCs w:val="22"/>
        </w:rPr>
        <w:t>all</w:t>
      </w:r>
      <w:r w:rsidR="008736A9" w:rsidRPr="003E6BBC">
        <w:rPr>
          <w:i/>
          <w:spacing w:val="44"/>
          <w:sz w:val="22"/>
          <w:szCs w:val="22"/>
        </w:rPr>
        <w:t xml:space="preserve"> </w:t>
      </w:r>
      <w:r w:rsidR="008736A9" w:rsidRPr="003E6BBC">
        <w:rPr>
          <w:i/>
          <w:spacing w:val="-1"/>
          <w:sz w:val="22"/>
          <w:szCs w:val="22"/>
        </w:rPr>
        <w:t>available</w:t>
      </w:r>
      <w:r w:rsidR="008736A9" w:rsidRPr="003E6BBC">
        <w:rPr>
          <w:i/>
          <w:spacing w:val="59"/>
          <w:sz w:val="22"/>
          <w:szCs w:val="22"/>
        </w:rPr>
        <w:t xml:space="preserve"> </w:t>
      </w:r>
      <w:r w:rsidR="008736A9" w:rsidRPr="003E6BBC">
        <w:rPr>
          <w:i/>
          <w:spacing w:val="-1"/>
          <w:sz w:val="22"/>
          <w:szCs w:val="22"/>
        </w:rPr>
        <w:t>information</w:t>
      </w:r>
      <w:r w:rsidR="008736A9" w:rsidRPr="003E6BBC">
        <w:rPr>
          <w:i/>
          <w:spacing w:val="21"/>
          <w:sz w:val="22"/>
          <w:szCs w:val="22"/>
        </w:rPr>
        <w:t xml:space="preserve"> </w:t>
      </w:r>
      <w:r w:rsidR="008736A9" w:rsidRPr="003E6BBC">
        <w:rPr>
          <w:i/>
          <w:sz w:val="22"/>
          <w:szCs w:val="22"/>
        </w:rPr>
        <w:t>on</w:t>
      </w:r>
      <w:r w:rsidR="008736A9" w:rsidRPr="003E6BBC">
        <w:rPr>
          <w:i/>
          <w:spacing w:val="21"/>
          <w:sz w:val="22"/>
          <w:szCs w:val="22"/>
        </w:rPr>
        <w:t xml:space="preserve"> </w:t>
      </w:r>
      <w:r w:rsidR="008736A9" w:rsidRPr="003E6BBC">
        <w:rPr>
          <w:i/>
          <w:spacing w:val="-1"/>
          <w:sz w:val="22"/>
          <w:szCs w:val="22"/>
        </w:rPr>
        <w:t>interactions</w:t>
      </w:r>
      <w:r w:rsidR="008736A9" w:rsidRPr="003E6BBC">
        <w:rPr>
          <w:i/>
          <w:spacing w:val="22"/>
          <w:sz w:val="22"/>
          <w:szCs w:val="22"/>
        </w:rPr>
        <w:t xml:space="preserve"> </w:t>
      </w:r>
      <w:r w:rsidR="008736A9" w:rsidRPr="003E6BBC">
        <w:rPr>
          <w:i/>
          <w:spacing w:val="-1"/>
          <w:sz w:val="22"/>
          <w:szCs w:val="22"/>
        </w:rPr>
        <w:t>with</w:t>
      </w:r>
      <w:r w:rsidR="008736A9" w:rsidRPr="003E6BBC">
        <w:rPr>
          <w:i/>
          <w:spacing w:val="21"/>
          <w:sz w:val="22"/>
          <w:szCs w:val="22"/>
        </w:rPr>
        <w:t xml:space="preserve"> </w:t>
      </w:r>
      <w:r w:rsidR="008736A9" w:rsidRPr="003E6BBC">
        <w:rPr>
          <w:i/>
          <w:spacing w:val="-1"/>
          <w:sz w:val="22"/>
          <w:szCs w:val="22"/>
        </w:rPr>
        <w:t>seabirds</w:t>
      </w:r>
      <w:r w:rsidR="008736A9" w:rsidRPr="003E6BBC">
        <w:rPr>
          <w:i/>
          <w:spacing w:val="25"/>
          <w:sz w:val="22"/>
          <w:szCs w:val="22"/>
        </w:rPr>
        <w:t xml:space="preserve"> </w:t>
      </w:r>
      <w:r w:rsidR="008736A9" w:rsidRPr="003E6BBC">
        <w:rPr>
          <w:i/>
          <w:spacing w:val="-1"/>
          <w:sz w:val="22"/>
          <w:szCs w:val="22"/>
        </w:rPr>
        <w:t>reported</w:t>
      </w:r>
      <w:r w:rsidR="008736A9" w:rsidRPr="003E6BBC">
        <w:rPr>
          <w:i/>
          <w:spacing w:val="21"/>
          <w:sz w:val="22"/>
          <w:szCs w:val="22"/>
        </w:rPr>
        <w:t xml:space="preserve"> </w:t>
      </w:r>
      <w:r w:rsidR="008736A9" w:rsidRPr="003E6BBC">
        <w:rPr>
          <w:i/>
          <w:sz w:val="22"/>
          <w:szCs w:val="22"/>
        </w:rPr>
        <w:t>or</w:t>
      </w:r>
      <w:r w:rsidR="008736A9" w:rsidRPr="003E6BBC">
        <w:rPr>
          <w:i/>
          <w:spacing w:val="22"/>
          <w:sz w:val="22"/>
          <w:szCs w:val="22"/>
        </w:rPr>
        <w:t xml:space="preserve"> </w:t>
      </w:r>
      <w:r w:rsidR="008736A9" w:rsidRPr="003E6BBC">
        <w:rPr>
          <w:i/>
          <w:spacing w:val="-1"/>
          <w:sz w:val="22"/>
          <w:szCs w:val="22"/>
        </w:rPr>
        <w:t>collected</w:t>
      </w:r>
      <w:r w:rsidR="008736A9" w:rsidRPr="003E6BBC">
        <w:rPr>
          <w:i/>
          <w:spacing w:val="21"/>
          <w:sz w:val="22"/>
          <w:szCs w:val="22"/>
        </w:rPr>
        <w:t xml:space="preserve"> </w:t>
      </w:r>
      <w:r w:rsidR="008736A9" w:rsidRPr="003E6BBC">
        <w:rPr>
          <w:i/>
          <w:sz w:val="22"/>
          <w:szCs w:val="22"/>
        </w:rPr>
        <w:t>by</w:t>
      </w:r>
      <w:r w:rsidR="008736A9" w:rsidRPr="003E6BBC">
        <w:rPr>
          <w:i/>
          <w:spacing w:val="21"/>
          <w:sz w:val="22"/>
          <w:szCs w:val="22"/>
        </w:rPr>
        <w:t xml:space="preserve"> </w:t>
      </w:r>
      <w:r w:rsidR="008736A9" w:rsidRPr="003E6BBC">
        <w:rPr>
          <w:i/>
          <w:spacing w:val="-1"/>
          <w:sz w:val="22"/>
          <w:szCs w:val="22"/>
        </w:rPr>
        <w:t>observers,</w:t>
      </w:r>
      <w:r w:rsidR="008736A9" w:rsidRPr="003E6BBC">
        <w:rPr>
          <w:i/>
          <w:spacing w:val="25"/>
          <w:sz w:val="22"/>
          <w:szCs w:val="22"/>
        </w:rPr>
        <w:t xml:space="preserve"> </w:t>
      </w:r>
      <w:r w:rsidR="008736A9" w:rsidRPr="003E6BBC">
        <w:rPr>
          <w:i/>
          <w:spacing w:val="-1"/>
          <w:sz w:val="22"/>
          <w:szCs w:val="22"/>
        </w:rPr>
        <w:t>including</w:t>
      </w:r>
      <w:r w:rsidR="008736A9" w:rsidRPr="003E6BBC">
        <w:rPr>
          <w:i/>
          <w:spacing w:val="21"/>
          <w:sz w:val="22"/>
          <w:szCs w:val="22"/>
        </w:rPr>
        <w:t xml:space="preserve"> </w:t>
      </w:r>
      <w:r w:rsidR="008736A9" w:rsidRPr="003E6BBC">
        <w:rPr>
          <w:i/>
          <w:spacing w:val="-1"/>
          <w:sz w:val="22"/>
          <w:szCs w:val="22"/>
        </w:rPr>
        <w:t>mitigation</w:t>
      </w:r>
      <w:r w:rsidR="008736A9" w:rsidRPr="003E6BBC">
        <w:rPr>
          <w:i/>
          <w:spacing w:val="21"/>
          <w:sz w:val="22"/>
          <w:szCs w:val="22"/>
        </w:rPr>
        <w:t xml:space="preserve"> </w:t>
      </w:r>
      <w:r w:rsidR="008736A9" w:rsidRPr="003E6BBC">
        <w:rPr>
          <w:i/>
          <w:spacing w:val="-1"/>
          <w:sz w:val="22"/>
          <w:szCs w:val="22"/>
        </w:rPr>
        <w:t>used,</w:t>
      </w:r>
      <w:r w:rsidR="008736A9" w:rsidRPr="003E6BBC">
        <w:rPr>
          <w:i/>
          <w:spacing w:val="89"/>
          <w:sz w:val="22"/>
          <w:szCs w:val="22"/>
        </w:rPr>
        <w:t xml:space="preserve"> </w:t>
      </w:r>
      <w:r w:rsidR="008736A9" w:rsidRPr="003E6BBC">
        <w:rPr>
          <w:i/>
          <w:spacing w:val="-1"/>
          <w:sz w:val="22"/>
          <w:szCs w:val="22"/>
        </w:rPr>
        <w:t>observed</w:t>
      </w:r>
      <w:r w:rsidR="008736A9" w:rsidRPr="003E6BBC">
        <w:rPr>
          <w:i/>
          <w:spacing w:val="3"/>
          <w:sz w:val="22"/>
          <w:szCs w:val="22"/>
        </w:rPr>
        <w:t xml:space="preserve"> </w:t>
      </w:r>
      <w:r w:rsidR="008736A9" w:rsidRPr="003E6BBC">
        <w:rPr>
          <w:i/>
          <w:sz w:val="22"/>
          <w:szCs w:val="22"/>
        </w:rPr>
        <w:t xml:space="preserve">and </w:t>
      </w:r>
      <w:r w:rsidR="008736A9" w:rsidRPr="003E6BBC">
        <w:rPr>
          <w:i/>
          <w:spacing w:val="-1"/>
          <w:sz w:val="22"/>
          <w:szCs w:val="22"/>
        </w:rPr>
        <w:t>reported</w:t>
      </w:r>
      <w:r w:rsidR="008736A9" w:rsidRPr="003E6BBC">
        <w:rPr>
          <w:i/>
          <w:spacing w:val="3"/>
          <w:sz w:val="22"/>
          <w:szCs w:val="22"/>
        </w:rPr>
        <w:t xml:space="preserve"> </w:t>
      </w:r>
      <w:r w:rsidR="008736A9" w:rsidRPr="003E6BBC">
        <w:rPr>
          <w:i/>
          <w:spacing w:val="-1"/>
          <w:sz w:val="22"/>
          <w:szCs w:val="22"/>
        </w:rPr>
        <w:t>species</w:t>
      </w:r>
      <w:r w:rsidR="008736A9" w:rsidRPr="003E6BBC">
        <w:rPr>
          <w:i/>
          <w:spacing w:val="3"/>
          <w:sz w:val="22"/>
          <w:szCs w:val="22"/>
        </w:rPr>
        <w:t xml:space="preserve"> </w:t>
      </w:r>
      <w:r w:rsidR="008736A9" w:rsidRPr="003E6BBC">
        <w:rPr>
          <w:i/>
          <w:spacing w:val="-1"/>
          <w:sz w:val="22"/>
          <w:szCs w:val="22"/>
        </w:rPr>
        <w:t>specific</w:t>
      </w:r>
      <w:r w:rsidR="008736A9" w:rsidRPr="003E6BBC">
        <w:rPr>
          <w:i/>
          <w:spacing w:val="3"/>
          <w:sz w:val="22"/>
          <w:szCs w:val="22"/>
        </w:rPr>
        <w:t xml:space="preserve"> </w:t>
      </w:r>
      <w:r w:rsidR="008736A9" w:rsidRPr="003E6BBC">
        <w:rPr>
          <w:i/>
          <w:spacing w:val="-1"/>
          <w:sz w:val="22"/>
          <w:szCs w:val="22"/>
        </w:rPr>
        <w:t>seabird</w:t>
      </w:r>
      <w:r w:rsidR="008736A9" w:rsidRPr="003E6BBC">
        <w:rPr>
          <w:i/>
          <w:spacing w:val="3"/>
          <w:sz w:val="22"/>
          <w:szCs w:val="22"/>
        </w:rPr>
        <w:t xml:space="preserve"> </w:t>
      </w:r>
      <w:r w:rsidR="008736A9" w:rsidRPr="003E6BBC">
        <w:rPr>
          <w:i/>
          <w:spacing w:val="-1"/>
          <w:sz w:val="22"/>
          <w:szCs w:val="22"/>
        </w:rPr>
        <w:t>bycatch</w:t>
      </w:r>
      <w:r w:rsidR="008736A9" w:rsidRPr="003E6BBC">
        <w:rPr>
          <w:i/>
          <w:spacing w:val="1"/>
          <w:sz w:val="22"/>
          <w:szCs w:val="22"/>
        </w:rPr>
        <w:t xml:space="preserve"> </w:t>
      </w:r>
      <w:r w:rsidR="008736A9" w:rsidRPr="003E6BBC">
        <w:rPr>
          <w:i/>
          <w:spacing w:val="-1"/>
          <w:sz w:val="22"/>
          <w:szCs w:val="22"/>
        </w:rPr>
        <w:t>rates</w:t>
      </w:r>
      <w:r w:rsidR="008736A9" w:rsidRPr="003E6BBC">
        <w:rPr>
          <w:i/>
          <w:spacing w:val="3"/>
          <w:sz w:val="22"/>
          <w:szCs w:val="22"/>
        </w:rPr>
        <w:t xml:space="preserve"> </w:t>
      </w:r>
      <w:r w:rsidR="008736A9" w:rsidRPr="003E6BBC">
        <w:rPr>
          <w:i/>
          <w:sz w:val="22"/>
          <w:szCs w:val="22"/>
        </w:rPr>
        <w:t>and</w:t>
      </w:r>
      <w:r w:rsidR="008736A9" w:rsidRPr="003E6BBC">
        <w:rPr>
          <w:i/>
          <w:spacing w:val="3"/>
          <w:sz w:val="22"/>
          <w:szCs w:val="22"/>
        </w:rPr>
        <w:t xml:space="preserve"> </w:t>
      </w:r>
      <w:r w:rsidR="008736A9" w:rsidRPr="003E6BBC">
        <w:rPr>
          <w:i/>
          <w:spacing w:val="-1"/>
          <w:sz w:val="22"/>
          <w:szCs w:val="22"/>
        </w:rPr>
        <w:t>numbers,</w:t>
      </w:r>
      <w:r w:rsidR="008736A9" w:rsidRPr="003E6BBC">
        <w:rPr>
          <w:i/>
          <w:spacing w:val="2"/>
          <w:sz w:val="22"/>
          <w:szCs w:val="22"/>
        </w:rPr>
        <w:t xml:space="preserve"> </w:t>
      </w:r>
      <w:r w:rsidR="008736A9" w:rsidRPr="003E6BBC">
        <w:rPr>
          <w:i/>
          <w:spacing w:val="-1"/>
          <w:sz w:val="22"/>
          <w:szCs w:val="22"/>
        </w:rPr>
        <w:t>to</w:t>
      </w:r>
      <w:r w:rsidR="008736A9" w:rsidRPr="003E6BBC">
        <w:rPr>
          <w:i/>
          <w:spacing w:val="2"/>
          <w:sz w:val="22"/>
          <w:szCs w:val="22"/>
        </w:rPr>
        <w:t xml:space="preserve"> </w:t>
      </w:r>
      <w:r w:rsidR="008736A9" w:rsidRPr="003E6BBC">
        <w:rPr>
          <w:i/>
          <w:spacing w:val="-1"/>
          <w:sz w:val="22"/>
          <w:szCs w:val="22"/>
        </w:rPr>
        <w:t>enable</w:t>
      </w:r>
      <w:r w:rsidR="008736A9" w:rsidRPr="003E6BBC">
        <w:rPr>
          <w:i/>
          <w:spacing w:val="3"/>
          <w:sz w:val="22"/>
          <w:szCs w:val="22"/>
        </w:rPr>
        <w:t xml:space="preserve"> </w:t>
      </w:r>
      <w:r w:rsidR="008736A9" w:rsidRPr="003E6BBC">
        <w:rPr>
          <w:i/>
          <w:sz w:val="22"/>
          <w:szCs w:val="22"/>
        </w:rPr>
        <w:t>the</w:t>
      </w:r>
      <w:r w:rsidR="008736A9" w:rsidRPr="003E6BBC">
        <w:rPr>
          <w:i/>
          <w:spacing w:val="3"/>
          <w:sz w:val="22"/>
          <w:szCs w:val="22"/>
        </w:rPr>
        <w:t xml:space="preserve"> </w:t>
      </w:r>
      <w:r w:rsidR="008736A9" w:rsidRPr="003E6BBC">
        <w:rPr>
          <w:i/>
          <w:spacing w:val="-1"/>
          <w:sz w:val="22"/>
          <w:szCs w:val="22"/>
        </w:rPr>
        <w:t>Scientific</w:t>
      </w:r>
      <w:r w:rsidR="008736A9" w:rsidRPr="003E6BBC">
        <w:rPr>
          <w:i/>
          <w:spacing w:val="73"/>
          <w:sz w:val="22"/>
          <w:szCs w:val="22"/>
        </w:rPr>
        <w:t xml:space="preserve"> </w:t>
      </w:r>
      <w:r w:rsidR="008736A9" w:rsidRPr="003E6BBC">
        <w:rPr>
          <w:i/>
          <w:spacing w:val="-1"/>
          <w:sz w:val="22"/>
          <w:szCs w:val="22"/>
        </w:rPr>
        <w:t>Committee</w:t>
      </w:r>
      <w:r w:rsidR="008736A9" w:rsidRPr="003E6BBC">
        <w:rPr>
          <w:i/>
          <w:spacing w:val="26"/>
          <w:sz w:val="22"/>
          <w:szCs w:val="22"/>
        </w:rPr>
        <w:t xml:space="preserve"> </w:t>
      </w:r>
      <w:r w:rsidR="008736A9" w:rsidRPr="003E6BBC">
        <w:rPr>
          <w:i/>
          <w:sz w:val="22"/>
          <w:szCs w:val="22"/>
        </w:rPr>
        <w:t>to</w:t>
      </w:r>
      <w:r w:rsidR="008736A9" w:rsidRPr="003E6BBC">
        <w:rPr>
          <w:i/>
          <w:spacing w:val="27"/>
          <w:sz w:val="22"/>
          <w:szCs w:val="22"/>
        </w:rPr>
        <w:t xml:space="preserve"> </w:t>
      </w:r>
      <w:r w:rsidR="008736A9" w:rsidRPr="003E6BBC">
        <w:rPr>
          <w:i/>
          <w:spacing w:val="-1"/>
          <w:sz w:val="22"/>
          <w:szCs w:val="22"/>
        </w:rPr>
        <w:t>estimate</w:t>
      </w:r>
      <w:r w:rsidR="008736A9" w:rsidRPr="003E6BBC">
        <w:rPr>
          <w:i/>
          <w:spacing w:val="26"/>
          <w:sz w:val="22"/>
          <w:szCs w:val="22"/>
        </w:rPr>
        <w:t xml:space="preserve"> </w:t>
      </w:r>
      <w:r w:rsidR="008736A9" w:rsidRPr="003E6BBC">
        <w:rPr>
          <w:i/>
          <w:spacing w:val="-1"/>
          <w:sz w:val="22"/>
          <w:szCs w:val="22"/>
        </w:rPr>
        <w:t>seabird</w:t>
      </w:r>
      <w:r w:rsidR="008736A9" w:rsidRPr="003E6BBC">
        <w:rPr>
          <w:i/>
          <w:spacing w:val="26"/>
          <w:sz w:val="22"/>
          <w:szCs w:val="22"/>
        </w:rPr>
        <w:t xml:space="preserve"> </w:t>
      </w:r>
      <w:r w:rsidR="008736A9" w:rsidRPr="003E6BBC">
        <w:rPr>
          <w:i/>
          <w:spacing w:val="-1"/>
          <w:sz w:val="22"/>
          <w:szCs w:val="22"/>
        </w:rPr>
        <w:t>mortality</w:t>
      </w:r>
      <w:r w:rsidR="008736A9" w:rsidRPr="003E6BBC">
        <w:rPr>
          <w:i/>
          <w:spacing w:val="24"/>
          <w:sz w:val="22"/>
          <w:szCs w:val="22"/>
        </w:rPr>
        <w:t xml:space="preserve"> </w:t>
      </w:r>
      <w:r w:rsidR="008736A9" w:rsidRPr="003E6BBC">
        <w:rPr>
          <w:i/>
          <w:sz w:val="22"/>
          <w:szCs w:val="22"/>
        </w:rPr>
        <w:t>in</w:t>
      </w:r>
      <w:r w:rsidR="008736A9" w:rsidRPr="003E6BBC">
        <w:rPr>
          <w:i/>
          <w:spacing w:val="26"/>
          <w:sz w:val="22"/>
          <w:szCs w:val="22"/>
        </w:rPr>
        <w:t xml:space="preserve"> </w:t>
      </w:r>
      <w:r w:rsidR="008736A9" w:rsidRPr="003E6BBC">
        <w:rPr>
          <w:i/>
          <w:sz w:val="22"/>
          <w:szCs w:val="22"/>
        </w:rPr>
        <w:t>all</w:t>
      </w:r>
      <w:r w:rsidR="008736A9" w:rsidRPr="003E6BBC">
        <w:rPr>
          <w:i/>
          <w:spacing w:val="27"/>
          <w:sz w:val="22"/>
          <w:szCs w:val="22"/>
        </w:rPr>
        <w:t xml:space="preserve"> </w:t>
      </w:r>
      <w:r w:rsidR="008736A9" w:rsidRPr="003E6BBC">
        <w:rPr>
          <w:i/>
          <w:spacing w:val="-1"/>
          <w:sz w:val="22"/>
          <w:szCs w:val="22"/>
        </w:rPr>
        <w:t>fisheries</w:t>
      </w:r>
      <w:r w:rsidR="008736A9" w:rsidRPr="003E6BBC">
        <w:rPr>
          <w:i/>
          <w:spacing w:val="27"/>
          <w:sz w:val="22"/>
          <w:szCs w:val="22"/>
        </w:rPr>
        <w:t xml:space="preserve"> </w:t>
      </w:r>
      <w:r w:rsidR="008736A9" w:rsidRPr="003E6BBC">
        <w:rPr>
          <w:i/>
          <w:sz w:val="22"/>
          <w:szCs w:val="22"/>
        </w:rPr>
        <w:t>to</w:t>
      </w:r>
      <w:r w:rsidR="008736A9" w:rsidRPr="003E6BBC">
        <w:rPr>
          <w:i/>
          <w:spacing w:val="26"/>
          <w:sz w:val="22"/>
          <w:szCs w:val="22"/>
        </w:rPr>
        <w:t xml:space="preserve"> </w:t>
      </w:r>
      <w:r w:rsidR="008736A9" w:rsidRPr="003E6BBC">
        <w:rPr>
          <w:i/>
          <w:spacing w:val="-1"/>
          <w:sz w:val="22"/>
          <w:szCs w:val="22"/>
        </w:rPr>
        <w:t>which</w:t>
      </w:r>
      <w:r w:rsidR="008736A9" w:rsidRPr="003E6BBC">
        <w:rPr>
          <w:i/>
          <w:spacing w:val="26"/>
          <w:sz w:val="22"/>
          <w:szCs w:val="22"/>
        </w:rPr>
        <w:t xml:space="preserve"> </w:t>
      </w:r>
      <w:r w:rsidR="008736A9" w:rsidRPr="003E6BBC">
        <w:rPr>
          <w:i/>
          <w:sz w:val="22"/>
          <w:szCs w:val="22"/>
        </w:rPr>
        <w:t>the</w:t>
      </w:r>
      <w:r w:rsidR="008736A9" w:rsidRPr="003E6BBC">
        <w:rPr>
          <w:i/>
          <w:spacing w:val="26"/>
          <w:sz w:val="22"/>
          <w:szCs w:val="22"/>
        </w:rPr>
        <w:t xml:space="preserve"> </w:t>
      </w:r>
      <w:r w:rsidR="008736A9" w:rsidRPr="003E6BBC">
        <w:rPr>
          <w:i/>
          <w:spacing w:val="-1"/>
          <w:sz w:val="22"/>
          <w:szCs w:val="22"/>
        </w:rPr>
        <w:t>Convention</w:t>
      </w:r>
      <w:r w:rsidR="008736A9" w:rsidRPr="003E6BBC">
        <w:rPr>
          <w:i/>
          <w:spacing w:val="26"/>
          <w:sz w:val="22"/>
          <w:szCs w:val="22"/>
        </w:rPr>
        <w:t xml:space="preserve"> </w:t>
      </w:r>
      <w:r w:rsidR="008736A9" w:rsidRPr="003E6BBC">
        <w:rPr>
          <w:i/>
          <w:spacing w:val="-1"/>
          <w:sz w:val="22"/>
          <w:szCs w:val="22"/>
        </w:rPr>
        <w:t>applies.</w:t>
      </w:r>
      <w:r w:rsidR="008736A9" w:rsidRPr="003E6BBC">
        <w:rPr>
          <w:i/>
          <w:spacing w:val="28"/>
          <w:sz w:val="22"/>
          <w:szCs w:val="22"/>
        </w:rPr>
        <w:t xml:space="preserve"> </w:t>
      </w:r>
      <w:r w:rsidR="008736A9" w:rsidRPr="003E6BBC">
        <w:rPr>
          <w:rFonts w:eastAsiaTheme="minorEastAsia"/>
          <w:i/>
          <w:spacing w:val="28"/>
          <w:sz w:val="22"/>
          <w:szCs w:val="22"/>
          <w:lang w:eastAsia="ja-JP"/>
        </w:rPr>
        <w:t>(</w:t>
      </w:r>
      <w:r w:rsidR="008736A9" w:rsidRPr="003E6BBC">
        <w:rPr>
          <w:rFonts w:eastAsiaTheme="minorEastAsia"/>
          <w:i/>
          <w:spacing w:val="-1"/>
          <w:sz w:val="22"/>
          <w:szCs w:val="22"/>
          <w:lang w:eastAsia="ja-JP"/>
        </w:rPr>
        <w:t>s</w:t>
      </w:r>
      <w:r w:rsidR="008736A9" w:rsidRPr="003E6BBC">
        <w:rPr>
          <w:i/>
          <w:spacing w:val="-1"/>
          <w:sz w:val="22"/>
          <w:szCs w:val="22"/>
        </w:rPr>
        <w:t>ee</w:t>
      </w:r>
      <w:r w:rsidR="008736A9" w:rsidRPr="003E6BBC">
        <w:rPr>
          <w:i/>
          <w:spacing w:val="53"/>
          <w:sz w:val="22"/>
          <w:szCs w:val="22"/>
        </w:rPr>
        <w:t xml:space="preserve"> </w:t>
      </w:r>
      <w:r w:rsidR="008736A9" w:rsidRPr="003E6BBC">
        <w:rPr>
          <w:i/>
          <w:spacing w:val="-1"/>
          <w:sz w:val="22"/>
          <w:szCs w:val="22"/>
        </w:rPr>
        <w:t>Annex</w:t>
      </w:r>
      <w:r w:rsidR="008736A9" w:rsidRPr="003E6BBC">
        <w:rPr>
          <w:i/>
          <w:spacing w:val="9"/>
          <w:sz w:val="22"/>
          <w:szCs w:val="22"/>
        </w:rPr>
        <w:t xml:space="preserve"> </w:t>
      </w:r>
      <w:r w:rsidR="008736A9" w:rsidRPr="003E6BBC">
        <w:rPr>
          <w:i/>
          <w:sz w:val="22"/>
          <w:szCs w:val="22"/>
        </w:rPr>
        <w:t>2</w:t>
      </w:r>
      <w:r w:rsidR="008736A9" w:rsidRPr="003E6BBC">
        <w:rPr>
          <w:i/>
          <w:spacing w:val="9"/>
          <w:sz w:val="22"/>
          <w:szCs w:val="22"/>
        </w:rPr>
        <w:t xml:space="preserve"> </w:t>
      </w:r>
      <w:r w:rsidR="008736A9" w:rsidRPr="003E6BBC">
        <w:rPr>
          <w:i/>
          <w:spacing w:val="-1"/>
          <w:sz w:val="22"/>
          <w:szCs w:val="22"/>
        </w:rPr>
        <w:t>for</w:t>
      </w:r>
      <w:r w:rsidR="008736A9" w:rsidRPr="003E6BBC">
        <w:rPr>
          <w:i/>
          <w:spacing w:val="10"/>
          <w:sz w:val="22"/>
          <w:szCs w:val="22"/>
        </w:rPr>
        <w:t xml:space="preserve"> </w:t>
      </w:r>
      <w:r w:rsidR="008736A9" w:rsidRPr="003E6BBC">
        <w:rPr>
          <w:i/>
          <w:spacing w:val="-1"/>
          <w:sz w:val="22"/>
          <w:szCs w:val="22"/>
        </w:rPr>
        <w:t>Part</w:t>
      </w:r>
      <w:r w:rsidR="008736A9" w:rsidRPr="003E6BBC">
        <w:rPr>
          <w:i/>
          <w:spacing w:val="10"/>
          <w:sz w:val="22"/>
          <w:szCs w:val="22"/>
        </w:rPr>
        <w:t xml:space="preserve"> </w:t>
      </w:r>
      <w:r w:rsidR="008736A9" w:rsidRPr="003E6BBC">
        <w:rPr>
          <w:i/>
          <w:sz w:val="22"/>
          <w:szCs w:val="22"/>
        </w:rPr>
        <w:t>1</w:t>
      </w:r>
      <w:r w:rsidR="008736A9" w:rsidRPr="003E6BBC">
        <w:rPr>
          <w:i/>
          <w:spacing w:val="7"/>
          <w:sz w:val="22"/>
          <w:szCs w:val="22"/>
        </w:rPr>
        <w:t xml:space="preserve"> </w:t>
      </w:r>
      <w:r w:rsidR="008736A9" w:rsidRPr="003E6BBC">
        <w:rPr>
          <w:i/>
          <w:spacing w:val="-1"/>
          <w:sz w:val="22"/>
          <w:szCs w:val="22"/>
        </w:rPr>
        <w:t>reporting</w:t>
      </w:r>
      <w:r w:rsidR="008736A9" w:rsidRPr="003E6BBC">
        <w:rPr>
          <w:i/>
          <w:spacing w:val="7"/>
          <w:sz w:val="22"/>
          <w:szCs w:val="22"/>
        </w:rPr>
        <w:t xml:space="preserve"> </w:t>
      </w:r>
      <w:r w:rsidR="008736A9" w:rsidRPr="003E6BBC">
        <w:rPr>
          <w:i/>
          <w:spacing w:val="-1"/>
          <w:sz w:val="22"/>
          <w:szCs w:val="22"/>
        </w:rPr>
        <w:t>template</w:t>
      </w:r>
      <w:r w:rsidR="008736A9" w:rsidRPr="003E6BBC">
        <w:rPr>
          <w:i/>
          <w:spacing w:val="14"/>
          <w:sz w:val="22"/>
          <w:szCs w:val="22"/>
        </w:rPr>
        <w:t xml:space="preserve"> </w:t>
      </w:r>
      <w:r w:rsidR="008736A9" w:rsidRPr="003E6BBC">
        <w:rPr>
          <w:i/>
          <w:spacing w:val="-1"/>
          <w:sz w:val="22"/>
          <w:szCs w:val="22"/>
        </w:rPr>
        <w:t>guideline</w:t>
      </w:r>
      <w:r w:rsidR="008736A9" w:rsidRPr="003E6BBC">
        <w:rPr>
          <w:rFonts w:eastAsiaTheme="minorEastAsia"/>
          <w:i/>
          <w:spacing w:val="-1"/>
          <w:sz w:val="22"/>
          <w:szCs w:val="22"/>
          <w:lang w:eastAsia="ja-JP"/>
        </w:rPr>
        <w:t>)</w:t>
      </w:r>
      <w:r w:rsidR="008736A9" w:rsidRPr="003E6BBC">
        <w:rPr>
          <w:i/>
          <w:spacing w:val="-1"/>
          <w:sz w:val="22"/>
          <w:szCs w:val="22"/>
        </w:rPr>
        <w:t>.</w:t>
      </w:r>
      <w:r w:rsidR="008736A9" w:rsidRPr="003E6BBC">
        <w:rPr>
          <w:i/>
          <w:spacing w:val="9"/>
          <w:sz w:val="22"/>
          <w:szCs w:val="22"/>
        </w:rPr>
        <w:t xml:space="preserve"> </w:t>
      </w:r>
      <w:r w:rsidR="008736A9" w:rsidRPr="003E6BBC">
        <w:rPr>
          <w:i/>
          <w:spacing w:val="-2"/>
          <w:sz w:val="22"/>
          <w:szCs w:val="22"/>
        </w:rPr>
        <w:t>Alternatively,</w:t>
      </w:r>
      <w:r w:rsidR="008736A9" w:rsidRPr="003E6BBC">
        <w:rPr>
          <w:i/>
          <w:spacing w:val="10"/>
          <w:sz w:val="22"/>
          <w:szCs w:val="22"/>
        </w:rPr>
        <w:t xml:space="preserve"> </w:t>
      </w:r>
      <w:r w:rsidR="008736A9" w:rsidRPr="003E6BBC">
        <w:rPr>
          <w:i/>
          <w:spacing w:val="-1"/>
          <w:sz w:val="22"/>
          <w:szCs w:val="22"/>
        </w:rPr>
        <w:t>statistically</w:t>
      </w:r>
      <w:r w:rsidR="008736A9" w:rsidRPr="003E6BBC">
        <w:rPr>
          <w:i/>
          <w:spacing w:val="7"/>
          <w:sz w:val="22"/>
          <w:szCs w:val="22"/>
        </w:rPr>
        <w:t xml:space="preserve"> </w:t>
      </w:r>
      <w:r w:rsidR="008736A9" w:rsidRPr="003E6BBC">
        <w:rPr>
          <w:i/>
          <w:spacing w:val="-1"/>
          <w:sz w:val="22"/>
          <w:szCs w:val="22"/>
        </w:rPr>
        <w:t>rigorous</w:t>
      </w:r>
      <w:r w:rsidR="008736A9" w:rsidRPr="003E6BBC">
        <w:rPr>
          <w:i/>
          <w:spacing w:val="10"/>
          <w:sz w:val="22"/>
          <w:szCs w:val="22"/>
        </w:rPr>
        <w:t xml:space="preserve"> </w:t>
      </w:r>
      <w:r w:rsidR="008736A9" w:rsidRPr="003E6BBC">
        <w:rPr>
          <w:i/>
          <w:spacing w:val="-1"/>
          <w:sz w:val="22"/>
          <w:szCs w:val="22"/>
        </w:rPr>
        <w:t>estimates</w:t>
      </w:r>
      <w:r w:rsidR="008736A9" w:rsidRPr="003E6BBC">
        <w:rPr>
          <w:i/>
          <w:spacing w:val="10"/>
          <w:sz w:val="22"/>
          <w:szCs w:val="22"/>
        </w:rPr>
        <w:t xml:space="preserve"> </w:t>
      </w:r>
      <w:r w:rsidR="008736A9" w:rsidRPr="003E6BBC">
        <w:rPr>
          <w:i/>
          <w:spacing w:val="-2"/>
          <w:sz w:val="22"/>
          <w:szCs w:val="22"/>
        </w:rPr>
        <w:t>of</w:t>
      </w:r>
      <w:r w:rsidR="008736A9" w:rsidRPr="003E6BBC">
        <w:rPr>
          <w:i/>
          <w:spacing w:val="10"/>
          <w:sz w:val="22"/>
          <w:szCs w:val="22"/>
        </w:rPr>
        <w:t xml:space="preserve"> </w:t>
      </w:r>
      <w:r w:rsidR="008736A9" w:rsidRPr="003E6BBC">
        <w:rPr>
          <w:i/>
          <w:sz w:val="22"/>
          <w:szCs w:val="22"/>
        </w:rPr>
        <w:t>species-</w:t>
      </w:r>
      <w:r w:rsidR="008736A9" w:rsidRPr="003E6BBC">
        <w:rPr>
          <w:i/>
          <w:spacing w:val="-1"/>
          <w:sz w:val="22"/>
          <w:szCs w:val="22"/>
        </w:rPr>
        <w:t>specific</w:t>
      </w:r>
      <w:r w:rsidR="008736A9" w:rsidRPr="003E6BBC">
        <w:rPr>
          <w:i/>
          <w:spacing w:val="9"/>
          <w:sz w:val="22"/>
          <w:szCs w:val="22"/>
        </w:rPr>
        <w:t xml:space="preserve"> </w:t>
      </w:r>
      <w:r w:rsidR="008736A9" w:rsidRPr="003E6BBC">
        <w:rPr>
          <w:i/>
          <w:spacing w:val="-1"/>
          <w:sz w:val="22"/>
          <w:szCs w:val="22"/>
        </w:rPr>
        <w:t>seabird</w:t>
      </w:r>
      <w:r w:rsidR="008736A9" w:rsidRPr="003E6BBC">
        <w:rPr>
          <w:i/>
          <w:spacing w:val="9"/>
          <w:sz w:val="22"/>
          <w:szCs w:val="22"/>
        </w:rPr>
        <w:t xml:space="preserve"> </w:t>
      </w:r>
      <w:r w:rsidR="008736A9" w:rsidRPr="003E6BBC">
        <w:rPr>
          <w:i/>
          <w:spacing w:val="-1"/>
          <w:sz w:val="22"/>
          <w:szCs w:val="22"/>
        </w:rPr>
        <w:t>interaction</w:t>
      </w:r>
      <w:r w:rsidR="008736A9" w:rsidRPr="003E6BBC">
        <w:rPr>
          <w:i/>
          <w:spacing w:val="7"/>
          <w:sz w:val="22"/>
          <w:szCs w:val="22"/>
        </w:rPr>
        <w:t xml:space="preserve"> </w:t>
      </w:r>
      <w:r w:rsidR="008736A9" w:rsidRPr="003E6BBC">
        <w:rPr>
          <w:i/>
          <w:spacing w:val="-1"/>
          <w:sz w:val="22"/>
          <w:szCs w:val="22"/>
        </w:rPr>
        <w:t>rates</w:t>
      </w:r>
      <w:r w:rsidR="008736A9" w:rsidRPr="003E6BBC">
        <w:rPr>
          <w:i/>
          <w:spacing w:val="10"/>
          <w:sz w:val="22"/>
          <w:szCs w:val="22"/>
        </w:rPr>
        <w:t xml:space="preserve"> </w:t>
      </w:r>
      <w:r w:rsidR="008736A9" w:rsidRPr="003E6BBC">
        <w:rPr>
          <w:i/>
          <w:spacing w:val="-1"/>
          <w:sz w:val="22"/>
          <w:szCs w:val="22"/>
        </w:rPr>
        <w:t>(for</w:t>
      </w:r>
      <w:r w:rsidR="008736A9" w:rsidRPr="003E6BBC">
        <w:rPr>
          <w:i/>
          <w:spacing w:val="10"/>
          <w:sz w:val="22"/>
          <w:szCs w:val="22"/>
        </w:rPr>
        <w:t xml:space="preserve"> </w:t>
      </w:r>
      <w:r w:rsidR="008736A9" w:rsidRPr="003E6BBC">
        <w:rPr>
          <w:i/>
          <w:spacing w:val="-1"/>
          <w:sz w:val="22"/>
          <w:szCs w:val="22"/>
        </w:rPr>
        <w:t>longline,</w:t>
      </w:r>
      <w:r w:rsidR="008736A9" w:rsidRPr="003E6BBC">
        <w:rPr>
          <w:i/>
          <w:spacing w:val="7"/>
          <w:sz w:val="22"/>
          <w:szCs w:val="22"/>
        </w:rPr>
        <w:t xml:space="preserve"> </w:t>
      </w:r>
      <w:r w:rsidR="008736A9" w:rsidRPr="003E6BBC">
        <w:rPr>
          <w:i/>
          <w:sz w:val="22"/>
          <w:szCs w:val="22"/>
        </w:rPr>
        <w:t>interactions</w:t>
      </w:r>
      <w:r w:rsidR="008736A9" w:rsidRPr="003E6BBC">
        <w:rPr>
          <w:i/>
          <w:spacing w:val="10"/>
          <w:sz w:val="22"/>
          <w:szCs w:val="22"/>
        </w:rPr>
        <w:t xml:space="preserve"> </w:t>
      </w:r>
      <w:r w:rsidR="008736A9" w:rsidRPr="003E6BBC">
        <w:rPr>
          <w:i/>
          <w:spacing w:val="-1"/>
          <w:sz w:val="22"/>
          <w:szCs w:val="22"/>
        </w:rPr>
        <w:t>per</w:t>
      </w:r>
      <w:r w:rsidR="008736A9" w:rsidRPr="003E6BBC">
        <w:rPr>
          <w:i/>
          <w:spacing w:val="10"/>
          <w:sz w:val="22"/>
          <w:szCs w:val="22"/>
        </w:rPr>
        <w:t xml:space="preserve"> </w:t>
      </w:r>
      <w:r w:rsidR="008736A9" w:rsidRPr="003E6BBC">
        <w:rPr>
          <w:i/>
          <w:sz w:val="22"/>
          <w:szCs w:val="22"/>
        </w:rPr>
        <w:t>1,000</w:t>
      </w:r>
      <w:r w:rsidR="008736A9" w:rsidRPr="003E6BBC">
        <w:rPr>
          <w:i/>
          <w:spacing w:val="9"/>
          <w:sz w:val="22"/>
          <w:szCs w:val="22"/>
        </w:rPr>
        <w:t xml:space="preserve"> </w:t>
      </w:r>
      <w:r w:rsidR="008736A9" w:rsidRPr="003E6BBC">
        <w:rPr>
          <w:i/>
          <w:spacing w:val="-1"/>
          <w:sz w:val="22"/>
          <w:szCs w:val="22"/>
        </w:rPr>
        <w:t>hooks)</w:t>
      </w:r>
      <w:r w:rsidR="008736A9" w:rsidRPr="003E6BBC">
        <w:rPr>
          <w:i/>
          <w:spacing w:val="10"/>
          <w:sz w:val="22"/>
          <w:szCs w:val="22"/>
        </w:rPr>
        <w:t xml:space="preserve"> </w:t>
      </w:r>
      <w:r w:rsidR="008736A9" w:rsidRPr="003E6BBC">
        <w:rPr>
          <w:i/>
          <w:spacing w:val="-1"/>
          <w:sz w:val="22"/>
          <w:szCs w:val="22"/>
        </w:rPr>
        <w:t>and</w:t>
      </w:r>
      <w:r w:rsidR="008736A9" w:rsidRPr="003E6BBC">
        <w:rPr>
          <w:i/>
          <w:spacing w:val="9"/>
          <w:sz w:val="22"/>
          <w:szCs w:val="22"/>
        </w:rPr>
        <w:t xml:space="preserve"> </w:t>
      </w:r>
      <w:r w:rsidR="008736A9" w:rsidRPr="003E6BBC">
        <w:rPr>
          <w:i/>
          <w:spacing w:val="-1"/>
          <w:sz w:val="22"/>
          <w:szCs w:val="22"/>
        </w:rPr>
        <w:t>total</w:t>
      </w:r>
      <w:r w:rsidR="008736A9" w:rsidRPr="003E6BBC">
        <w:rPr>
          <w:i/>
          <w:spacing w:val="10"/>
          <w:sz w:val="22"/>
          <w:szCs w:val="22"/>
        </w:rPr>
        <w:t xml:space="preserve"> </w:t>
      </w:r>
      <w:r w:rsidR="008736A9" w:rsidRPr="003E6BBC">
        <w:rPr>
          <w:i/>
          <w:spacing w:val="-1"/>
          <w:sz w:val="22"/>
          <w:szCs w:val="22"/>
        </w:rPr>
        <w:t>numbers</w:t>
      </w:r>
      <w:r w:rsidR="008736A9" w:rsidRPr="003E6BBC">
        <w:rPr>
          <w:i/>
          <w:spacing w:val="10"/>
          <w:sz w:val="22"/>
          <w:szCs w:val="22"/>
        </w:rPr>
        <w:t xml:space="preserve"> </w:t>
      </w:r>
      <w:r w:rsidR="008736A9" w:rsidRPr="003E6BBC">
        <w:rPr>
          <w:i/>
          <w:spacing w:val="-1"/>
          <w:sz w:val="22"/>
          <w:szCs w:val="22"/>
        </w:rPr>
        <w:t>should</w:t>
      </w:r>
      <w:r w:rsidR="008736A9" w:rsidRPr="003E6BBC">
        <w:rPr>
          <w:i/>
          <w:spacing w:val="9"/>
          <w:sz w:val="22"/>
          <w:szCs w:val="22"/>
        </w:rPr>
        <w:t xml:space="preserve"> </w:t>
      </w:r>
      <w:r w:rsidR="008736A9" w:rsidRPr="003E6BBC">
        <w:rPr>
          <w:i/>
          <w:sz w:val="22"/>
          <w:szCs w:val="22"/>
        </w:rPr>
        <w:t>be</w:t>
      </w:r>
      <w:r w:rsidR="008736A9" w:rsidRPr="003E6BBC">
        <w:rPr>
          <w:i/>
          <w:spacing w:val="63"/>
          <w:sz w:val="22"/>
          <w:szCs w:val="22"/>
        </w:rPr>
        <w:t xml:space="preserve"> </w:t>
      </w:r>
      <w:r w:rsidR="008736A9" w:rsidRPr="003E6BBC">
        <w:rPr>
          <w:i/>
          <w:spacing w:val="-1"/>
          <w:sz w:val="22"/>
          <w:szCs w:val="22"/>
        </w:rPr>
        <w:t>reported.</w:t>
      </w:r>
    </w:p>
    <w:p w:rsidR="008736A9" w:rsidRPr="003E6BBC" w:rsidRDefault="008736A9" w:rsidP="003E6BBC">
      <w:pPr>
        <w:adjustRightInd w:val="0"/>
        <w:snapToGrid w:val="0"/>
        <w:ind w:left="720"/>
        <w:jc w:val="both"/>
        <w:rPr>
          <w:rFonts w:eastAsiaTheme="minorEastAsia"/>
          <w:sz w:val="22"/>
          <w:szCs w:val="22"/>
          <w:lang w:val="en-GB" w:eastAsia="ko-KR"/>
        </w:rPr>
      </w:pPr>
    </w:p>
    <w:p w:rsidR="0052516F" w:rsidRPr="003E6BBC" w:rsidRDefault="0052516F" w:rsidP="003E6BBC">
      <w:pPr>
        <w:adjustRightInd w:val="0"/>
        <w:snapToGrid w:val="0"/>
        <w:ind w:left="720"/>
        <w:jc w:val="both"/>
        <w:rPr>
          <w:sz w:val="22"/>
          <w:szCs w:val="22"/>
          <w:lang w:val="en-NZ"/>
        </w:rPr>
      </w:pPr>
      <w:r w:rsidRPr="003E6BBC">
        <w:rPr>
          <w:rFonts w:eastAsiaTheme="minorEastAsia"/>
          <w:sz w:val="22"/>
          <w:szCs w:val="22"/>
          <w:lang w:eastAsia="ko-KR"/>
        </w:rPr>
        <w:t xml:space="preserve">SC13 </w:t>
      </w:r>
      <w:r w:rsidR="00794307" w:rsidRPr="003E6BBC">
        <w:rPr>
          <w:rFonts w:eastAsiaTheme="minorEastAsia"/>
          <w:sz w:val="22"/>
          <w:szCs w:val="22"/>
          <w:lang w:val="en-NZ" w:eastAsia="ko-KR"/>
        </w:rPr>
        <w:t>may</w:t>
      </w:r>
      <w:r w:rsidR="00794307" w:rsidRPr="003E6BBC">
        <w:rPr>
          <w:sz w:val="22"/>
          <w:szCs w:val="22"/>
          <w:lang w:val="en-NZ"/>
        </w:rPr>
        <w:t xml:space="preserve"> </w:t>
      </w:r>
      <w:r w:rsidR="008736A9" w:rsidRPr="003E6BBC">
        <w:rPr>
          <w:sz w:val="22"/>
          <w:szCs w:val="22"/>
          <w:lang w:val="en-NZ"/>
        </w:rPr>
        <w:t xml:space="preserve">also </w:t>
      </w:r>
      <w:r w:rsidR="00794307" w:rsidRPr="003E6BBC">
        <w:rPr>
          <w:sz w:val="22"/>
          <w:szCs w:val="22"/>
          <w:lang w:val="en-NZ"/>
        </w:rPr>
        <w:t xml:space="preserve">review </w:t>
      </w:r>
      <w:r w:rsidR="00071A97" w:rsidRPr="003E6BBC">
        <w:rPr>
          <w:rFonts w:eastAsiaTheme="minorEastAsia"/>
          <w:sz w:val="22"/>
          <w:szCs w:val="22"/>
          <w:lang w:val="en-NZ" w:eastAsia="ko-KR"/>
        </w:rPr>
        <w:t xml:space="preserve">any </w:t>
      </w:r>
      <w:r w:rsidRPr="003E6BBC">
        <w:rPr>
          <w:rFonts w:eastAsiaTheme="minorEastAsia"/>
          <w:sz w:val="22"/>
          <w:szCs w:val="22"/>
          <w:lang w:val="en-NZ" w:eastAsia="ko-KR"/>
        </w:rPr>
        <w:t xml:space="preserve">other </w:t>
      </w:r>
      <w:r w:rsidR="00071A97" w:rsidRPr="003E6BBC">
        <w:rPr>
          <w:rFonts w:eastAsiaTheme="minorEastAsia"/>
          <w:sz w:val="22"/>
          <w:szCs w:val="22"/>
          <w:lang w:val="en-NZ" w:eastAsia="ko-KR"/>
        </w:rPr>
        <w:t xml:space="preserve">updated information on seabird interactions with longline fisheries in the Convention Area in relation </w:t>
      </w:r>
      <w:r w:rsidR="00D513D6" w:rsidRPr="003E6BBC">
        <w:rPr>
          <w:rFonts w:eastAsiaTheme="minorEastAsia"/>
          <w:sz w:val="22"/>
          <w:szCs w:val="22"/>
          <w:lang w:val="en-NZ" w:eastAsia="ko-KR"/>
        </w:rPr>
        <w:t>to</w:t>
      </w:r>
      <w:r w:rsidR="00071A97" w:rsidRPr="003E6BBC">
        <w:rPr>
          <w:rFonts w:eastAsiaTheme="minorEastAsia"/>
          <w:sz w:val="22"/>
          <w:szCs w:val="22"/>
          <w:lang w:val="en-NZ" w:eastAsia="ko-KR"/>
        </w:rPr>
        <w:t xml:space="preserve"> the application of CMM 201</w:t>
      </w:r>
      <w:r w:rsidRPr="003E6BBC">
        <w:rPr>
          <w:rFonts w:eastAsiaTheme="minorEastAsia"/>
          <w:sz w:val="22"/>
          <w:szCs w:val="22"/>
          <w:lang w:val="en-NZ" w:eastAsia="ko-KR"/>
        </w:rPr>
        <w:t>5</w:t>
      </w:r>
      <w:r w:rsidR="00071A97" w:rsidRPr="003E6BBC">
        <w:rPr>
          <w:rFonts w:eastAsiaTheme="minorEastAsia"/>
          <w:sz w:val="22"/>
          <w:szCs w:val="22"/>
          <w:lang w:val="en-NZ" w:eastAsia="ko-KR"/>
        </w:rPr>
        <w:t>-0</w:t>
      </w:r>
      <w:r w:rsidRPr="003E6BBC">
        <w:rPr>
          <w:rFonts w:eastAsiaTheme="minorEastAsia"/>
          <w:sz w:val="22"/>
          <w:szCs w:val="22"/>
          <w:lang w:val="en-NZ" w:eastAsia="ko-KR"/>
        </w:rPr>
        <w:t>3</w:t>
      </w:r>
      <w:r w:rsidR="0052628B" w:rsidRPr="003E6BBC">
        <w:rPr>
          <w:rFonts w:eastAsiaTheme="minorEastAsia"/>
          <w:sz w:val="22"/>
          <w:szCs w:val="22"/>
          <w:lang w:val="en-NZ" w:eastAsia="ko-KR"/>
        </w:rPr>
        <w:t xml:space="preserve"> (CMM for mitigating impacts of fishing on seabirds)</w:t>
      </w:r>
      <w:r w:rsidR="00071A97" w:rsidRPr="003E6BBC">
        <w:rPr>
          <w:rFonts w:eastAsiaTheme="minorEastAsia"/>
          <w:sz w:val="22"/>
          <w:szCs w:val="22"/>
          <w:lang w:val="en-NZ" w:eastAsia="ko-KR"/>
        </w:rPr>
        <w:t>.</w:t>
      </w:r>
      <w:r w:rsidR="00D513D6" w:rsidRPr="003E6BBC">
        <w:rPr>
          <w:rFonts w:eastAsiaTheme="minorEastAsia"/>
          <w:sz w:val="22"/>
          <w:szCs w:val="22"/>
          <w:lang w:val="en-NZ" w:eastAsia="ko-KR"/>
        </w:rPr>
        <w:t xml:space="preserve"> </w:t>
      </w:r>
    </w:p>
    <w:p w:rsidR="0052516F" w:rsidRPr="003E6BBC" w:rsidRDefault="0052516F" w:rsidP="003E6BBC">
      <w:pPr>
        <w:adjustRightInd w:val="0"/>
        <w:snapToGrid w:val="0"/>
        <w:ind w:left="720"/>
        <w:jc w:val="both"/>
        <w:rPr>
          <w:sz w:val="22"/>
          <w:szCs w:val="22"/>
          <w:lang w:val="en-NZ"/>
        </w:rPr>
      </w:pPr>
    </w:p>
    <w:p w:rsidR="00961E9A" w:rsidRPr="003E6BBC" w:rsidRDefault="00700B5B" w:rsidP="00A95069">
      <w:pPr>
        <w:numPr>
          <w:ilvl w:val="1"/>
          <w:numId w:val="15"/>
        </w:numPr>
        <w:tabs>
          <w:tab w:val="left" w:pos="720"/>
        </w:tabs>
        <w:adjustRightInd w:val="0"/>
        <w:snapToGrid w:val="0"/>
        <w:ind w:left="720" w:hanging="720"/>
        <w:jc w:val="both"/>
        <w:rPr>
          <w:b/>
          <w:sz w:val="22"/>
          <w:szCs w:val="22"/>
          <w:lang w:val="en-NZ"/>
        </w:rPr>
      </w:pPr>
      <w:r w:rsidRPr="003E6BBC">
        <w:rPr>
          <w:b/>
          <w:sz w:val="22"/>
          <w:szCs w:val="22"/>
          <w:lang w:val="en-NZ"/>
        </w:rPr>
        <w:t>Sea turtles</w:t>
      </w:r>
      <w:r w:rsidR="00EC2690" w:rsidRPr="003E6BBC">
        <w:rPr>
          <w:b/>
          <w:sz w:val="22"/>
          <w:szCs w:val="22"/>
          <w:lang w:val="en-NZ"/>
        </w:rPr>
        <w:t xml:space="preserve"> </w:t>
      </w:r>
      <w:r w:rsidR="003D36D6" w:rsidRPr="003E6BBC">
        <w:rPr>
          <w:b/>
          <w:sz w:val="22"/>
          <w:szCs w:val="22"/>
          <w:lang w:val="en-NZ"/>
        </w:rPr>
        <w:tab/>
      </w:r>
    </w:p>
    <w:p w:rsidR="00A85CD2" w:rsidRPr="003E6BBC" w:rsidRDefault="00A85CD2" w:rsidP="003E6BBC">
      <w:pPr>
        <w:adjustRightInd w:val="0"/>
        <w:snapToGrid w:val="0"/>
        <w:jc w:val="both"/>
        <w:rPr>
          <w:b/>
          <w:sz w:val="22"/>
          <w:szCs w:val="22"/>
          <w:lang w:val="en-NZ"/>
        </w:rPr>
      </w:pPr>
    </w:p>
    <w:p w:rsidR="001F4A45" w:rsidRDefault="00427C82" w:rsidP="00D876DC">
      <w:pPr>
        <w:adjustRightInd w:val="0"/>
        <w:snapToGrid w:val="0"/>
        <w:ind w:left="720"/>
        <w:jc w:val="both"/>
        <w:rPr>
          <w:sz w:val="22"/>
          <w:szCs w:val="22"/>
          <w:lang w:val="en-NZ"/>
        </w:rPr>
      </w:pPr>
      <w:r w:rsidRPr="003E6BBC">
        <w:rPr>
          <w:sz w:val="22"/>
          <w:szCs w:val="22"/>
          <w:lang w:val="en-NZ"/>
        </w:rPr>
        <w:t>SC13</w:t>
      </w:r>
      <w:r w:rsidR="004F0E13" w:rsidRPr="003E6BBC">
        <w:rPr>
          <w:sz w:val="22"/>
          <w:szCs w:val="22"/>
          <w:lang w:val="en-NZ"/>
        </w:rPr>
        <w:t xml:space="preserve"> </w:t>
      </w:r>
      <w:r w:rsidR="0070249F" w:rsidRPr="003E6BBC">
        <w:rPr>
          <w:rFonts w:eastAsiaTheme="minorEastAsia"/>
          <w:sz w:val="22"/>
          <w:szCs w:val="22"/>
          <w:lang w:val="en-NZ" w:eastAsia="ko-KR"/>
        </w:rPr>
        <w:t>will</w:t>
      </w:r>
      <w:r w:rsidR="00FC4C8A" w:rsidRPr="003E6BBC">
        <w:rPr>
          <w:sz w:val="22"/>
          <w:szCs w:val="22"/>
          <w:lang w:val="en-NZ"/>
        </w:rPr>
        <w:t xml:space="preserve"> </w:t>
      </w:r>
      <w:r w:rsidR="004F0E13" w:rsidRPr="003E6BBC">
        <w:rPr>
          <w:sz w:val="22"/>
          <w:szCs w:val="22"/>
          <w:lang w:val="en-NZ"/>
        </w:rPr>
        <w:t>review scientific aspects of the CMM 2008-03</w:t>
      </w:r>
      <w:r w:rsidR="0052628B" w:rsidRPr="003E6BBC">
        <w:rPr>
          <w:rFonts w:eastAsiaTheme="minorEastAsia"/>
          <w:sz w:val="22"/>
          <w:szCs w:val="22"/>
          <w:lang w:val="en-NZ" w:eastAsia="ko-KR"/>
        </w:rPr>
        <w:t xml:space="preserve"> (Conservation and management of sea turtles)</w:t>
      </w:r>
      <w:r w:rsidR="004F0E13" w:rsidRPr="003E6BBC">
        <w:rPr>
          <w:sz w:val="22"/>
          <w:szCs w:val="22"/>
          <w:lang w:val="en-NZ"/>
        </w:rPr>
        <w:t xml:space="preserve">, and </w:t>
      </w:r>
      <w:r w:rsidR="00270172" w:rsidRPr="003E6BBC">
        <w:rPr>
          <w:sz w:val="22"/>
          <w:szCs w:val="22"/>
          <w:lang w:val="en-NZ"/>
        </w:rPr>
        <w:t xml:space="preserve">any other information related to </w:t>
      </w:r>
      <w:r w:rsidR="004F0E13" w:rsidRPr="003E6BBC">
        <w:rPr>
          <w:sz w:val="22"/>
          <w:szCs w:val="22"/>
          <w:lang w:val="en-NZ"/>
        </w:rPr>
        <w:t xml:space="preserve">additional or new mitigation measures </w:t>
      </w:r>
      <w:r w:rsidR="00CF62CA" w:rsidRPr="003E6BBC">
        <w:rPr>
          <w:sz w:val="22"/>
          <w:szCs w:val="22"/>
          <w:lang w:val="en-NZ"/>
        </w:rPr>
        <w:t xml:space="preserve">for </w:t>
      </w:r>
      <w:r w:rsidR="004F0E13" w:rsidRPr="003E6BBC">
        <w:rPr>
          <w:sz w:val="22"/>
          <w:szCs w:val="22"/>
          <w:lang w:val="en-NZ"/>
        </w:rPr>
        <w:t>sea turtles</w:t>
      </w:r>
      <w:r w:rsidR="00270172" w:rsidRPr="003E6BBC">
        <w:rPr>
          <w:sz w:val="22"/>
          <w:szCs w:val="22"/>
          <w:lang w:val="en-NZ"/>
        </w:rPr>
        <w:t>,</w:t>
      </w:r>
      <w:r w:rsidR="00B37F57" w:rsidRPr="003E6BBC">
        <w:rPr>
          <w:rFonts w:eastAsiaTheme="minorEastAsia"/>
          <w:sz w:val="22"/>
          <w:szCs w:val="22"/>
          <w:lang w:val="en-NZ" w:eastAsia="ko-KR"/>
        </w:rPr>
        <w:t xml:space="preserve"> </w:t>
      </w:r>
      <w:r w:rsidR="0053244F" w:rsidRPr="003E6BBC">
        <w:rPr>
          <w:rFonts w:eastAsiaTheme="minorEastAsia" w:hint="eastAsia"/>
          <w:sz w:val="22"/>
          <w:szCs w:val="22"/>
          <w:lang w:val="en-NZ" w:eastAsia="ko-KR"/>
        </w:rPr>
        <w:t xml:space="preserve">including the </w:t>
      </w:r>
      <w:r w:rsidR="0053244F" w:rsidRPr="003E6BBC">
        <w:rPr>
          <w:sz w:val="22"/>
          <w:szCs w:val="22"/>
        </w:rPr>
        <w:t>Joint Analysis of Sea Turtle Mitigation Effectiveness</w:t>
      </w:r>
      <w:r w:rsidR="0053244F" w:rsidRPr="003E6BBC">
        <w:rPr>
          <w:rFonts w:eastAsiaTheme="minorEastAsia" w:hint="eastAsia"/>
          <w:sz w:val="22"/>
          <w:szCs w:val="22"/>
          <w:lang w:eastAsia="ko-KR"/>
        </w:rPr>
        <w:t xml:space="preserve"> (</w:t>
      </w:r>
      <w:hyperlink r:id="rId23" w:history="1">
        <w:r w:rsidR="0053244F" w:rsidRPr="003E6BBC">
          <w:rPr>
            <w:rStyle w:val="Hyperlink"/>
            <w:sz w:val="22"/>
            <w:szCs w:val="22"/>
          </w:rPr>
          <w:t>https://www.wcpfc.int/node/28673</w:t>
        </w:r>
      </w:hyperlink>
      <w:r w:rsidR="0053244F" w:rsidRPr="003E6BBC">
        <w:rPr>
          <w:rStyle w:val="Hyperlink"/>
          <w:rFonts w:eastAsiaTheme="minorEastAsia" w:hint="eastAsia"/>
          <w:sz w:val="22"/>
          <w:szCs w:val="22"/>
          <w:lang w:eastAsia="ko-KR"/>
        </w:rPr>
        <w:t>)</w:t>
      </w:r>
      <w:r w:rsidR="004F0E13" w:rsidRPr="003E6BBC">
        <w:rPr>
          <w:sz w:val="22"/>
          <w:szCs w:val="22"/>
          <w:lang w:val="en-NZ"/>
        </w:rPr>
        <w:t xml:space="preserve">. </w:t>
      </w:r>
    </w:p>
    <w:p w:rsidR="00D876DC" w:rsidRPr="003E6BBC" w:rsidRDefault="00D876DC" w:rsidP="003E6BBC">
      <w:pPr>
        <w:adjustRightInd w:val="0"/>
        <w:snapToGrid w:val="0"/>
        <w:jc w:val="both"/>
        <w:rPr>
          <w:rFonts w:eastAsiaTheme="minorEastAsia"/>
          <w:sz w:val="22"/>
          <w:szCs w:val="22"/>
          <w:lang w:val="en-NZ" w:eastAsia="ko-KR"/>
        </w:rPr>
      </w:pPr>
    </w:p>
    <w:p w:rsidR="0053244F" w:rsidRPr="003E6BBC" w:rsidRDefault="0053244F" w:rsidP="00A95069">
      <w:pPr>
        <w:pStyle w:val="ListParagraph"/>
        <w:numPr>
          <w:ilvl w:val="1"/>
          <w:numId w:val="15"/>
        </w:numPr>
        <w:adjustRightInd w:val="0"/>
        <w:snapToGrid w:val="0"/>
        <w:ind w:left="720" w:hanging="720"/>
        <w:jc w:val="both"/>
        <w:rPr>
          <w:rFonts w:eastAsiaTheme="minorEastAsia"/>
          <w:b/>
          <w:bCs/>
          <w:sz w:val="22"/>
          <w:szCs w:val="22"/>
          <w:lang w:val="en-NZ" w:eastAsia="ko-KR"/>
        </w:rPr>
      </w:pPr>
      <w:r w:rsidRPr="003E6BBC">
        <w:rPr>
          <w:rFonts w:eastAsiaTheme="minorEastAsia"/>
          <w:b/>
          <w:bCs/>
          <w:sz w:val="22"/>
          <w:szCs w:val="22"/>
          <w:lang w:val="en-NZ" w:eastAsia="ko-KR"/>
        </w:rPr>
        <w:t>Data exchange</w:t>
      </w:r>
    </w:p>
    <w:p w:rsidR="0053244F" w:rsidRPr="003E6BBC" w:rsidRDefault="0053244F" w:rsidP="003E6BBC">
      <w:pPr>
        <w:pStyle w:val="ListParagraph"/>
        <w:adjustRightInd w:val="0"/>
        <w:snapToGrid w:val="0"/>
        <w:ind w:left="480"/>
        <w:jc w:val="both"/>
        <w:rPr>
          <w:rFonts w:eastAsiaTheme="minorEastAsia"/>
          <w:sz w:val="22"/>
          <w:szCs w:val="22"/>
          <w:lang w:val="en-NZ" w:eastAsia="ko-KR"/>
        </w:rPr>
      </w:pPr>
    </w:p>
    <w:p w:rsidR="00CF45C6" w:rsidRPr="003E6BBC" w:rsidRDefault="0053244F" w:rsidP="00D876DC">
      <w:pPr>
        <w:pStyle w:val="ListParagraph"/>
        <w:adjustRightInd w:val="0"/>
        <w:snapToGrid w:val="0"/>
        <w:jc w:val="both"/>
        <w:rPr>
          <w:rFonts w:eastAsiaTheme="minorEastAsia"/>
          <w:sz w:val="22"/>
          <w:szCs w:val="22"/>
          <w:lang w:val="en-NZ" w:eastAsia="ko-KR"/>
        </w:rPr>
      </w:pPr>
      <w:r w:rsidRPr="003E6BBC">
        <w:rPr>
          <w:rFonts w:eastAsiaTheme="minorEastAsia"/>
          <w:sz w:val="22"/>
          <w:szCs w:val="22"/>
          <w:lang w:val="en-NZ" w:eastAsia="ko-KR"/>
        </w:rPr>
        <w:t>SC1</w:t>
      </w:r>
      <w:r w:rsidRPr="003E6BBC">
        <w:rPr>
          <w:rFonts w:eastAsiaTheme="minorEastAsia" w:hint="eastAsia"/>
          <w:sz w:val="22"/>
          <w:szCs w:val="22"/>
          <w:lang w:val="en-NZ" w:eastAsia="ko-KR"/>
        </w:rPr>
        <w:t>3</w:t>
      </w:r>
      <w:r w:rsidRPr="003E6BBC">
        <w:rPr>
          <w:rFonts w:eastAsiaTheme="minorEastAsia"/>
          <w:sz w:val="22"/>
          <w:szCs w:val="22"/>
          <w:lang w:val="en-NZ" w:eastAsia="ko-KR"/>
        </w:rPr>
        <w:t xml:space="preserve"> will review </w:t>
      </w:r>
      <w:r w:rsidR="00CF45C6" w:rsidRPr="003E6BBC">
        <w:rPr>
          <w:rFonts w:eastAsiaTheme="minorEastAsia" w:hint="eastAsia"/>
          <w:sz w:val="22"/>
          <w:szCs w:val="22"/>
          <w:lang w:val="en-NZ" w:eastAsia="ko-KR"/>
        </w:rPr>
        <w:t xml:space="preserve">any update on Bycatch Data Exchange Protocol if available. Launch of the new website for the </w:t>
      </w:r>
      <w:r w:rsidR="00CF45C6" w:rsidRPr="003E6BBC">
        <w:rPr>
          <w:sz w:val="22"/>
          <w:szCs w:val="22"/>
        </w:rPr>
        <w:t>Bycatch Management Information System</w:t>
      </w:r>
      <w:r w:rsidR="00CF45C6" w:rsidRPr="003E6BBC">
        <w:rPr>
          <w:rFonts w:eastAsiaTheme="minorEastAsia" w:hint="eastAsia"/>
          <w:sz w:val="22"/>
          <w:szCs w:val="22"/>
          <w:lang w:eastAsia="ko-KR"/>
        </w:rPr>
        <w:t xml:space="preserve"> on the WCPFC website (</w:t>
      </w:r>
      <w:hyperlink r:id="rId24" w:history="1">
        <w:r w:rsidR="00CF45C6" w:rsidRPr="003E6BBC">
          <w:rPr>
            <w:rStyle w:val="Hyperlink"/>
            <w:rFonts w:eastAsiaTheme="minorEastAsia"/>
            <w:sz w:val="22"/>
            <w:szCs w:val="22"/>
            <w:lang w:eastAsia="ko-KR"/>
          </w:rPr>
          <w:t>https://www.wcpfc.int/bycatch-management</w:t>
        </w:r>
      </w:hyperlink>
      <w:r w:rsidR="00CF45C6" w:rsidRPr="003E6BBC">
        <w:rPr>
          <w:rFonts w:eastAsiaTheme="minorEastAsia" w:hint="eastAsia"/>
          <w:sz w:val="22"/>
          <w:szCs w:val="22"/>
          <w:lang w:eastAsia="ko-KR"/>
        </w:rPr>
        <w:t>) will be introduced</w:t>
      </w:r>
      <w:r w:rsidR="00341E3D" w:rsidRPr="003E6BBC">
        <w:rPr>
          <w:rFonts w:eastAsiaTheme="minorEastAsia" w:hint="eastAsia"/>
          <w:sz w:val="22"/>
          <w:szCs w:val="22"/>
          <w:lang w:eastAsia="ko-KR"/>
        </w:rPr>
        <w:t xml:space="preserve"> as needed</w:t>
      </w:r>
      <w:r w:rsidR="00CF45C6" w:rsidRPr="003E6BBC">
        <w:rPr>
          <w:rFonts w:eastAsiaTheme="minorEastAsia" w:hint="eastAsia"/>
          <w:sz w:val="22"/>
          <w:szCs w:val="22"/>
          <w:lang w:eastAsia="ko-KR"/>
        </w:rPr>
        <w:t xml:space="preserve">. </w:t>
      </w:r>
      <w:r w:rsidR="00CF45C6" w:rsidRPr="003E6BBC">
        <w:rPr>
          <w:rFonts w:eastAsiaTheme="minorEastAsia" w:hint="eastAsia"/>
          <w:sz w:val="22"/>
          <w:szCs w:val="22"/>
          <w:lang w:val="en-NZ" w:eastAsia="ko-KR"/>
        </w:rPr>
        <w:t xml:space="preserve"> </w:t>
      </w:r>
    </w:p>
    <w:p w:rsidR="0053244F" w:rsidRDefault="0053244F" w:rsidP="002666B8">
      <w:pPr>
        <w:adjustRightInd w:val="0"/>
        <w:snapToGrid w:val="0"/>
        <w:jc w:val="both"/>
        <w:rPr>
          <w:rFonts w:eastAsiaTheme="minorEastAsia"/>
          <w:sz w:val="22"/>
          <w:szCs w:val="22"/>
          <w:lang w:eastAsia="ko-KR"/>
        </w:rPr>
      </w:pPr>
    </w:p>
    <w:p w:rsidR="002666B8" w:rsidRPr="002666B8" w:rsidRDefault="002666B8" w:rsidP="00A95069">
      <w:pPr>
        <w:pStyle w:val="ListParagraph"/>
        <w:numPr>
          <w:ilvl w:val="1"/>
          <w:numId w:val="15"/>
        </w:numPr>
        <w:adjustRightInd w:val="0"/>
        <w:snapToGrid w:val="0"/>
        <w:ind w:left="0" w:firstLine="0"/>
        <w:jc w:val="both"/>
        <w:rPr>
          <w:rFonts w:eastAsiaTheme="minorEastAsia"/>
          <w:b/>
          <w:bCs/>
          <w:sz w:val="22"/>
          <w:szCs w:val="22"/>
          <w:lang w:eastAsia="ko-KR"/>
        </w:rPr>
      </w:pPr>
      <w:r w:rsidRPr="002666B8">
        <w:rPr>
          <w:rFonts w:eastAsiaTheme="minorEastAsia" w:hint="eastAsia"/>
          <w:b/>
          <w:bCs/>
          <w:sz w:val="22"/>
          <w:szCs w:val="22"/>
          <w:lang w:eastAsia="ko-KR"/>
        </w:rPr>
        <w:t>Other issues</w:t>
      </w:r>
    </w:p>
    <w:p w:rsidR="002666B8" w:rsidRPr="002666B8" w:rsidRDefault="002666B8" w:rsidP="002666B8">
      <w:pPr>
        <w:pStyle w:val="ListParagraph"/>
        <w:adjustRightInd w:val="0"/>
        <w:snapToGrid w:val="0"/>
        <w:jc w:val="both"/>
        <w:rPr>
          <w:rFonts w:eastAsiaTheme="minorEastAsia"/>
          <w:sz w:val="22"/>
          <w:szCs w:val="22"/>
          <w:lang w:eastAsia="ko-KR"/>
        </w:rPr>
      </w:pPr>
    </w:p>
    <w:p w:rsidR="002666B8" w:rsidRPr="00D5235B" w:rsidRDefault="002666B8" w:rsidP="002666B8">
      <w:pPr>
        <w:pStyle w:val="ListParagraph"/>
        <w:adjustRightInd w:val="0"/>
        <w:snapToGrid w:val="0"/>
        <w:jc w:val="both"/>
        <w:rPr>
          <w:rFonts w:eastAsiaTheme="minorEastAsia"/>
          <w:b/>
          <w:bCs/>
          <w:sz w:val="22"/>
          <w:szCs w:val="22"/>
          <w:lang w:val="en-NZ" w:eastAsia="ko-KR"/>
        </w:rPr>
      </w:pPr>
      <w:r w:rsidRPr="00DD0C01">
        <w:rPr>
          <w:rFonts w:eastAsiaTheme="minorEastAsia"/>
          <w:sz w:val="22"/>
          <w:szCs w:val="22"/>
          <w:lang w:val="en-NZ" w:eastAsia="ko-KR"/>
        </w:rPr>
        <w:t xml:space="preserve">SC13 will consider other papers </w:t>
      </w:r>
      <w:r w:rsidRPr="00DD0C01">
        <w:rPr>
          <w:sz w:val="22"/>
          <w:szCs w:val="22"/>
          <w:lang w:val="en-NZ"/>
        </w:rPr>
        <w:t xml:space="preserve">that </w:t>
      </w:r>
      <w:r w:rsidRPr="00DD0C01">
        <w:rPr>
          <w:rFonts w:eastAsiaTheme="minorEastAsia"/>
          <w:sz w:val="22"/>
          <w:szCs w:val="22"/>
          <w:lang w:val="en-NZ" w:eastAsia="ko-KR"/>
        </w:rPr>
        <w:t>are not</w:t>
      </w:r>
      <w:r w:rsidRPr="00DD0C01">
        <w:rPr>
          <w:sz w:val="22"/>
          <w:szCs w:val="22"/>
          <w:lang w:val="en-NZ"/>
        </w:rPr>
        <w:t xml:space="preserve"> relate</w:t>
      </w:r>
      <w:r w:rsidRPr="00DD0C01">
        <w:rPr>
          <w:rFonts w:eastAsiaTheme="minorEastAsia"/>
          <w:sz w:val="22"/>
          <w:szCs w:val="22"/>
          <w:lang w:val="en-NZ" w:eastAsia="ko-KR"/>
        </w:rPr>
        <w:t>d</w:t>
      </w:r>
      <w:r w:rsidRPr="00DD0C01">
        <w:rPr>
          <w:sz w:val="22"/>
          <w:szCs w:val="22"/>
          <w:lang w:val="en-NZ"/>
        </w:rPr>
        <w:t xml:space="preserve"> to any specific item</w:t>
      </w:r>
      <w:r w:rsidRPr="00DD0C01">
        <w:rPr>
          <w:rFonts w:eastAsiaTheme="minorEastAsia"/>
          <w:sz w:val="22"/>
          <w:szCs w:val="22"/>
          <w:lang w:val="en-NZ" w:eastAsia="ko-KR"/>
        </w:rPr>
        <w:t>s</w:t>
      </w:r>
      <w:r w:rsidRPr="00DD0C01">
        <w:rPr>
          <w:sz w:val="22"/>
          <w:szCs w:val="22"/>
          <w:lang w:val="en-NZ"/>
        </w:rPr>
        <w:t xml:space="preserve"> on the existing agenda but are useful </w:t>
      </w:r>
      <w:r w:rsidRPr="00DD0C01">
        <w:rPr>
          <w:rFonts w:eastAsiaTheme="minorEastAsia"/>
          <w:sz w:val="22"/>
          <w:szCs w:val="22"/>
          <w:lang w:val="en-NZ" w:eastAsia="ko-KR"/>
        </w:rPr>
        <w:t>to the work of the Commission</w:t>
      </w:r>
      <w:r w:rsidRPr="00DD0C01">
        <w:rPr>
          <w:sz w:val="22"/>
          <w:szCs w:val="22"/>
          <w:lang w:val="en-NZ"/>
        </w:rPr>
        <w:t>.</w:t>
      </w:r>
    </w:p>
    <w:p w:rsidR="00BE0EEE" w:rsidRPr="003E6BBC" w:rsidRDefault="00BE0EEE" w:rsidP="003E6BBC">
      <w:pPr>
        <w:adjustRightInd w:val="0"/>
        <w:snapToGrid w:val="0"/>
        <w:ind w:left="720"/>
        <w:jc w:val="both"/>
        <w:rPr>
          <w:rFonts w:eastAsiaTheme="minorEastAsia"/>
          <w:sz w:val="22"/>
          <w:szCs w:val="22"/>
          <w:lang w:val="en-NZ" w:eastAsia="ko-KR"/>
        </w:rPr>
      </w:pPr>
    </w:p>
    <w:p w:rsidR="00B64775" w:rsidRPr="003E6BBC" w:rsidRDefault="00B64775" w:rsidP="00A95069">
      <w:pPr>
        <w:numPr>
          <w:ilvl w:val="0"/>
          <w:numId w:val="16"/>
        </w:numPr>
        <w:adjustRightInd w:val="0"/>
        <w:snapToGrid w:val="0"/>
        <w:ind w:left="2160"/>
        <w:jc w:val="both"/>
        <w:rPr>
          <w:b/>
          <w:sz w:val="22"/>
          <w:szCs w:val="22"/>
          <w:lang w:val="en-NZ"/>
        </w:rPr>
      </w:pPr>
      <w:r w:rsidRPr="003E6BBC">
        <w:rPr>
          <w:b/>
          <w:sz w:val="22"/>
          <w:szCs w:val="22"/>
          <w:lang w:val="en-NZ"/>
        </w:rPr>
        <w:t>OTHER RESEARCH PROJECTS</w:t>
      </w:r>
    </w:p>
    <w:p w:rsidR="00B64775" w:rsidRPr="003E6BBC" w:rsidRDefault="00B64775" w:rsidP="003E6BBC">
      <w:pPr>
        <w:adjustRightInd w:val="0"/>
        <w:snapToGrid w:val="0"/>
        <w:ind w:left="2160"/>
        <w:jc w:val="both"/>
        <w:rPr>
          <w:b/>
          <w:sz w:val="22"/>
          <w:szCs w:val="22"/>
          <w:lang w:val="en-NZ"/>
        </w:rPr>
      </w:pPr>
    </w:p>
    <w:p w:rsidR="00B64775" w:rsidRPr="003E6BBC" w:rsidRDefault="00B64775" w:rsidP="00A95069">
      <w:pPr>
        <w:pStyle w:val="ListParagraph"/>
        <w:numPr>
          <w:ilvl w:val="1"/>
          <w:numId w:val="30"/>
        </w:numPr>
        <w:adjustRightInd w:val="0"/>
        <w:snapToGrid w:val="0"/>
        <w:ind w:left="720" w:hanging="720"/>
        <w:jc w:val="both"/>
        <w:rPr>
          <w:b/>
          <w:sz w:val="22"/>
          <w:szCs w:val="22"/>
          <w:lang w:val="en-NZ"/>
        </w:rPr>
      </w:pPr>
      <w:r w:rsidRPr="003E6BBC">
        <w:rPr>
          <w:b/>
          <w:sz w:val="22"/>
          <w:szCs w:val="22"/>
          <w:lang w:val="en-NZ"/>
        </w:rPr>
        <w:t>West Pacific East Asia Project</w:t>
      </w:r>
      <w:r w:rsidR="00EC2690" w:rsidRPr="003E6BBC">
        <w:rPr>
          <w:b/>
          <w:sz w:val="22"/>
          <w:szCs w:val="22"/>
          <w:lang w:val="en-NZ"/>
        </w:rPr>
        <w:t xml:space="preserve"> </w:t>
      </w:r>
    </w:p>
    <w:p w:rsidR="00B64775" w:rsidRPr="003E6BBC" w:rsidRDefault="00B64775" w:rsidP="003E6BBC">
      <w:pPr>
        <w:adjustRightInd w:val="0"/>
        <w:snapToGrid w:val="0"/>
        <w:ind w:left="720"/>
        <w:jc w:val="both"/>
        <w:rPr>
          <w:b/>
          <w:sz w:val="22"/>
          <w:szCs w:val="22"/>
          <w:lang w:val="en-NZ"/>
        </w:rPr>
      </w:pPr>
    </w:p>
    <w:p w:rsidR="00720BEA" w:rsidRPr="003E6BBC" w:rsidRDefault="00427C82" w:rsidP="00D876DC">
      <w:pPr>
        <w:adjustRightInd w:val="0"/>
        <w:snapToGrid w:val="0"/>
        <w:ind w:left="720"/>
        <w:jc w:val="both"/>
        <w:rPr>
          <w:rFonts w:eastAsiaTheme="minorEastAsia"/>
          <w:bCs/>
          <w:sz w:val="22"/>
          <w:szCs w:val="22"/>
          <w:lang w:val="en-NZ" w:eastAsia="ko-KR"/>
        </w:rPr>
      </w:pPr>
      <w:r w:rsidRPr="003E6BBC">
        <w:rPr>
          <w:bCs/>
          <w:sz w:val="22"/>
          <w:szCs w:val="22"/>
          <w:lang w:val="en-NZ"/>
        </w:rPr>
        <w:t>SC13</w:t>
      </w:r>
      <w:r w:rsidR="00B64775" w:rsidRPr="003E6BBC">
        <w:rPr>
          <w:bCs/>
          <w:sz w:val="22"/>
          <w:szCs w:val="22"/>
          <w:lang w:val="en-NZ"/>
        </w:rPr>
        <w:t xml:space="preserve"> </w:t>
      </w:r>
      <w:r w:rsidR="00F74142" w:rsidRPr="003E6BBC">
        <w:rPr>
          <w:rFonts w:eastAsiaTheme="minorEastAsia"/>
          <w:bCs/>
          <w:sz w:val="22"/>
          <w:szCs w:val="22"/>
          <w:lang w:val="en-NZ" w:eastAsia="ko-KR"/>
        </w:rPr>
        <w:t xml:space="preserve">will </w:t>
      </w:r>
      <w:r w:rsidR="00720BEA" w:rsidRPr="003E6BBC">
        <w:rPr>
          <w:rFonts w:eastAsiaTheme="minorEastAsia"/>
          <w:bCs/>
          <w:sz w:val="22"/>
          <w:szCs w:val="22"/>
          <w:lang w:val="en-NZ" w:eastAsia="ko-KR"/>
        </w:rPr>
        <w:t>be briefed on</w:t>
      </w:r>
      <w:r w:rsidR="00F74142" w:rsidRPr="003E6BBC">
        <w:rPr>
          <w:rFonts w:eastAsiaTheme="minorEastAsia"/>
          <w:bCs/>
          <w:sz w:val="22"/>
          <w:szCs w:val="22"/>
          <w:lang w:val="en-NZ" w:eastAsia="ko-KR"/>
        </w:rPr>
        <w:t xml:space="preserve"> the progress of the WPEA project</w:t>
      </w:r>
      <w:r w:rsidR="00720BEA" w:rsidRPr="003E6BBC">
        <w:rPr>
          <w:rFonts w:eastAsiaTheme="minorEastAsia"/>
          <w:bCs/>
          <w:sz w:val="22"/>
          <w:szCs w:val="22"/>
          <w:lang w:val="en-NZ" w:eastAsia="ko-KR"/>
        </w:rPr>
        <w:t xml:space="preserve"> with Indonesia, Philippines and Viet Nam, and its future plan. </w:t>
      </w:r>
    </w:p>
    <w:p w:rsidR="00B64775" w:rsidRPr="003E6BBC" w:rsidRDefault="00B64775" w:rsidP="003E6BBC">
      <w:pPr>
        <w:adjustRightInd w:val="0"/>
        <w:snapToGrid w:val="0"/>
        <w:jc w:val="both"/>
        <w:rPr>
          <w:b/>
          <w:sz w:val="22"/>
          <w:szCs w:val="22"/>
          <w:lang w:val="en-NZ"/>
        </w:rPr>
      </w:pPr>
    </w:p>
    <w:p w:rsidR="00B64775" w:rsidRPr="003E6BBC" w:rsidRDefault="009941F4" w:rsidP="00A95069">
      <w:pPr>
        <w:pStyle w:val="ListParagraph"/>
        <w:numPr>
          <w:ilvl w:val="1"/>
          <w:numId w:val="30"/>
        </w:numPr>
        <w:adjustRightInd w:val="0"/>
        <w:snapToGrid w:val="0"/>
        <w:ind w:left="720" w:hanging="720"/>
        <w:jc w:val="both"/>
        <w:rPr>
          <w:b/>
          <w:sz w:val="22"/>
          <w:szCs w:val="22"/>
          <w:lang w:val="en-NZ"/>
        </w:rPr>
      </w:pPr>
      <w:r w:rsidRPr="003E6BBC">
        <w:rPr>
          <w:b/>
          <w:bCs/>
          <w:sz w:val="22"/>
          <w:szCs w:val="22"/>
          <w:lang w:val="en-NZ"/>
        </w:rPr>
        <w:t>Pacific Tuna Tagging Project</w:t>
      </w:r>
      <w:r w:rsidRPr="003E6BBC">
        <w:rPr>
          <w:b/>
          <w:sz w:val="22"/>
          <w:szCs w:val="22"/>
          <w:lang w:val="en-NZ"/>
        </w:rPr>
        <w:t xml:space="preserve"> </w:t>
      </w:r>
      <w:r w:rsidR="00EC2690" w:rsidRPr="003E6BBC">
        <w:rPr>
          <w:b/>
          <w:sz w:val="22"/>
          <w:szCs w:val="22"/>
          <w:lang w:val="en-NZ"/>
        </w:rPr>
        <w:t xml:space="preserve"> </w:t>
      </w:r>
    </w:p>
    <w:p w:rsidR="00B64775" w:rsidRPr="003E6BBC" w:rsidRDefault="00B64775" w:rsidP="003E6BBC">
      <w:pPr>
        <w:adjustRightInd w:val="0"/>
        <w:snapToGrid w:val="0"/>
        <w:ind w:left="720"/>
        <w:jc w:val="both"/>
        <w:rPr>
          <w:b/>
          <w:sz w:val="22"/>
          <w:szCs w:val="22"/>
          <w:lang w:val="en-NZ"/>
        </w:rPr>
      </w:pPr>
    </w:p>
    <w:p w:rsidR="00B64775" w:rsidRPr="003E6BBC" w:rsidRDefault="00427C82" w:rsidP="00D876DC">
      <w:pPr>
        <w:adjustRightInd w:val="0"/>
        <w:snapToGrid w:val="0"/>
        <w:ind w:left="720"/>
        <w:jc w:val="both"/>
        <w:rPr>
          <w:bCs/>
          <w:sz w:val="22"/>
          <w:szCs w:val="22"/>
          <w:lang w:val="en-NZ"/>
        </w:rPr>
      </w:pPr>
      <w:r w:rsidRPr="003E6BBC">
        <w:rPr>
          <w:bCs/>
          <w:sz w:val="22"/>
          <w:szCs w:val="22"/>
          <w:lang w:val="en-NZ"/>
        </w:rPr>
        <w:t>SC13</w:t>
      </w:r>
      <w:r w:rsidR="00B64775" w:rsidRPr="003E6BBC">
        <w:rPr>
          <w:bCs/>
          <w:sz w:val="22"/>
          <w:szCs w:val="22"/>
          <w:lang w:val="en-NZ"/>
        </w:rPr>
        <w:t xml:space="preserve"> will </w:t>
      </w:r>
      <w:r w:rsidR="00BF4372" w:rsidRPr="003E6BBC">
        <w:rPr>
          <w:rFonts w:eastAsiaTheme="minorEastAsia"/>
          <w:bCs/>
          <w:sz w:val="22"/>
          <w:szCs w:val="22"/>
          <w:lang w:val="en-NZ" w:eastAsia="ko-KR"/>
        </w:rPr>
        <w:t>review</w:t>
      </w:r>
      <w:r w:rsidR="00BF4372" w:rsidRPr="003E6BBC">
        <w:rPr>
          <w:bCs/>
          <w:sz w:val="22"/>
          <w:szCs w:val="22"/>
          <w:lang w:val="en-NZ"/>
        </w:rPr>
        <w:t xml:space="preserve"> </w:t>
      </w:r>
      <w:r w:rsidR="00B64775" w:rsidRPr="003E6BBC">
        <w:rPr>
          <w:bCs/>
          <w:sz w:val="22"/>
          <w:szCs w:val="22"/>
          <w:lang w:val="en-NZ"/>
        </w:rPr>
        <w:t xml:space="preserve">the </w:t>
      </w:r>
      <w:r w:rsidR="00BF4372" w:rsidRPr="003E6BBC">
        <w:rPr>
          <w:rFonts w:eastAsiaTheme="minorEastAsia"/>
          <w:bCs/>
          <w:sz w:val="22"/>
          <w:szCs w:val="22"/>
          <w:lang w:val="en-NZ" w:eastAsia="ko-KR"/>
        </w:rPr>
        <w:t>progress</w:t>
      </w:r>
      <w:r w:rsidR="00BF4372" w:rsidRPr="003E6BBC">
        <w:rPr>
          <w:bCs/>
          <w:sz w:val="22"/>
          <w:szCs w:val="22"/>
          <w:lang w:val="en-NZ"/>
        </w:rPr>
        <w:t xml:space="preserve"> </w:t>
      </w:r>
      <w:r w:rsidR="00B64775" w:rsidRPr="003E6BBC">
        <w:rPr>
          <w:bCs/>
          <w:sz w:val="22"/>
          <w:szCs w:val="22"/>
          <w:lang w:val="en-NZ"/>
        </w:rPr>
        <w:t>of the Pacific Tuna Tagging Project</w:t>
      </w:r>
      <w:r w:rsidR="00BF4372" w:rsidRPr="003E6BBC">
        <w:rPr>
          <w:rFonts w:eastAsiaTheme="minorEastAsia"/>
          <w:bCs/>
          <w:sz w:val="22"/>
          <w:szCs w:val="22"/>
          <w:lang w:val="en-NZ" w:eastAsia="ko-KR"/>
        </w:rPr>
        <w:t xml:space="preserve"> and the results of its </w:t>
      </w:r>
      <w:r w:rsidR="00720BEA" w:rsidRPr="003E6BBC">
        <w:rPr>
          <w:rFonts w:eastAsiaTheme="minorEastAsia"/>
          <w:bCs/>
          <w:sz w:val="22"/>
          <w:szCs w:val="22"/>
          <w:lang w:val="en-NZ" w:eastAsia="ko-KR"/>
        </w:rPr>
        <w:t>ninth</w:t>
      </w:r>
      <w:r w:rsidR="00BF4372" w:rsidRPr="003E6BBC">
        <w:rPr>
          <w:rFonts w:eastAsiaTheme="minorEastAsia"/>
          <w:bCs/>
          <w:sz w:val="22"/>
          <w:szCs w:val="22"/>
          <w:lang w:val="en-NZ" w:eastAsia="ko-KR"/>
        </w:rPr>
        <w:t xml:space="preserve"> steering committee meeting</w:t>
      </w:r>
      <w:r w:rsidR="00B64775" w:rsidRPr="003E6BBC">
        <w:rPr>
          <w:bCs/>
          <w:sz w:val="22"/>
          <w:szCs w:val="22"/>
          <w:lang w:val="en-NZ"/>
        </w:rPr>
        <w:t>.</w:t>
      </w:r>
    </w:p>
    <w:p w:rsidR="00B64775" w:rsidRPr="003E6BBC" w:rsidRDefault="00B64775" w:rsidP="003E6BBC">
      <w:pPr>
        <w:adjustRightInd w:val="0"/>
        <w:snapToGrid w:val="0"/>
        <w:jc w:val="both"/>
        <w:rPr>
          <w:b/>
          <w:sz w:val="22"/>
          <w:szCs w:val="22"/>
          <w:lang w:val="en-NZ"/>
        </w:rPr>
      </w:pPr>
    </w:p>
    <w:p w:rsidR="001F539C" w:rsidRPr="003E6BBC" w:rsidRDefault="001F539C" w:rsidP="00A95069">
      <w:pPr>
        <w:pStyle w:val="ListParagraph"/>
        <w:numPr>
          <w:ilvl w:val="1"/>
          <w:numId w:val="30"/>
        </w:numPr>
        <w:adjustRightInd w:val="0"/>
        <w:snapToGrid w:val="0"/>
        <w:ind w:left="720" w:hanging="720"/>
        <w:jc w:val="both"/>
        <w:rPr>
          <w:rFonts w:eastAsiaTheme="minorEastAsia"/>
          <w:b/>
          <w:bCs/>
          <w:sz w:val="22"/>
          <w:szCs w:val="22"/>
          <w:lang w:val="en-NZ" w:eastAsia="ko-KR"/>
        </w:rPr>
      </w:pPr>
      <w:r w:rsidRPr="003E6BBC">
        <w:rPr>
          <w:rFonts w:eastAsiaTheme="minorEastAsia"/>
          <w:b/>
          <w:bCs/>
          <w:sz w:val="22"/>
          <w:szCs w:val="22"/>
          <w:lang w:val="en-NZ" w:eastAsia="ko-KR"/>
        </w:rPr>
        <w:t xml:space="preserve">ABNJ </w:t>
      </w:r>
      <w:r w:rsidR="00B1385D" w:rsidRPr="003E6BBC">
        <w:rPr>
          <w:rFonts w:eastAsiaTheme="minorEastAsia"/>
          <w:b/>
          <w:bCs/>
          <w:sz w:val="22"/>
          <w:szCs w:val="22"/>
          <w:lang w:val="en-NZ" w:eastAsia="ko-KR"/>
        </w:rPr>
        <w:t>(Common Oceans) Tuna Project-</w:t>
      </w:r>
      <w:r w:rsidRPr="003E6BBC">
        <w:rPr>
          <w:rFonts w:eastAsiaTheme="minorEastAsia"/>
          <w:b/>
          <w:bCs/>
          <w:sz w:val="22"/>
          <w:szCs w:val="22"/>
          <w:lang w:val="en-NZ" w:eastAsia="ko-KR"/>
        </w:rPr>
        <w:t xml:space="preserve">Shark and </w:t>
      </w:r>
      <w:r w:rsidR="00B1385D" w:rsidRPr="003E6BBC">
        <w:rPr>
          <w:rFonts w:eastAsiaTheme="minorEastAsia"/>
          <w:b/>
          <w:bCs/>
          <w:sz w:val="22"/>
          <w:szCs w:val="22"/>
          <w:lang w:val="en-NZ" w:eastAsia="ko-KR"/>
        </w:rPr>
        <w:t>Bycatch Components</w:t>
      </w:r>
    </w:p>
    <w:p w:rsidR="001F539C" w:rsidRPr="003E6BBC" w:rsidRDefault="00D950C2" w:rsidP="003E6BBC">
      <w:pPr>
        <w:tabs>
          <w:tab w:val="left" w:pos="4374"/>
        </w:tabs>
        <w:adjustRightInd w:val="0"/>
        <w:snapToGrid w:val="0"/>
        <w:ind w:left="720"/>
        <w:jc w:val="both"/>
        <w:rPr>
          <w:b/>
          <w:sz w:val="22"/>
          <w:szCs w:val="22"/>
          <w:lang w:val="en-NZ"/>
        </w:rPr>
      </w:pPr>
      <w:r w:rsidRPr="003E6BBC">
        <w:rPr>
          <w:b/>
          <w:sz w:val="22"/>
          <w:szCs w:val="22"/>
          <w:lang w:val="en-NZ"/>
        </w:rPr>
        <w:tab/>
      </w:r>
    </w:p>
    <w:p w:rsidR="001F539C" w:rsidRPr="003E6BBC" w:rsidRDefault="00427C82" w:rsidP="003E6BBC">
      <w:pPr>
        <w:adjustRightInd w:val="0"/>
        <w:snapToGrid w:val="0"/>
        <w:ind w:left="720"/>
        <w:jc w:val="both"/>
        <w:rPr>
          <w:rFonts w:eastAsiaTheme="minorEastAsia"/>
          <w:bCs/>
          <w:sz w:val="22"/>
          <w:szCs w:val="22"/>
          <w:lang w:val="en-NZ" w:eastAsia="ko-KR"/>
        </w:rPr>
      </w:pPr>
      <w:r w:rsidRPr="003E6BBC">
        <w:rPr>
          <w:rFonts w:eastAsiaTheme="minorEastAsia"/>
          <w:bCs/>
          <w:sz w:val="22"/>
          <w:szCs w:val="22"/>
          <w:lang w:val="en-NZ" w:eastAsia="ko-KR"/>
        </w:rPr>
        <w:t>SC13</w:t>
      </w:r>
      <w:r w:rsidR="001F539C" w:rsidRPr="003E6BBC">
        <w:rPr>
          <w:rFonts w:eastAsiaTheme="minorEastAsia"/>
          <w:bCs/>
          <w:sz w:val="22"/>
          <w:szCs w:val="22"/>
          <w:lang w:val="en-NZ" w:eastAsia="ko-KR"/>
        </w:rPr>
        <w:t xml:space="preserve"> will be briefed on the progress of the ABNJ </w:t>
      </w:r>
      <w:r w:rsidR="00244357" w:rsidRPr="003E6BBC">
        <w:rPr>
          <w:rFonts w:eastAsiaTheme="minorEastAsia"/>
          <w:bCs/>
          <w:sz w:val="22"/>
          <w:szCs w:val="22"/>
          <w:lang w:val="en-NZ" w:eastAsia="ko-KR"/>
        </w:rPr>
        <w:t>(Common Oceans) Tuna Project-</w:t>
      </w:r>
      <w:r w:rsidR="001F539C" w:rsidRPr="003E6BBC">
        <w:rPr>
          <w:rFonts w:eastAsiaTheme="minorEastAsia"/>
          <w:bCs/>
          <w:sz w:val="22"/>
          <w:szCs w:val="22"/>
          <w:lang w:val="en-NZ" w:eastAsia="ko-KR"/>
        </w:rPr>
        <w:t xml:space="preserve">Shark and </w:t>
      </w:r>
      <w:r w:rsidR="00244357" w:rsidRPr="003E6BBC">
        <w:rPr>
          <w:rFonts w:eastAsiaTheme="minorEastAsia"/>
          <w:bCs/>
          <w:sz w:val="22"/>
          <w:szCs w:val="22"/>
          <w:lang w:val="en-NZ" w:eastAsia="ko-KR"/>
        </w:rPr>
        <w:t>Bycatch Components</w:t>
      </w:r>
      <w:r w:rsidR="001F539C" w:rsidRPr="003E6BBC">
        <w:rPr>
          <w:rFonts w:eastAsiaTheme="minorEastAsia"/>
          <w:bCs/>
          <w:sz w:val="22"/>
          <w:szCs w:val="22"/>
          <w:lang w:val="en-NZ" w:eastAsia="ko-KR"/>
        </w:rPr>
        <w:t>, including future work plan.</w:t>
      </w:r>
    </w:p>
    <w:p w:rsidR="00876065" w:rsidRPr="003E6BBC" w:rsidRDefault="00876065" w:rsidP="003E6BBC">
      <w:pPr>
        <w:adjustRightInd w:val="0"/>
        <w:snapToGrid w:val="0"/>
        <w:ind w:left="720"/>
        <w:jc w:val="both"/>
        <w:rPr>
          <w:rFonts w:eastAsiaTheme="minorEastAsia"/>
          <w:bCs/>
          <w:sz w:val="22"/>
          <w:szCs w:val="22"/>
          <w:lang w:val="en-NZ" w:eastAsia="ko-KR"/>
        </w:rPr>
      </w:pPr>
    </w:p>
    <w:p w:rsidR="00A1476E" w:rsidRPr="003E6BBC" w:rsidRDefault="00A1476E" w:rsidP="00A95069">
      <w:pPr>
        <w:pStyle w:val="ListParagraph"/>
        <w:numPr>
          <w:ilvl w:val="1"/>
          <w:numId w:val="30"/>
        </w:numPr>
        <w:adjustRightInd w:val="0"/>
        <w:snapToGrid w:val="0"/>
        <w:ind w:left="0" w:firstLine="0"/>
        <w:jc w:val="both"/>
        <w:rPr>
          <w:rFonts w:eastAsiaTheme="minorEastAsia"/>
          <w:b/>
          <w:sz w:val="22"/>
          <w:szCs w:val="22"/>
          <w:lang w:val="en-NZ" w:eastAsia="ko-KR"/>
        </w:rPr>
      </w:pPr>
      <w:r w:rsidRPr="003E6BBC">
        <w:rPr>
          <w:rFonts w:eastAsiaTheme="minorEastAsia"/>
          <w:b/>
          <w:sz w:val="22"/>
          <w:szCs w:val="22"/>
          <w:lang w:val="en-NZ" w:eastAsia="ko-KR"/>
        </w:rPr>
        <w:t>WCPFC Tissue Bank (Project 35b)</w:t>
      </w:r>
    </w:p>
    <w:p w:rsidR="00A1476E" w:rsidRPr="003E6BBC" w:rsidRDefault="00A1476E" w:rsidP="003E6BBC">
      <w:pPr>
        <w:pStyle w:val="ListParagraph"/>
        <w:adjustRightInd w:val="0"/>
        <w:snapToGrid w:val="0"/>
        <w:ind w:left="0"/>
        <w:jc w:val="both"/>
        <w:rPr>
          <w:rFonts w:eastAsiaTheme="minorEastAsia"/>
          <w:b/>
          <w:sz w:val="22"/>
          <w:szCs w:val="22"/>
          <w:lang w:val="en-NZ" w:eastAsia="ko-KR"/>
        </w:rPr>
      </w:pPr>
    </w:p>
    <w:p w:rsidR="00A1476E" w:rsidRPr="003E6BBC" w:rsidRDefault="00427C82" w:rsidP="003E6BBC">
      <w:pPr>
        <w:pStyle w:val="ListParagraph"/>
        <w:adjustRightInd w:val="0"/>
        <w:snapToGrid w:val="0"/>
        <w:jc w:val="both"/>
        <w:rPr>
          <w:rFonts w:eastAsiaTheme="minorEastAsia"/>
          <w:sz w:val="22"/>
          <w:szCs w:val="22"/>
          <w:lang w:val="en-NZ" w:eastAsia="ko-KR"/>
        </w:rPr>
      </w:pPr>
      <w:r w:rsidRPr="003E6BBC">
        <w:rPr>
          <w:rFonts w:eastAsiaTheme="minorEastAsia"/>
          <w:sz w:val="22"/>
          <w:szCs w:val="22"/>
          <w:lang w:val="en-NZ" w:eastAsia="ko-KR"/>
        </w:rPr>
        <w:t>SC13</w:t>
      </w:r>
      <w:r w:rsidR="00A1476E" w:rsidRPr="003E6BBC">
        <w:rPr>
          <w:rFonts w:eastAsiaTheme="minorEastAsia"/>
          <w:sz w:val="22"/>
          <w:szCs w:val="22"/>
          <w:lang w:val="en-NZ" w:eastAsia="ko-KR"/>
        </w:rPr>
        <w:t xml:space="preserve"> will </w:t>
      </w:r>
      <w:r w:rsidR="00CF62CA" w:rsidRPr="003E6BBC">
        <w:rPr>
          <w:rFonts w:eastAsiaTheme="minorEastAsia"/>
          <w:sz w:val="22"/>
          <w:szCs w:val="22"/>
          <w:lang w:val="en-NZ" w:eastAsia="ko-KR"/>
        </w:rPr>
        <w:t xml:space="preserve">be informed on </w:t>
      </w:r>
      <w:r w:rsidR="00A1476E" w:rsidRPr="003E6BBC">
        <w:rPr>
          <w:rFonts w:eastAsiaTheme="minorEastAsia"/>
          <w:sz w:val="22"/>
          <w:szCs w:val="22"/>
          <w:lang w:val="en-NZ" w:eastAsia="ko-KR"/>
        </w:rPr>
        <w:t xml:space="preserve">the </w:t>
      </w:r>
      <w:r w:rsidR="00CF62CA" w:rsidRPr="003E6BBC">
        <w:rPr>
          <w:rFonts w:eastAsiaTheme="minorEastAsia"/>
          <w:sz w:val="22"/>
          <w:szCs w:val="22"/>
          <w:lang w:val="en-NZ" w:eastAsia="ko-KR"/>
        </w:rPr>
        <w:t xml:space="preserve">progress </w:t>
      </w:r>
      <w:r w:rsidR="00A1476E" w:rsidRPr="003E6BBC">
        <w:rPr>
          <w:rFonts w:eastAsiaTheme="minorEastAsia"/>
          <w:sz w:val="22"/>
          <w:szCs w:val="22"/>
          <w:lang w:val="en-NZ" w:eastAsia="ko-KR"/>
        </w:rPr>
        <w:t>of WCPFC tissue bank project.</w:t>
      </w:r>
    </w:p>
    <w:p w:rsidR="00A1476E" w:rsidRPr="003E6BBC" w:rsidRDefault="00A1476E" w:rsidP="003E6BBC">
      <w:pPr>
        <w:adjustRightInd w:val="0"/>
        <w:snapToGrid w:val="0"/>
        <w:jc w:val="both"/>
        <w:rPr>
          <w:rFonts w:eastAsiaTheme="minorEastAsia"/>
          <w:b/>
          <w:sz w:val="22"/>
          <w:szCs w:val="22"/>
          <w:lang w:val="en-NZ" w:eastAsia="ko-KR"/>
        </w:rPr>
      </w:pPr>
    </w:p>
    <w:p w:rsidR="00D6480D" w:rsidRPr="003E6BBC" w:rsidRDefault="00D6480D" w:rsidP="00A95069">
      <w:pPr>
        <w:pStyle w:val="ListParagraph"/>
        <w:numPr>
          <w:ilvl w:val="1"/>
          <w:numId w:val="30"/>
        </w:numPr>
        <w:adjustRightInd w:val="0"/>
        <w:snapToGrid w:val="0"/>
        <w:ind w:left="0" w:firstLine="0"/>
        <w:jc w:val="both"/>
        <w:rPr>
          <w:rFonts w:eastAsiaTheme="minorEastAsia"/>
          <w:b/>
          <w:sz w:val="22"/>
          <w:szCs w:val="22"/>
          <w:lang w:val="en-NZ" w:eastAsia="ko-KR"/>
        </w:rPr>
      </w:pPr>
      <w:r w:rsidRPr="003E6BBC">
        <w:rPr>
          <w:rFonts w:eastAsiaTheme="minorEastAsia"/>
          <w:b/>
          <w:sz w:val="22"/>
          <w:szCs w:val="22"/>
          <w:lang w:val="en-NZ" w:eastAsia="ko-KR"/>
        </w:rPr>
        <w:t>Other Projects</w:t>
      </w:r>
    </w:p>
    <w:p w:rsidR="00D6480D" w:rsidRPr="003E6BBC" w:rsidRDefault="00D6480D" w:rsidP="003E6BBC">
      <w:pPr>
        <w:pStyle w:val="ListParagraph"/>
        <w:adjustRightInd w:val="0"/>
        <w:snapToGrid w:val="0"/>
        <w:ind w:left="1080"/>
        <w:jc w:val="both"/>
        <w:rPr>
          <w:rFonts w:eastAsiaTheme="minorEastAsia"/>
          <w:b/>
          <w:sz w:val="22"/>
          <w:szCs w:val="22"/>
          <w:lang w:val="en-NZ" w:eastAsia="ko-KR"/>
        </w:rPr>
      </w:pPr>
    </w:p>
    <w:p w:rsidR="00D6480D" w:rsidRPr="003E6BBC" w:rsidRDefault="00D6480D" w:rsidP="003E6BBC">
      <w:pPr>
        <w:pStyle w:val="ListParagraph"/>
        <w:adjustRightInd w:val="0"/>
        <w:snapToGrid w:val="0"/>
        <w:jc w:val="both"/>
        <w:rPr>
          <w:rFonts w:eastAsiaTheme="minorEastAsia"/>
          <w:sz w:val="22"/>
          <w:szCs w:val="22"/>
          <w:lang w:val="en-NZ" w:eastAsia="ko-KR"/>
        </w:rPr>
      </w:pPr>
      <w:r w:rsidRPr="003E6BBC">
        <w:rPr>
          <w:rFonts w:eastAsiaTheme="minorEastAsia" w:hint="eastAsia"/>
          <w:sz w:val="22"/>
          <w:szCs w:val="22"/>
          <w:lang w:val="en-NZ" w:eastAsia="ko-KR"/>
        </w:rPr>
        <w:t>SC13 may consider any other projects funded through voluntary contributions of the WCPFC CCMs.</w:t>
      </w:r>
    </w:p>
    <w:p w:rsidR="00D6480D" w:rsidRPr="003E6BBC" w:rsidRDefault="00D6480D" w:rsidP="003E6BBC">
      <w:pPr>
        <w:pStyle w:val="ListParagraph"/>
        <w:adjustRightInd w:val="0"/>
        <w:snapToGrid w:val="0"/>
        <w:jc w:val="both"/>
        <w:rPr>
          <w:rFonts w:eastAsiaTheme="minorEastAsia"/>
          <w:sz w:val="22"/>
          <w:szCs w:val="22"/>
          <w:lang w:val="en-NZ" w:eastAsia="ko-KR"/>
        </w:rPr>
      </w:pPr>
    </w:p>
    <w:p w:rsidR="00D6480D" w:rsidRPr="003E6BBC" w:rsidRDefault="00D6480D" w:rsidP="003E6BBC">
      <w:pPr>
        <w:pStyle w:val="ListParagraph"/>
        <w:adjustRightInd w:val="0"/>
        <w:snapToGrid w:val="0"/>
        <w:jc w:val="both"/>
        <w:rPr>
          <w:rFonts w:eastAsiaTheme="minorEastAsia"/>
          <w:sz w:val="22"/>
          <w:szCs w:val="22"/>
          <w:lang w:val="en-NZ" w:eastAsia="ko-KR"/>
        </w:rPr>
      </w:pPr>
    </w:p>
    <w:p w:rsidR="00A83306" w:rsidRPr="003E6BBC" w:rsidRDefault="00A83306" w:rsidP="00A95069">
      <w:pPr>
        <w:numPr>
          <w:ilvl w:val="0"/>
          <w:numId w:val="16"/>
        </w:numPr>
        <w:adjustRightInd w:val="0"/>
        <w:snapToGrid w:val="0"/>
        <w:ind w:left="2160"/>
        <w:jc w:val="both"/>
        <w:rPr>
          <w:b/>
          <w:sz w:val="22"/>
          <w:szCs w:val="22"/>
          <w:lang w:val="en-NZ"/>
        </w:rPr>
      </w:pPr>
      <w:r w:rsidRPr="003E6BBC">
        <w:rPr>
          <w:b/>
          <w:sz w:val="22"/>
          <w:szCs w:val="22"/>
          <w:lang w:val="en-NZ"/>
        </w:rPr>
        <w:t>COOPERATION WITH OTHER ORGANISATIONS</w:t>
      </w:r>
    </w:p>
    <w:p w:rsidR="006A1F5B" w:rsidRPr="003E6BBC" w:rsidRDefault="006A1F5B" w:rsidP="003E6BBC">
      <w:pPr>
        <w:pStyle w:val="ListParagraph"/>
        <w:numPr>
          <w:ilvl w:val="0"/>
          <w:numId w:val="7"/>
        </w:numPr>
        <w:adjustRightInd w:val="0"/>
        <w:snapToGrid w:val="0"/>
        <w:jc w:val="both"/>
        <w:rPr>
          <w:b/>
          <w:vanish/>
          <w:sz w:val="22"/>
          <w:szCs w:val="22"/>
          <w:lang w:val="en-NZ"/>
        </w:rPr>
      </w:pPr>
    </w:p>
    <w:p w:rsidR="006A1F5B" w:rsidRPr="003E6BBC" w:rsidRDefault="006A1F5B" w:rsidP="003E6BBC">
      <w:pPr>
        <w:pStyle w:val="ListParagraph"/>
        <w:numPr>
          <w:ilvl w:val="0"/>
          <w:numId w:val="7"/>
        </w:numPr>
        <w:adjustRightInd w:val="0"/>
        <w:snapToGrid w:val="0"/>
        <w:jc w:val="both"/>
        <w:rPr>
          <w:b/>
          <w:vanish/>
          <w:sz w:val="22"/>
          <w:szCs w:val="22"/>
          <w:lang w:val="en-NZ"/>
        </w:rPr>
      </w:pPr>
    </w:p>
    <w:p w:rsidR="006A1F5B" w:rsidRPr="003E6BBC" w:rsidRDefault="006A1F5B" w:rsidP="003E6BBC">
      <w:pPr>
        <w:pStyle w:val="ListParagraph"/>
        <w:numPr>
          <w:ilvl w:val="0"/>
          <w:numId w:val="7"/>
        </w:numPr>
        <w:adjustRightInd w:val="0"/>
        <w:snapToGrid w:val="0"/>
        <w:jc w:val="both"/>
        <w:rPr>
          <w:b/>
          <w:vanish/>
          <w:sz w:val="22"/>
          <w:szCs w:val="22"/>
          <w:lang w:val="en-NZ"/>
        </w:rPr>
      </w:pPr>
    </w:p>
    <w:p w:rsidR="006A1F5B" w:rsidRPr="003E6BBC" w:rsidRDefault="006A1F5B" w:rsidP="003E6BBC">
      <w:pPr>
        <w:pStyle w:val="ListParagraph"/>
        <w:numPr>
          <w:ilvl w:val="0"/>
          <w:numId w:val="7"/>
        </w:numPr>
        <w:adjustRightInd w:val="0"/>
        <w:snapToGrid w:val="0"/>
        <w:jc w:val="both"/>
        <w:rPr>
          <w:b/>
          <w:vanish/>
          <w:sz w:val="22"/>
          <w:szCs w:val="22"/>
          <w:lang w:val="en-NZ"/>
        </w:rPr>
      </w:pPr>
    </w:p>
    <w:p w:rsidR="00B64775" w:rsidRPr="003E6BBC" w:rsidRDefault="00B64775" w:rsidP="003E6BBC">
      <w:pPr>
        <w:pStyle w:val="ListParagraph"/>
        <w:numPr>
          <w:ilvl w:val="0"/>
          <w:numId w:val="14"/>
        </w:numPr>
        <w:adjustRightInd w:val="0"/>
        <w:snapToGrid w:val="0"/>
        <w:jc w:val="both"/>
        <w:rPr>
          <w:b/>
          <w:vanish/>
          <w:sz w:val="22"/>
          <w:szCs w:val="22"/>
          <w:lang w:val="en-NZ"/>
        </w:rPr>
      </w:pPr>
    </w:p>
    <w:p w:rsidR="00B64775" w:rsidRPr="003E6BBC" w:rsidRDefault="00B64775" w:rsidP="003E6BBC">
      <w:pPr>
        <w:pStyle w:val="ListParagraph"/>
        <w:numPr>
          <w:ilvl w:val="0"/>
          <w:numId w:val="14"/>
        </w:numPr>
        <w:adjustRightInd w:val="0"/>
        <w:snapToGrid w:val="0"/>
        <w:jc w:val="both"/>
        <w:rPr>
          <w:b/>
          <w:vanish/>
          <w:sz w:val="22"/>
          <w:szCs w:val="22"/>
          <w:lang w:val="en-NZ"/>
        </w:rPr>
      </w:pPr>
    </w:p>
    <w:p w:rsidR="00774097" w:rsidRPr="003E6BBC" w:rsidRDefault="00774097" w:rsidP="003E6BBC">
      <w:pPr>
        <w:adjustRightInd w:val="0"/>
        <w:snapToGrid w:val="0"/>
        <w:ind w:left="720"/>
        <w:jc w:val="both"/>
        <w:rPr>
          <w:rFonts w:eastAsia="바탕"/>
          <w:sz w:val="22"/>
          <w:szCs w:val="22"/>
          <w:lang w:eastAsia="ko-KR"/>
        </w:rPr>
      </w:pPr>
    </w:p>
    <w:p w:rsidR="00171D7A" w:rsidRPr="003E6BBC" w:rsidRDefault="00427C82" w:rsidP="003E6BBC">
      <w:pPr>
        <w:adjustRightInd w:val="0"/>
        <w:snapToGrid w:val="0"/>
        <w:ind w:left="720"/>
        <w:jc w:val="both"/>
        <w:rPr>
          <w:rFonts w:eastAsia="바탕"/>
          <w:sz w:val="22"/>
          <w:szCs w:val="22"/>
          <w:lang w:eastAsia="ko-KR"/>
        </w:rPr>
      </w:pPr>
      <w:r w:rsidRPr="003E6BBC">
        <w:rPr>
          <w:rFonts w:eastAsia="바탕"/>
          <w:sz w:val="22"/>
          <w:szCs w:val="22"/>
          <w:lang w:eastAsia="ko-KR"/>
        </w:rPr>
        <w:t>SC13</w:t>
      </w:r>
      <w:r w:rsidR="00F24190" w:rsidRPr="003E6BBC">
        <w:rPr>
          <w:rFonts w:eastAsia="바탕"/>
          <w:sz w:val="22"/>
          <w:szCs w:val="22"/>
          <w:lang w:eastAsia="ko-KR"/>
        </w:rPr>
        <w:t xml:space="preserve"> will review the status of cooperation with other organizations</w:t>
      </w:r>
      <w:r w:rsidR="008D33F4" w:rsidRPr="003E6BBC">
        <w:rPr>
          <w:rFonts w:eastAsia="바탕"/>
          <w:sz w:val="22"/>
          <w:szCs w:val="22"/>
          <w:lang w:eastAsia="ko-KR"/>
        </w:rPr>
        <w:t xml:space="preserve"> and provide further recommendations if any for the Commission’s consideration</w:t>
      </w:r>
      <w:r w:rsidR="00171D7A" w:rsidRPr="003E6BBC">
        <w:rPr>
          <w:rFonts w:eastAsia="바탕"/>
          <w:sz w:val="22"/>
          <w:szCs w:val="22"/>
          <w:lang w:eastAsia="ko-KR"/>
        </w:rPr>
        <w:t>.</w:t>
      </w:r>
      <w:r w:rsidR="007843E6" w:rsidRPr="003E6BBC">
        <w:rPr>
          <w:rFonts w:eastAsia="바탕" w:hint="eastAsia"/>
          <w:sz w:val="22"/>
          <w:szCs w:val="22"/>
          <w:lang w:eastAsia="ko-KR"/>
        </w:rPr>
        <w:t xml:space="preserve"> </w:t>
      </w:r>
    </w:p>
    <w:p w:rsidR="00FE4781" w:rsidRPr="003E6BBC" w:rsidRDefault="00FE4781" w:rsidP="003E6BBC">
      <w:pPr>
        <w:adjustRightInd w:val="0"/>
        <w:snapToGrid w:val="0"/>
        <w:ind w:left="2160"/>
        <w:jc w:val="both"/>
        <w:rPr>
          <w:rFonts w:eastAsia="바탕"/>
          <w:sz w:val="22"/>
          <w:szCs w:val="22"/>
          <w:lang w:eastAsia="ko-KR"/>
        </w:rPr>
      </w:pPr>
    </w:p>
    <w:p w:rsidR="00127D8E" w:rsidRPr="003E6BBC" w:rsidRDefault="00127D8E" w:rsidP="003E6BBC">
      <w:pPr>
        <w:adjustRightInd w:val="0"/>
        <w:snapToGrid w:val="0"/>
        <w:ind w:left="2160"/>
        <w:jc w:val="both"/>
        <w:rPr>
          <w:rFonts w:eastAsia="바탕"/>
          <w:sz w:val="22"/>
          <w:szCs w:val="22"/>
          <w:lang w:eastAsia="ko-KR"/>
        </w:rPr>
      </w:pPr>
    </w:p>
    <w:p w:rsidR="00A83306" w:rsidRPr="003E6BBC" w:rsidRDefault="00A83306" w:rsidP="00A95069">
      <w:pPr>
        <w:numPr>
          <w:ilvl w:val="0"/>
          <w:numId w:val="16"/>
        </w:numPr>
        <w:adjustRightInd w:val="0"/>
        <w:snapToGrid w:val="0"/>
        <w:ind w:left="2160"/>
        <w:jc w:val="both"/>
        <w:rPr>
          <w:b/>
          <w:sz w:val="22"/>
          <w:szCs w:val="22"/>
          <w:lang w:val="en-NZ"/>
        </w:rPr>
      </w:pPr>
      <w:r w:rsidRPr="003E6BBC">
        <w:rPr>
          <w:b/>
          <w:sz w:val="22"/>
          <w:szCs w:val="22"/>
          <w:lang w:val="en-NZ"/>
        </w:rPr>
        <w:t>SPECIAL REQUIREMENTS OF DEVELOPING STATES AND PARTICIPATING TERRITORIES</w:t>
      </w:r>
    </w:p>
    <w:p w:rsidR="00B64775" w:rsidRPr="003E6BBC" w:rsidRDefault="00B64775" w:rsidP="003E6BBC">
      <w:pPr>
        <w:pStyle w:val="ListParagraph"/>
        <w:numPr>
          <w:ilvl w:val="0"/>
          <w:numId w:val="8"/>
        </w:numPr>
        <w:adjustRightInd w:val="0"/>
        <w:snapToGrid w:val="0"/>
        <w:jc w:val="both"/>
        <w:rPr>
          <w:b/>
          <w:vanish/>
          <w:sz w:val="22"/>
          <w:szCs w:val="22"/>
          <w:lang w:val="en-NZ"/>
        </w:rPr>
      </w:pPr>
    </w:p>
    <w:p w:rsidR="00B64775" w:rsidRPr="003E6BBC" w:rsidRDefault="00B64775" w:rsidP="003E6BBC">
      <w:pPr>
        <w:pStyle w:val="ListParagraph"/>
        <w:numPr>
          <w:ilvl w:val="0"/>
          <w:numId w:val="8"/>
        </w:numPr>
        <w:adjustRightInd w:val="0"/>
        <w:snapToGrid w:val="0"/>
        <w:jc w:val="both"/>
        <w:rPr>
          <w:b/>
          <w:vanish/>
          <w:sz w:val="22"/>
          <w:szCs w:val="22"/>
          <w:lang w:val="en-NZ"/>
        </w:rPr>
      </w:pPr>
    </w:p>
    <w:p w:rsidR="006A1F5B" w:rsidRPr="003E6BBC" w:rsidRDefault="006A1F5B" w:rsidP="003E6BBC">
      <w:pPr>
        <w:pStyle w:val="ListParagraph"/>
        <w:numPr>
          <w:ilvl w:val="0"/>
          <w:numId w:val="8"/>
        </w:numPr>
        <w:adjustRightInd w:val="0"/>
        <w:snapToGrid w:val="0"/>
        <w:jc w:val="both"/>
        <w:rPr>
          <w:b/>
          <w:vanish/>
          <w:sz w:val="22"/>
          <w:szCs w:val="22"/>
          <w:lang w:val="en-NZ"/>
        </w:rPr>
      </w:pPr>
    </w:p>
    <w:p w:rsidR="006A1F5B" w:rsidRPr="003E6BBC" w:rsidRDefault="006A1F5B" w:rsidP="003E6BBC">
      <w:pPr>
        <w:pStyle w:val="ListParagraph"/>
        <w:numPr>
          <w:ilvl w:val="0"/>
          <w:numId w:val="8"/>
        </w:numPr>
        <w:adjustRightInd w:val="0"/>
        <w:snapToGrid w:val="0"/>
        <w:jc w:val="both"/>
        <w:rPr>
          <w:b/>
          <w:vanish/>
          <w:sz w:val="22"/>
          <w:szCs w:val="22"/>
          <w:lang w:val="en-NZ"/>
        </w:rPr>
      </w:pPr>
    </w:p>
    <w:p w:rsidR="006A1F5B" w:rsidRPr="003E6BBC" w:rsidRDefault="006A1F5B" w:rsidP="003E6BBC">
      <w:pPr>
        <w:pStyle w:val="ListParagraph"/>
        <w:numPr>
          <w:ilvl w:val="0"/>
          <w:numId w:val="8"/>
        </w:numPr>
        <w:adjustRightInd w:val="0"/>
        <w:snapToGrid w:val="0"/>
        <w:jc w:val="both"/>
        <w:rPr>
          <w:b/>
          <w:vanish/>
          <w:sz w:val="22"/>
          <w:szCs w:val="22"/>
          <w:lang w:val="en-NZ"/>
        </w:rPr>
      </w:pPr>
    </w:p>
    <w:p w:rsidR="006A1F5B" w:rsidRPr="003E6BBC" w:rsidRDefault="006A1F5B" w:rsidP="003E6BBC">
      <w:pPr>
        <w:pStyle w:val="ListParagraph"/>
        <w:numPr>
          <w:ilvl w:val="0"/>
          <w:numId w:val="8"/>
        </w:numPr>
        <w:adjustRightInd w:val="0"/>
        <w:snapToGrid w:val="0"/>
        <w:jc w:val="both"/>
        <w:rPr>
          <w:b/>
          <w:vanish/>
          <w:sz w:val="22"/>
          <w:szCs w:val="22"/>
          <w:lang w:val="en-NZ"/>
        </w:rPr>
      </w:pPr>
    </w:p>
    <w:p w:rsidR="00DB3EEE" w:rsidRPr="003E6BBC" w:rsidRDefault="00DB3EEE" w:rsidP="003E6BBC">
      <w:pPr>
        <w:adjustRightInd w:val="0"/>
        <w:snapToGrid w:val="0"/>
        <w:ind w:left="720"/>
        <w:jc w:val="both"/>
        <w:rPr>
          <w:sz w:val="22"/>
          <w:szCs w:val="22"/>
          <w:lang w:val="en-NZ"/>
        </w:rPr>
      </w:pPr>
    </w:p>
    <w:p w:rsidR="001A6166" w:rsidRPr="003E6BBC" w:rsidRDefault="00427C82" w:rsidP="003E6BBC">
      <w:pPr>
        <w:adjustRightInd w:val="0"/>
        <w:snapToGrid w:val="0"/>
        <w:ind w:left="720"/>
        <w:jc w:val="both"/>
        <w:rPr>
          <w:rFonts w:eastAsiaTheme="minorEastAsia"/>
          <w:sz w:val="22"/>
          <w:szCs w:val="22"/>
          <w:lang w:eastAsia="ko-KR"/>
        </w:rPr>
      </w:pPr>
      <w:r w:rsidRPr="003E6BBC">
        <w:rPr>
          <w:sz w:val="22"/>
          <w:szCs w:val="22"/>
          <w:lang w:val="en-NZ"/>
        </w:rPr>
        <w:t>SC13</w:t>
      </w:r>
      <w:r w:rsidR="009A2768" w:rsidRPr="003E6BBC">
        <w:rPr>
          <w:sz w:val="22"/>
          <w:szCs w:val="22"/>
          <w:lang w:val="en-NZ"/>
        </w:rPr>
        <w:t xml:space="preserve"> </w:t>
      </w:r>
      <w:r w:rsidR="00DB3EEE" w:rsidRPr="003E6BBC">
        <w:rPr>
          <w:sz w:val="22"/>
          <w:szCs w:val="22"/>
          <w:lang w:val="en-NZ"/>
        </w:rPr>
        <w:t xml:space="preserve">will </w:t>
      </w:r>
      <w:r w:rsidR="00B1289F" w:rsidRPr="003E6BBC">
        <w:rPr>
          <w:sz w:val="22"/>
          <w:szCs w:val="22"/>
          <w:lang w:val="en-NZ"/>
        </w:rPr>
        <w:t xml:space="preserve">consider </w:t>
      </w:r>
      <w:r w:rsidR="00DB3EEE" w:rsidRPr="003E6BBC">
        <w:rPr>
          <w:sz w:val="22"/>
          <w:szCs w:val="22"/>
          <w:lang w:val="en-NZ"/>
        </w:rPr>
        <w:t xml:space="preserve">intersessional activities for the capacity building in science of </w:t>
      </w:r>
      <w:r w:rsidR="00DB3EEE" w:rsidRPr="003E6BBC">
        <w:rPr>
          <w:sz w:val="22"/>
          <w:szCs w:val="22"/>
        </w:rPr>
        <w:t>developing States and participating territories</w:t>
      </w:r>
      <w:r w:rsidR="00EE5FEC" w:rsidRPr="003E6BBC">
        <w:rPr>
          <w:sz w:val="22"/>
          <w:szCs w:val="22"/>
        </w:rPr>
        <w:t>, including those</w:t>
      </w:r>
      <w:r w:rsidR="00DB3EEE" w:rsidRPr="003E6BBC">
        <w:rPr>
          <w:sz w:val="22"/>
          <w:szCs w:val="22"/>
        </w:rPr>
        <w:t xml:space="preserve"> supported by the Commission’s Special Requirements Fund and Japan Trust Fund</w:t>
      </w:r>
      <w:r w:rsidR="00E968E0" w:rsidRPr="003E6BBC">
        <w:rPr>
          <w:sz w:val="22"/>
          <w:szCs w:val="22"/>
        </w:rPr>
        <w:t xml:space="preserve">.  </w:t>
      </w:r>
    </w:p>
    <w:p w:rsidR="00127D8E" w:rsidRPr="003E6BBC" w:rsidRDefault="00127D8E" w:rsidP="003E6BBC">
      <w:pPr>
        <w:adjustRightInd w:val="0"/>
        <w:snapToGrid w:val="0"/>
        <w:ind w:left="720"/>
        <w:jc w:val="both"/>
        <w:rPr>
          <w:rFonts w:eastAsiaTheme="minorEastAsia"/>
          <w:sz w:val="22"/>
          <w:szCs w:val="22"/>
          <w:lang w:eastAsia="ko-KR"/>
        </w:rPr>
      </w:pPr>
    </w:p>
    <w:p w:rsidR="009A455E" w:rsidRPr="003E6BBC" w:rsidRDefault="009A455E" w:rsidP="003E6BBC">
      <w:pPr>
        <w:adjustRightInd w:val="0"/>
        <w:snapToGrid w:val="0"/>
        <w:ind w:left="720"/>
        <w:jc w:val="both"/>
        <w:rPr>
          <w:rFonts w:eastAsiaTheme="minorEastAsia"/>
          <w:sz w:val="22"/>
          <w:szCs w:val="22"/>
          <w:lang w:eastAsia="ko-KR"/>
        </w:rPr>
      </w:pPr>
    </w:p>
    <w:p w:rsidR="00A83306" w:rsidRPr="003E6BBC" w:rsidRDefault="00A83306" w:rsidP="00A95069">
      <w:pPr>
        <w:numPr>
          <w:ilvl w:val="0"/>
          <w:numId w:val="16"/>
        </w:numPr>
        <w:adjustRightInd w:val="0"/>
        <w:snapToGrid w:val="0"/>
        <w:ind w:left="2160"/>
        <w:jc w:val="both"/>
        <w:rPr>
          <w:b/>
          <w:sz w:val="22"/>
          <w:szCs w:val="22"/>
          <w:lang w:val="en-NZ"/>
        </w:rPr>
      </w:pPr>
      <w:r w:rsidRPr="003E6BBC">
        <w:rPr>
          <w:b/>
          <w:sz w:val="22"/>
          <w:szCs w:val="22"/>
          <w:lang w:val="en-NZ"/>
        </w:rPr>
        <w:t>FUTURE WORK PROGRAM AND BUDGET</w:t>
      </w:r>
    </w:p>
    <w:p w:rsidR="00A83306" w:rsidRPr="003E6BBC" w:rsidRDefault="00A83306" w:rsidP="003E6BBC">
      <w:pPr>
        <w:adjustRightInd w:val="0"/>
        <w:snapToGrid w:val="0"/>
        <w:jc w:val="both"/>
        <w:rPr>
          <w:sz w:val="22"/>
          <w:szCs w:val="22"/>
          <w:lang w:val="en-NZ"/>
        </w:rPr>
      </w:pPr>
    </w:p>
    <w:p w:rsidR="006A1F5B" w:rsidRPr="003E6BBC" w:rsidRDefault="006A1F5B" w:rsidP="003E6BBC">
      <w:pPr>
        <w:pStyle w:val="ListParagraph"/>
        <w:numPr>
          <w:ilvl w:val="0"/>
          <w:numId w:val="11"/>
        </w:numPr>
        <w:adjustRightInd w:val="0"/>
        <w:snapToGrid w:val="0"/>
        <w:jc w:val="both"/>
        <w:rPr>
          <w:b/>
          <w:vanish/>
          <w:sz w:val="22"/>
          <w:szCs w:val="22"/>
          <w:lang w:val="en-NZ"/>
        </w:rPr>
      </w:pPr>
    </w:p>
    <w:p w:rsidR="006A1F5B" w:rsidRPr="003E6BBC" w:rsidRDefault="006A1F5B" w:rsidP="003E6BBC">
      <w:pPr>
        <w:pStyle w:val="ListParagraph"/>
        <w:numPr>
          <w:ilvl w:val="0"/>
          <w:numId w:val="11"/>
        </w:numPr>
        <w:adjustRightInd w:val="0"/>
        <w:snapToGrid w:val="0"/>
        <w:jc w:val="both"/>
        <w:rPr>
          <w:b/>
          <w:vanish/>
          <w:sz w:val="22"/>
          <w:szCs w:val="22"/>
          <w:lang w:val="en-NZ"/>
        </w:rPr>
      </w:pPr>
    </w:p>
    <w:p w:rsidR="006A1F5B" w:rsidRPr="003E6BBC" w:rsidRDefault="006A1F5B" w:rsidP="003E6BBC">
      <w:pPr>
        <w:pStyle w:val="ListParagraph"/>
        <w:numPr>
          <w:ilvl w:val="0"/>
          <w:numId w:val="11"/>
        </w:numPr>
        <w:adjustRightInd w:val="0"/>
        <w:snapToGrid w:val="0"/>
        <w:jc w:val="both"/>
        <w:rPr>
          <w:b/>
          <w:vanish/>
          <w:sz w:val="22"/>
          <w:szCs w:val="22"/>
          <w:lang w:val="en-NZ"/>
        </w:rPr>
      </w:pPr>
    </w:p>
    <w:p w:rsidR="006A1F5B" w:rsidRPr="003E6BBC" w:rsidRDefault="006A1F5B" w:rsidP="003E6BBC">
      <w:pPr>
        <w:pStyle w:val="ListParagraph"/>
        <w:numPr>
          <w:ilvl w:val="0"/>
          <w:numId w:val="11"/>
        </w:numPr>
        <w:adjustRightInd w:val="0"/>
        <w:snapToGrid w:val="0"/>
        <w:jc w:val="both"/>
        <w:rPr>
          <w:b/>
          <w:vanish/>
          <w:sz w:val="22"/>
          <w:szCs w:val="22"/>
          <w:lang w:val="en-NZ"/>
        </w:rPr>
      </w:pPr>
    </w:p>
    <w:p w:rsidR="00B64775" w:rsidRPr="003E6BBC" w:rsidRDefault="00B64775" w:rsidP="003E6BBC">
      <w:pPr>
        <w:pStyle w:val="ListParagraph"/>
        <w:numPr>
          <w:ilvl w:val="0"/>
          <w:numId w:val="6"/>
        </w:numPr>
        <w:adjustRightInd w:val="0"/>
        <w:snapToGrid w:val="0"/>
        <w:jc w:val="both"/>
        <w:rPr>
          <w:b/>
          <w:vanish/>
          <w:sz w:val="22"/>
          <w:szCs w:val="22"/>
          <w:lang w:val="en-NZ"/>
        </w:rPr>
      </w:pPr>
    </w:p>
    <w:p w:rsidR="00B64775" w:rsidRPr="003E6BBC" w:rsidRDefault="00B64775" w:rsidP="003E6BBC">
      <w:pPr>
        <w:pStyle w:val="ListParagraph"/>
        <w:numPr>
          <w:ilvl w:val="0"/>
          <w:numId w:val="6"/>
        </w:numPr>
        <w:adjustRightInd w:val="0"/>
        <w:snapToGrid w:val="0"/>
        <w:jc w:val="both"/>
        <w:rPr>
          <w:b/>
          <w:vanish/>
          <w:sz w:val="22"/>
          <w:szCs w:val="22"/>
          <w:lang w:val="en-NZ"/>
        </w:rPr>
      </w:pPr>
    </w:p>
    <w:p w:rsidR="00B64775" w:rsidRPr="003E6BBC" w:rsidRDefault="00B64775" w:rsidP="003E6BBC">
      <w:pPr>
        <w:pStyle w:val="ListParagraph"/>
        <w:numPr>
          <w:ilvl w:val="0"/>
          <w:numId w:val="6"/>
        </w:numPr>
        <w:adjustRightInd w:val="0"/>
        <w:snapToGrid w:val="0"/>
        <w:jc w:val="both"/>
        <w:rPr>
          <w:b/>
          <w:vanish/>
          <w:sz w:val="22"/>
          <w:szCs w:val="22"/>
          <w:lang w:val="en-NZ"/>
        </w:rPr>
      </w:pPr>
    </w:p>
    <w:p w:rsidR="00B64775" w:rsidRPr="003E6BBC" w:rsidRDefault="00B64775" w:rsidP="003E6BBC">
      <w:pPr>
        <w:pStyle w:val="ListParagraph"/>
        <w:numPr>
          <w:ilvl w:val="0"/>
          <w:numId w:val="6"/>
        </w:numPr>
        <w:adjustRightInd w:val="0"/>
        <w:snapToGrid w:val="0"/>
        <w:jc w:val="both"/>
        <w:rPr>
          <w:b/>
          <w:vanish/>
          <w:sz w:val="22"/>
          <w:szCs w:val="22"/>
          <w:lang w:val="en-NZ"/>
        </w:rPr>
      </w:pPr>
    </w:p>
    <w:p w:rsidR="00B64775" w:rsidRPr="003E6BBC" w:rsidRDefault="00B64775" w:rsidP="003E6BBC">
      <w:pPr>
        <w:pStyle w:val="ListParagraph"/>
        <w:numPr>
          <w:ilvl w:val="0"/>
          <w:numId w:val="6"/>
        </w:numPr>
        <w:adjustRightInd w:val="0"/>
        <w:snapToGrid w:val="0"/>
        <w:jc w:val="both"/>
        <w:rPr>
          <w:b/>
          <w:vanish/>
          <w:sz w:val="22"/>
          <w:szCs w:val="22"/>
          <w:lang w:val="en-NZ"/>
        </w:rPr>
      </w:pPr>
    </w:p>
    <w:p w:rsidR="001B45B8" w:rsidRPr="003E6BBC" w:rsidRDefault="001B45B8" w:rsidP="003E6BBC">
      <w:pPr>
        <w:numPr>
          <w:ilvl w:val="1"/>
          <w:numId w:val="6"/>
        </w:numPr>
        <w:adjustRightInd w:val="0"/>
        <w:snapToGrid w:val="0"/>
        <w:jc w:val="both"/>
        <w:rPr>
          <w:b/>
          <w:sz w:val="22"/>
          <w:szCs w:val="22"/>
          <w:lang w:val="en-NZ"/>
        </w:rPr>
      </w:pPr>
      <w:r w:rsidRPr="003E6BBC">
        <w:rPr>
          <w:b/>
          <w:sz w:val="22"/>
          <w:szCs w:val="22"/>
          <w:lang w:val="en-NZ"/>
        </w:rPr>
        <w:t>Review of the Scientific Committee Work Programme</w:t>
      </w:r>
    </w:p>
    <w:p w:rsidR="001B45B8" w:rsidRPr="003E6BBC" w:rsidRDefault="001B45B8" w:rsidP="003E6BBC">
      <w:pPr>
        <w:adjustRightInd w:val="0"/>
        <w:snapToGrid w:val="0"/>
        <w:ind w:left="720"/>
        <w:jc w:val="both"/>
        <w:rPr>
          <w:sz w:val="22"/>
          <w:szCs w:val="22"/>
          <w:lang w:val="en-NZ"/>
        </w:rPr>
      </w:pPr>
    </w:p>
    <w:p w:rsidR="001B45B8" w:rsidRPr="003E6BBC" w:rsidRDefault="00427C82" w:rsidP="003E6BBC">
      <w:pPr>
        <w:adjustRightInd w:val="0"/>
        <w:snapToGrid w:val="0"/>
        <w:ind w:left="720"/>
        <w:jc w:val="both"/>
        <w:rPr>
          <w:sz w:val="22"/>
          <w:szCs w:val="22"/>
          <w:lang w:eastAsia="ko-KR"/>
        </w:rPr>
      </w:pPr>
      <w:r w:rsidRPr="003E6BBC">
        <w:rPr>
          <w:sz w:val="22"/>
          <w:szCs w:val="22"/>
          <w:lang w:val="en-NZ"/>
        </w:rPr>
        <w:t>SC13</w:t>
      </w:r>
      <w:r w:rsidR="009A2768" w:rsidRPr="003E6BBC">
        <w:rPr>
          <w:sz w:val="22"/>
          <w:szCs w:val="22"/>
          <w:lang w:val="en-NZ"/>
        </w:rPr>
        <w:t xml:space="preserve"> </w:t>
      </w:r>
      <w:r w:rsidR="001B45B8" w:rsidRPr="003E6BBC">
        <w:rPr>
          <w:sz w:val="22"/>
          <w:szCs w:val="22"/>
          <w:lang w:val="en-NZ"/>
        </w:rPr>
        <w:t xml:space="preserve">will </w:t>
      </w:r>
      <w:r w:rsidR="00CC05D1" w:rsidRPr="003E6BBC">
        <w:rPr>
          <w:rFonts w:eastAsiaTheme="minorEastAsia"/>
          <w:sz w:val="22"/>
          <w:szCs w:val="22"/>
          <w:lang w:val="en-NZ" w:eastAsia="ko-KR"/>
        </w:rPr>
        <w:t>be briefed</w:t>
      </w:r>
      <w:r w:rsidR="00CC05D1" w:rsidRPr="003E6BBC">
        <w:rPr>
          <w:sz w:val="22"/>
          <w:szCs w:val="22"/>
          <w:lang w:val="en-NZ"/>
        </w:rPr>
        <w:t xml:space="preserve"> </w:t>
      </w:r>
      <w:r w:rsidR="00CC05D1" w:rsidRPr="003E6BBC">
        <w:rPr>
          <w:rFonts w:eastAsiaTheme="minorEastAsia"/>
          <w:sz w:val="22"/>
          <w:szCs w:val="22"/>
          <w:lang w:val="en-NZ" w:eastAsia="ko-KR"/>
        </w:rPr>
        <w:t>on the</w:t>
      </w:r>
      <w:r w:rsidR="007A31CF" w:rsidRPr="003E6BBC">
        <w:rPr>
          <w:sz w:val="22"/>
          <w:szCs w:val="22"/>
          <w:lang w:val="en-NZ"/>
        </w:rPr>
        <w:t xml:space="preserve"> </w:t>
      </w:r>
      <w:r w:rsidR="008943BA" w:rsidRPr="003E6BBC">
        <w:rPr>
          <w:rFonts w:eastAsiaTheme="minorEastAsia"/>
          <w:sz w:val="22"/>
          <w:szCs w:val="22"/>
          <w:lang w:val="en-NZ" w:eastAsia="ko-KR"/>
        </w:rPr>
        <w:t>status of the SC</w:t>
      </w:r>
      <w:r w:rsidR="00A92805" w:rsidRPr="003E6BBC">
        <w:rPr>
          <w:rFonts w:eastAsiaTheme="minorEastAsia"/>
          <w:sz w:val="22"/>
          <w:szCs w:val="22"/>
          <w:lang w:val="en-NZ" w:eastAsia="ko-KR"/>
        </w:rPr>
        <w:t>1</w:t>
      </w:r>
      <w:r w:rsidR="00CF62CA" w:rsidRPr="003E6BBC">
        <w:rPr>
          <w:rFonts w:eastAsiaTheme="minorEastAsia"/>
          <w:sz w:val="22"/>
          <w:szCs w:val="22"/>
          <w:lang w:val="en-NZ" w:eastAsia="ko-KR"/>
        </w:rPr>
        <w:t>2</w:t>
      </w:r>
      <w:r w:rsidR="008943BA" w:rsidRPr="003E6BBC">
        <w:rPr>
          <w:rFonts w:eastAsiaTheme="minorEastAsia"/>
          <w:sz w:val="22"/>
          <w:szCs w:val="22"/>
          <w:lang w:val="en-NZ" w:eastAsia="ko-KR"/>
        </w:rPr>
        <w:t xml:space="preserve"> </w:t>
      </w:r>
      <w:r w:rsidR="007A31CF" w:rsidRPr="003E6BBC">
        <w:rPr>
          <w:sz w:val="22"/>
          <w:szCs w:val="22"/>
          <w:lang w:val="en-NZ"/>
        </w:rPr>
        <w:t>work programme</w:t>
      </w:r>
      <w:r w:rsidR="001B45B8" w:rsidRPr="003E6BBC">
        <w:rPr>
          <w:sz w:val="22"/>
          <w:szCs w:val="22"/>
          <w:lang w:eastAsia="ko-KR"/>
        </w:rPr>
        <w:t>.</w:t>
      </w:r>
    </w:p>
    <w:p w:rsidR="001B45B8" w:rsidRPr="003E6BBC" w:rsidRDefault="001B45B8" w:rsidP="003E6BBC">
      <w:pPr>
        <w:adjustRightInd w:val="0"/>
        <w:snapToGrid w:val="0"/>
        <w:ind w:left="720"/>
        <w:jc w:val="both"/>
        <w:rPr>
          <w:sz w:val="22"/>
          <w:szCs w:val="22"/>
          <w:lang w:val="en-NZ"/>
        </w:rPr>
      </w:pPr>
    </w:p>
    <w:p w:rsidR="002C13A9" w:rsidRPr="003E6BBC" w:rsidRDefault="007A31CF" w:rsidP="003E6BBC">
      <w:pPr>
        <w:numPr>
          <w:ilvl w:val="1"/>
          <w:numId w:val="6"/>
        </w:numPr>
        <w:adjustRightInd w:val="0"/>
        <w:snapToGrid w:val="0"/>
        <w:jc w:val="both"/>
        <w:rPr>
          <w:b/>
          <w:sz w:val="22"/>
          <w:szCs w:val="22"/>
          <w:lang w:val="en-NZ"/>
        </w:rPr>
      </w:pPr>
      <w:r w:rsidRPr="003E6BBC">
        <w:rPr>
          <w:b/>
          <w:sz w:val="22"/>
          <w:szCs w:val="22"/>
          <w:lang w:val="en-NZ"/>
        </w:rPr>
        <w:t>Development of</w:t>
      </w:r>
      <w:r w:rsidR="004C3451" w:rsidRPr="003E6BBC">
        <w:rPr>
          <w:b/>
          <w:sz w:val="22"/>
          <w:szCs w:val="22"/>
          <w:lang w:val="en-NZ"/>
        </w:rPr>
        <w:t xml:space="preserve"> </w:t>
      </w:r>
      <w:r w:rsidR="00B9482F" w:rsidRPr="003E6BBC">
        <w:rPr>
          <w:b/>
          <w:sz w:val="22"/>
          <w:szCs w:val="22"/>
          <w:lang w:val="en-NZ"/>
        </w:rPr>
        <w:t xml:space="preserve">the </w:t>
      </w:r>
      <w:r w:rsidR="00C048B3" w:rsidRPr="003E6BBC">
        <w:rPr>
          <w:b/>
          <w:sz w:val="22"/>
          <w:szCs w:val="22"/>
          <w:lang w:val="en-NZ"/>
        </w:rPr>
        <w:t>201</w:t>
      </w:r>
      <w:r w:rsidR="00CF62CA" w:rsidRPr="003E6BBC">
        <w:rPr>
          <w:rFonts w:eastAsiaTheme="minorEastAsia"/>
          <w:b/>
          <w:sz w:val="22"/>
          <w:szCs w:val="22"/>
          <w:lang w:val="en-NZ" w:eastAsia="ko-KR"/>
        </w:rPr>
        <w:t>8</w:t>
      </w:r>
      <w:r w:rsidR="00C048B3" w:rsidRPr="003E6BBC">
        <w:rPr>
          <w:b/>
          <w:sz w:val="22"/>
          <w:szCs w:val="22"/>
          <w:lang w:val="en-NZ"/>
        </w:rPr>
        <w:t xml:space="preserve"> </w:t>
      </w:r>
      <w:r w:rsidR="007A5942" w:rsidRPr="003E6BBC">
        <w:rPr>
          <w:b/>
          <w:sz w:val="22"/>
          <w:szCs w:val="22"/>
          <w:lang w:val="en-NZ"/>
        </w:rPr>
        <w:t xml:space="preserve">Work Programme and budget, and </w:t>
      </w:r>
      <w:r w:rsidR="004C3451" w:rsidRPr="003E6BBC">
        <w:rPr>
          <w:b/>
          <w:sz w:val="22"/>
          <w:szCs w:val="22"/>
          <w:lang w:val="en-NZ"/>
        </w:rPr>
        <w:t xml:space="preserve">projection of </w:t>
      </w:r>
      <w:r w:rsidR="00C048B3" w:rsidRPr="003E6BBC">
        <w:rPr>
          <w:b/>
          <w:sz w:val="22"/>
          <w:szCs w:val="22"/>
          <w:lang w:val="en-NZ"/>
        </w:rPr>
        <w:t>201</w:t>
      </w:r>
      <w:r w:rsidR="00CF62CA" w:rsidRPr="003E6BBC">
        <w:rPr>
          <w:rFonts w:eastAsiaTheme="minorEastAsia"/>
          <w:b/>
          <w:sz w:val="22"/>
          <w:szCs w:val="22"/>
          <w:lang w:val="en-NZ" w:eastAsia="ko-KR"/>
        </w:rPr>
        <w:t>9</w:t>
      </w:r>
      <w:r w:rsidR="007A5942" w:rsidRPr="003E6BBC">
        <w:rPr>
          <w:b/>
          <w:sz w:val="22"/>
          <w:szCs w:val="22"/>
          <w:lang w:val="en-NZ"/>
        </w:rPr>
        <w:t>-</w:t>
      </w:r>
      <w:r w:rsidR="00C048B3" w:rsidRPr="003E6BBC">
        <w:rPr>
          <w:b/>
          <w:sz w:val="22"/>
          <w:szCs w:val="22"/>
          <w:lang w:val="en-NZ"/>
        </w:rPr>
        <w:t>20</w:t>
      </w:r>
      <w:r w:rsidR="00CF62CA" w:rsidRPr="003E6BBC">
        <w:rPr>
          <w:b/>
          <w:sz w:val="22"/>
          <w:szCs w:val="22"/>
          <w:lang w:val="en-NZ"/>
        </w:rPr>
        <w:t>20</w:t>
      </w:r>
      <w:r w:rsidR="00C048B3" w:rsidRPr="003E6BBC">
        <w:rPr>
          <w:b/>
          <w:sz w:val="22"/>
          <w:szCs w:val="22"/>
          <w:lang w:val="en-NZ"/>
        </w:rPr>
        <w:t xml:space="preserve"> </w:t>
      </w:r>
      <w:r w:rsidR="007A5942" w:rsidRPr="003E6BBC">
        <w:rPr>
          <w:b/>
          <w:sz w:val="22"/>
          <w:szCs w:val="22"/>
          <w:lang w:val="en-NZ"/>
        </w:rPr>
        <w:t xml:space="preserve">provisional </w:t>
      </w:r>
      <w:r w:rsidR="00E72288" w:rsidRPr="003E6BBC">
        <w:rPr>
          <w:b/>
          <w:sz w:val="22"/>
          <w:szCs w:val="22"/>
          <w:lang w:val="en-NZ"/>
        </w:rPr>
        <w:t>W</w:t>
      </w:r>
      <w:r w:rsidR="004C3451" w:rsidRPr="003E6BBC">
        <w:rPr>
          <w:b/>
          <w:sz w:val="22"/>
          <w:szCs w:val="22"/>
          <w:lang w:val="en-NZ"/>
        </w:rPr>
        <w:t xml:space="preserve">ork </w:t>
      </w:r>
      <w:r w:rsidR="00E72288" w:rsidRPr="003E6BBC">
        <w:rPr>
          <w:b/>
          <w:sz w:val="22"/>
          <w:szCs w:val="22"/>
          <w:lang w:val="en-NZ"/>
        </w:rPr>
        <w:t>P</w:t>
      </w:r>
      <w:r w:rsidR="004C3451" w:rsidRPr="003E6BBC">
        <w:rPr>
          <w:b/>
          <w:sz w:val="22"/>
          <w:szCs w:val="22"/>
          <w:lang w:val="en-NZ"/>
        </w:rPr>
        <w:t xml:space="preserve">rogramme </w:t>
      </w:r>
      <w:r w:rsidR="007A5942" w:rsidRPr="003E6BBC">
        <w:rPr>
          <w:b/>
          <w:sz w:val="22"/>
          <w:szCs w:val="22"/>
          <w:lang w:val="en-NZ"/>
        </w:rPr>
        <w:t>and indicative budget</w:t>
      </w:r>
      <w:r w:rsidR="00EC2690" w:rsidRPr="003E6BBC">
        <w:rPr>
          <w:b/>
          <w:sz w:val="22"/>
          <w:szCs w:val="22"/>
          <w:lang w:val="en-NZ"/>
        </w:rPr>
        <w:t xml:space="preserve"> </w:t>
      </w:r>
    </w:p>
    <w:p w:rsidR="0037237D" w:rsidRPr="003E6BBC" w:rsidRDefault="0037237D" w:rsidP="003E6BBC">
      <w:pPr>
        <w:pStyle w:val="ListParagraph"/>
        <w:adjustRightInd w:val="0"/>
        <w:snapToGrid w:val="0"/>
        <w:jc w:val="both"/>
        <w:rPr>
          <w:sz w:val="22"/>
          <w:szCs w:val="22"/>
          <w:lang w:val="en-NZ"/>
        </w:rPr>
      </w:pPr>
    </w:p>
    <w:p w:rsidR="00FB6596" w:rsidRPr="003E6BBC" w:rsidRDefault="00427C82" w:rsidP="003E6BBC">
      <w:pPr>
        <w:adjustRightInd w:val="0"/>
        <w:snapToGrid w:val="0"/>
        <w:ind w:left="720"/>
        <w:jc w:val="both"/>
        <w:rPr>
          <w:rFonts w:eastAsiaTheme="minorEastAsia"/>
          <w:sz w:val="22"/>
          <w:szCs w:val="22"/>
          <w:lang w:eastAsia="ko-KR"/>
        </w:rPr>
      </w:pPr>
      <w:r w:rsidRPr="003E6BBC">
        <w:rPr>
          <w:sz w:val="22"/>
          <w:szCs w:val="22"/>
          <w:lang w:val="en-NZ"/>
        </w:rPr>
        <w:t>SC13</w:t>
      </w:r>
      <w:r w:rsidR="009A2768" w:rsidRPr="003E6BBC">
        <w:rPr>
          <w:sz w:val="22"/>
          <w:szCs w:val="22"/>
          <w:lang w:val="en-NZ"/>
        </w:rPr>
        <w:t xml:space="preserve"> </w:t>
      </w:r>
      <w:r w:rsidR="007A5942" w:rsidRPr="003E6BBC">
        <w:rPr>
          <w:sz w:val="22"/>
          <w:szCs w:val="22"/>
          <w:lang w:val="en-NZ"/>
        </w:rPr>
        <w:t xml:space="preserve">will </w:t>
      </w:r>
      <w:r w:rsidR="004C3451" w:rsidRPr="003E6BBC">
        <w:rPr>
          <w:sz w:val="22"/>
          <w:szCs w:val="22"/>
        </w:rPr>
        <w:t xml:space="preserve">develop </w:t>
      </w:r>
      <w:r w:rsidR="00B9482F" w:rsidRPr="003E6BBC">
        <w:rPr>
          <w:sz w:val="22"/>
          <w:szCs w:val="22"/>
        </w:rPr>
        <w:t xml:space="preserve">the </w:t>
      </w:r>
      <w:r w:rsidR="00BB5AB8" w:rsidRPr="003E6BBC">
        <w:rPr>
          <w:sz w:val="22"/>
          <w:szCs w:val="22"/>
        </w:rPr>
        <w:t>201</w:t>
      </w:r>
      <w:r w:rsidR="00CF62CA" w:rsidRPr="003E6BBC">
        <w:rPr>
          <w:sz w:val="22"/>
          <w:szCs w:val="22"/>
        </w:rPr>
        <w:t>8</w:t>
      </w:r>
      <w:r w:rsidR="00BB5AB8" w:rsidRPr="003E6BBC">
        <w:rPr>
          <w:sz w:val="22"/>
          <w:szCs w:val="22"/>
        </w:rPr>
        <w:t xml:space="preserve"> </w:t>
      </w:r>
      <w:r w:rsidR="008943BA" w:rsidRPr="003E6BBC">
        <w:rPr>
          <w:rFonts w:eastAsiaTheme="minorEastAsia"/>
          <w:sz w:val="22"/>
          <w:szCs w:val="22"/>
          <w:lang w:eastAsia="ko-KR"/>
        </w:rPr>
        <w:t xml:space="preserve">SC </w:t>
      </w:r>
      <w:r w:rsidR="004C3451" w:rsidRPr="003E6BBC">
        <w:rPr>
          <w:sz w:val="22"/>
          <w:szCs w:val="22"/>
        </w:rPr>
        <w:t>work p</w:t>
      </w:r>
      <w:r w:rsidR="007A5942" w:rsidRPr="003E6BBC">
        <w:rPr>
          <w:sz w:val="22"/>
          <w:szCs w:val="22"/>
        </w:rPr>
        <w:t xml:space="preserve">rogramme </w:t>
      </w:r>
      <w:r w:rsidR="004C3451" w:rsidRPr="003E6BBC">
        <w:rPr>
          <w:sz w:val="22"/>
          <w:szCs w:val="22"/>
        </w:rPr>
        <w:t xml:space="preserve">and budget and provisional work programme and indicative budget </w:t>
      </w:r>
      <w:r w:rsidR="00573EAE" w:rsidRPr="003E6BBC">
        <w:rPr>
          <w:sz w:val="22"/>
          <w:szCs w:val="22"/>
        </w:rPr>
        <w:t xml:space="preserve">for </w:t>
      </w:r>
      <w:r w:rsidR="003B6793" w:rsidRPr="003E6BBC">
        <w:rPr>
          <w:sz w:val="22"/>
          <w:szCs w:val="22"/>
        </w:rPr>
        <w:t>201</w:t>
      </w:r>
      <w:r w:rsidR="00CF62CA" w:rsidRPr="003E6BBC">
        <w:rPr>
          <w:sz w:val="22"/>
          <w:szCs w:val="22"/>
        </w:rPr>
        <w:t>9</w:t>
      </w:r>
      <w:r w:rsidR="003B61E7" w:rsidRPr="003E6BBC">
        <w:rPr>
          <w:sz w:val="22"/>
          <w:szCs w:val="22"/>
        </w:rPr>
        <w:t>-</w:t>
      </w:r>
      <w:r w:rsidR="003B6793" w:rsidRPr="003E6BBC">
        <w:rPr>
          <w:sz w:val="22"/>
          <w:szCs w:val="22"/>
        </w:rPr>
        <w:t>20</w:t>
      </w:r>
      <w:r w:rsidR="00CF62CA" w:rsidRPr="003E6BBC">
        <w:rPr>
          <w:sz w:val="22"/>
          <w:szCs w:val="22"/>
        </w:rPr>
        <w:t>20</w:t>
      </w:r>
      <w:r w:rsidR="008943BA" w:rsidRPr="003E6BBC">
        <w:rPr>
          <w:rFonts w:eastAsiaTheme="minorEastAsia"/>
          <w:sz w:val="22"/>
          <w:szCs w:val="22"/>
          <w:lang w:eastAsia="ko-KR"/>
        </w:rPr>
        <w:t xml:space="preserve"> for the Commission’s endorsement</w:t>
      </w:r>
      <w:r w:rsidR="007A5942" w:rsidRPr="003E6BBC">
        <w:rPr>
          <w:sz w:val="22"/>
          <w:szCs w:val="22"/>
        </w:rPr>
        <w:t>.</w:t>
      </w:r>
      <w:r w:rsidR="00720BEA" w:rsidRPr="003E6BBC">
        <w:rPr>
          <w:rFonts w:eastAsiaTheme="minorEastAsia"/>
          <w:sz w:val="22"/>
          <w:szCs w:val="22"/>
          <w:lang w:eastAsia="ko-KR"/>
        </w:rPr>
        <w:t xml:space="preserve"> </w:t>
      </w:r>
    </w:p>
    <w:p w:rsidR="00FB6596" w:rsidRPr="003E6BBC" w:rsidRDefault="00FB6596" w:rsidP="003E6BBC">
      <w:pPr>
        <w:adjustRightInd w:val="0"/>
        <w:snapToGrid w:val="0"/>
        <w:ind w:left="720"/>
        <w:jc w:val="both"/>
        <w:rPr>
          <w:rFonts w:eastAsiaTheme="minorEastAsia"/>
          <w:sz w:val="22"/>
          <w:szCs w:val="22"/>
          <w:lang w:eastAsia="ko-KR"/>
        </w:rPr>
      </w:pPr>
    </w:p>
    <w:p w:rsidR="00FB6596" w:rsidRPr="003E6BBC" w:rsidRDefault="00427C82" w:rsidP="003E6BBC">
      <w:pPr>
        <w:adjustRightInd w:val="0"/>
        <w:snapToGrid w:val="0"/>
        <w:ind w:left="720"/>
        <w:jc w:val="both"/>
        <w:rPr>
          <w:rFonts w:eastAsiaTheme="minorEastAsia"/>
          <w:sz w:val="22"/>
          <w:szCs w:val="22"/>
          <w:lang w:eastAsia="ko-KR"/>
        </w:rPr>
      </w:pPr>
      <w:r w:rsidRPr="003E6BBC">
        <w:rPr>
          <w:rFonts w:eastAsiaTheme="minorEastAsia"/>
          <w:sz w:val="22"/>
          <w:szCs w:val="22"/>
          <w:lang w:eastAsia="ko-KR"/>
        </w:rPr>
        <w:t>SC13</w:t>
      </w:r>
      <w:r w:rsidR="00FB6596" w:rsidRPr="003E6BBC">
        <w:rPr>
          <w:rFonts w:eastAsiaTheme="minorEastAsia"/>
          <w:sz w:val="22"/>
          <w:szCs w:val="22"/>
          <w:lang w:eastAsia="ko-KR"/>
        </w:rPr>
        <w:t xml:space="preserve"> will note</w:t>
      </w:r>
      <w:r w:rsidR="00E554ED" w:rsidRPr="003E6BBC">
        <w:rPr>
          <w:rFonts w:eastAsiaTheme="minorEastAsia"/>
          <w:sz w:val="22"/>
          <w:szCs w:val="22"/>
          <w:lang w:eastAsia="ko-KR"/>
        </w:rPr>
        <w:t xml:space="preserve"> a recommendation from</w:t>
      </w:r>
      <w:r w:rsidR="00FB6596" w:rsidRPr="003E6BBC">
        <w:rPr>
          <w:rFonts w:eastAsiaTheme="minorEastAsia"/>
          <w:sz w:val="22"/>
          <w:szCs w:val="22"/>
          <w:lang w:eastAsia="ko-KR"/>
        </w:rPr>
        <w:t xml:space="preserve"> the </w:t>
      </w:r>
      <w:r w:rsidR="00E554ED" w:rsidRPr="003E6BBC">
        <w:rPr>
          <w:rFonts w:eastAsiaTheme="minorEastAsia"/>
          <w:sz w:val="22"/>
          <w:szCs w:val="22"/>
          <w:lang w:eastAsia="ko-KR"/>
        </w:rPr>
        <w:t xml:space="preserve">Finance and Administration Committee </w:t>
      </w:r>
      <w:r w:rsidR="00A51C48" w:rsidRPr="003E6BBC">
        <w:rPr>
          <w:rFonts w:eastAsiaTheme="minorEastAsia"/>
          <w:sz w:val="22"/>
          <w:szCs w:val="22"/>
          <w:lang w:eastAsia="ko-KR"/>
        </w:rPr>
        <w:t xml:space="preserve">to the Commission (Para 71, FAC9 Summary Report) </w:t>
      </w:r>
      <w:r w:rsidR="00FB6596" w:rsidRPr="003E6BBC">
        <w:rPr>
          <w:rFonts w:eastAsiaTheme="minorEastAsia"/>
          <w:sz w:val="22"/>
          <w:szCs w:val="22"/>
          <w:lang w:eastAsia="ko-KR"/>
        </w:rPr>
        <w:t xml:space="preserve">that </w:t>
      </w:r>
      <w:r w:rsidR="00CD4C32" w:rsidRPr="003E6BBC">
        <w:rPr>
          <w:rFonts w:eastAsiaTheme="minorEastAsia"/>
          <w:sz w:val="22"/>
          <w:szCs w:val="22"/>
          <w:lang w:eastAsia="ko-KR"/>
        </w:rPr>
        <w:t>“</w:t>
      </w:r>
      <w:r w:rsidR="00FB6596" w:rsidRPr="00D57007">
        <w:rPr>
          <w:i/>
          <w:sz w:val="22"/>
          <w:szCs w:val="22"/>
        </w:rPr>
        <w:t>WCPFC12 task SC with carefully considering proposed scientific projects in the context of the indicative budget agreed for the coming year</w:t>
      </w:r>
      <w:r w:rsidR="00FB6596" w:rsidRPr="00D57007">
        <w:rPr>
          <w:rFonts w:eastAsiaTheme="minorEastAsia"/>
          <w:i/>
          <w:sz w:val="22"/>
          <w:szCs w:val="22"/>
          <w:lang w:eastAsia="ko-KR"/>
        </w:rPr>
        <w:t>.</w:t>
      </w:r>
      <w:r w:rsidR="00CD4C32" w:rsidRPr="003E6BBC">
        <w:rPr>
          <w:rFonts w:eastAsiaTheme="minorEastAsia"/>
          <w:sz w:val="22"/>
          <w:szCs w:val="22"/>
          <w:lang w:eastAsia="ko-KR"/>
        </w:rPr>
        <w:t>”</w:t>
      </w:r>
    </w:p>
    <w:p w:rsidR="00A50876" w:rsidRPr="003E6BBC" w:rsidRDefault="00A50876" w:rsidP="003E6BBC">
      <w:pPr>
        <w:adjustRightInd w:val="0"/>
        <w:snapToGrid w:val="0"/>
        <w:ind w:left="720"/>
        <w:jc w:val="both"/>
        <w:rPr>
          <w:rFonts w:eastAsiaTheme="minorEastAsia"/>
          <w:sz w:val="22"/>
          <w:szCs w:val="22"/>
          <w:lang w:val="en-NZ" w:eastAsia="ko-KR"/>
        </w:rPr>
      </w:pPr>
    </w:p>
    <w:p w:rsidR="00127D8E" w:rsidRPr="003E6BBC" w:rsidRDefault="00127D8E" w:rsidP="003E6BBC">
      <w:pPr>
        <w:adjustRightInd w:val="0"/>
        <w:snapToGrid w:val="0"/>
        <w:ind w:left="720"/>
        <w:jc w:val="both"/>
        <w:rPr>
          <w:rFonts w:eastAsiaTheme="minorEastAsia"/>
          <w:sz w:val="22"/>
          <w:szCs w:val="22"/>
          <w:lang w:val="en-NZ" w:eastAsia="ko-KR"/>
        </w:rPr>
      </w:pPr>
    </w:p>
    <w:p w:rsidR="00A83306" w:rsidRPr="003E6BBC" w:rsidRDefault="00A83306" w:rsidP="00A95069">
      <w:pPr>
        <w:numPr>
          <w:ilvl w:val="0"/>
          <w:numId w:val="16"/>
        </w:numPr>
        <w:adjustRightInd w:val="0"/>
        <w:snapToGrid w:val="0"/>
        <w:ind w:left="2160"/>
        <w:jc w:val="both"/>
        <w:rPr>
          <w:b/>
          <w:sz w:val="22"/>
          <w:szCs w:val="22"/>
          <w:lang w:val="en-NZ"/>
        </w:rPr>
      </w:pPr>
      <w:r w:rsidRPr="003E6BBC">
        <w:rPr>
          <w:b/>
          <w:sz w:val="22"/>
          <w:szCs w:val="22"/>
          <w:lang w:val="en-NZ"/>
        </w:rPr>
        <w:t>ADMINISTRATIVE MATTERS</w:t>
      </w:r>
    </w:p>
    <w:p w:rsidR="006A1F5B" w:rsidRPr="003E6BBC" w:rsidRDefault="006A1F5B" w:rsidP="003E6BBC">
      <w:pPr>
        <w:pStyle w:val="ListParagraph"/>
        <w:numPr>
          <w:ilvl w:val="0"/>
          <w:numId w:val="9"/>
        </w:numPr>
        <w:adjustRightInd w:val="0"/>
        <w:snapToGrid w:val="0"/>
        <w:jc w:val="both"/>
        <w:rPr>
          <w:b/>
          <w:vanish/>
          <w:sz w:val="22"/>
          <w:szCs w:val="22"/>
          <w:lang w:val="en-NZ"/>
        </w:rPr>
      </w:pPr>
    </w:p>
    <w:p w:rsidR="006A1F5B" w:rsidRPr="003E6BBC" w:rsidRDefault="006A1F5B" w:rsidP="003E6BBC">
      <w:pPr>
        <w:pStyle w:val="ListParagraph"/>
        <w:numPr>
          <w:ilvl w:val="0"/>
          <w:numId w:val="9"/>
        </w:numPr>
        <w:adjustRightInd w:val="0"/>
        <w:snapToGrid w:val="0"/>
        <w:jc w:val="both"/>
        <w:rPr>
          <w:b/>
          <w:vanish/>
          <w:sz w:val="22"/>
          <w:szCs w:val="22"/>
          <w:lang w:val="en-NZ"/>
        </w:rPr>
      </w:pPr>
    </w:p>
    <w:p w:rsidR="006A1F5B" w:rsidRPr="003E6BBC" w:rsidRDefault="006A1F5B" w:rsidP="003E6BBC">
      <w:pPr>
        <w:pStyle w:val="ListParagraph"/>
        <w:numPr>
          <w:ilvl w:val="0"/>
          <w:numId w:val="9"/>
        </w:numPr>
        <w:adjustRightInd w:val="0"/>
        <w:snapToGrid w:val="0"/>
        <w:jc w:val="both"/>
        <w:rPr>
          <w:b/>
          <w:vanish/>
          <w:sz w:val="22"/>
          <w:szCs w:val="22"/>
          <w:lang w:val="en-NZ"/>
        </w:rPr>
      </w:pPr>
    </w:p>
    <w:p w:rsidR="006A1F5B" w:rsidRPr="003E6BBC" w:rsidRDefault="006A1F5B" w:rsidP="003E6BBC">
      <w:pPr>
        <w:pStyle w:val="ListParagraph"/>
        <w:numPr>
          <w:ilvl w:val="0"/>
          <w:numId w:val="9"/>
        </w:numPr>
        <w:adjustRightInd w:val="0"/>
        <w:snapToGrid w:val="0"/>
        <w:jc w:val="both"/>
        <w:rPr>
          <w:b/>
          <w:vanish/>
          <w:sz w:val="22"/>
          <w:szCs w:val="22"/>
          <w:lang w:val="en-NZ"/>
        </w:rPr>
      </w:pPr>
    </w:p>
    <w:p w:rsidR="00B64775" w:rsidRPr="003E6BBC" w:rsidRDefault="00B64775" w:rsidP="003E6BBC">
      <w:pPr>
        <w:pStyle w:val="ListParagraph"/>
        <w:numPr>
          <w:ilvl w:val="0"/>
          <w:numId w:val="7"/>
        </w:numPr>
        <w:adjustRightInd w:val="0"/>
        <w:snapToGrid w:val="0"/>
        <w:jc w:val="both"/>
        <w:rPr>
          <w:b/>
          <w:vanish/>
          <w:sz w:val="22"/>
          <w:szCs w:val="22"/>
          <w:lang w:val="en-NZ"/>
        </w:rPr>
      </w:pPr>
    </w:p>
    <w:p w:rsidR="00FF7FA4" w:rsidRPr="003E6BBC" w:rsidRDefault="00FF7FA4" w:rsidP="003E6BBC">
      <w:pPr>
        <w:tabs>
          <w:tab w:val="num" w:pos="567"/>
        </w:tabs>
        <w:autoSpaceDE w:val="0"/>
        <w:autoSpaceDN w:val="0"/>
        <w:adjustRightInd w:val="0"/>
        <w:snapToGrid w:val="0"/>
        <w:ind w:left="720"/>
        <w:jc w:val="both"/>
        <w:rPr>
          <w:sz w:val="22"/>
          <w:szCs w:val="22"/>
          <w:lang w:eastAsia="ja-JP"/>
        </w:rPr>
      </w:pPr>
    </w:p>
    <w:p w:rsidR="00A83306" w:rsidRPr="003E6BBC" w:rsidRDefault="00A83306" w:rsidP="003E6BBC">
      <w:pPr>
        <w:numPr>
          <w:ilvl w:val="1"/>
          <w:numId w:val="7"/>
        </w:numPr>
        <w:adjustRightInd w:val="0"/>
        <w:snapToGrid w:val="0"/>
        <w:jc w:val="both"/>
        <w:rPr>
          <w:b/>
          <w:sz w:val="22"/>
          <w:szCs w:val="22"/>
          <w:lang w:val="en-NZ"/>
        </w:rPr>
      </w:pPr>
      <w:r w:rsidRPr="003E6BBC">
        <w:rPr>
          <w:b/>
          <w:sz w:val="22"/>
          <w:szCs w:val="22"/>
          <w:lang w:val="en-NZ"/>
        </w:rPr>
        <w:t>Future operation of the Scientific Committee</w:t>
      </w:r>
      <w:r w:rsidR="00AC4C8D" w:rsidRPr="003E6BBC">
        <w:rPr>
          <w:b/>
          <w:sz w:val="22"/>
          <w:szCs w:val="22"/>
          <w:lang w:val="en-NZ"/>
        </w:rPr>
        <w:t xml:space="preserve"> </w:t>
      </w:r>
    </w:p>
    <w:p w:rsidR="00516544" w:rsidRPr="003E6BBC" w:rsidRDefault="00516544" w:rsidP="003E6BBC">
      <w:pPr>
        <w:adjustRightInd w:val="0"/>
        <w:snapToGrid w:val="0"/>
        <w:ind w:left="720"/>
        <w:jc w:val="both"/>
        <w:rPr>
          <w:rFonts w:eastAsiaTheme="minorEastAsia"/>
          <w:sz w:val="22"/>
          <w:szCs w:val="22"/>
          <w:lang w:val="en-NZ" w:eastAsia="ko-KR"/>
        </w:rPr>
      </w:pPr>
    </w:p>
    <w:p w:rsidR="00AC3565" w:rsidRPr="003E6BBC" w:rsidRDefault="00427C82" w:rsidP="003E6BBC">
      <w:pPr>
        <w:adjustRightInd w:val="0"/>
        <w:snapToGrid w:val="0"/>
        <w:ind w:left="720"/>
        <w:jc w:val="both"/>
        <w:rPr>
          <w:rFonts w:eastAsiaTheme="minorEastAsia"/>
          <w:sz w:val="22"/>
          <w:szCs w:val="22"/>
          <w:lang w:val="en-NZ" w:eastAsia="ko-KR"/>
        </w:rPr>
      </w:pPr>
      <w:r w:rsidRPr="003E6BBC">
        <w:rPr>
          <w:rFonts w:eastAsiaTheme="minorEastAsia"/>
          <w:sz w:val="22"/>
          <w:szCs w:val="22"/>
          <w:lang w:val="en-NZ" w:eastAsia="ko-KR"/>
        </w:rPr>
        <w:t>SC13</w:t>
      </w:r>
      <w:r w:rsidR="00AC3565" w:rsidRPr="003E6BBC">
        <w:rPr>
          <w:rFonts w:eastAsiaTheme="minorEastAsia"/>
          <w:sz w:val="22"/>
          <w:szCs w:val="22"/>
          <w:lang w:val="en-NZ" w:eastAsia="ko-KR"/>
        </w:rPr>
        <w:t xml:space="preserve"> will consider proposals, if any, for </w:t>
      </w:r>
      <w:r w:rsidR="009A6D92" w:rsidRPr="003E6BBC">
        <w:rPr>
          <w:rFonts w:eastAsiaTheme="minorEastAsia"/>
          <w:sz w:val="22"/>
          <w:szCs w:val="22"/>
          <w:lang w:val="en-NZ" w:eastAsia="ko-KR"/>
        </w:rPr>
        <w:t xml:space="preserve">the </w:t>
      </w:r>
      <w:r w:rsidR="00AC3565" w:rsidRPr="003E6BBC">
        <w:rPr>
          <w:rFonts w:eastAsiaTheme="minorEastAsia"/>
          <w:sz w:val="22"/>
          <w:szCs w:val="22"/>
          <w:lang w:val="en-NZ" w:eastAsia="ko-KR"/>
        </w:rPr>
        <w:t>efficient operation of the Scientific Committee</w:t>
      </w:r>
      <w:r w:rsidR="00CE2A21" w:rsidRPr="003E6BBC">
        <w:rPr>
          <w:rFonts w:eastAsiaTheme="minorEastAsia"/>
          <w:sz w:val="22"/>
          <w:szCs w:val="22"/>
          <w:lang w:val="en-NZ" w:eastAsia="ko-KR"/>
        </w:rPr>
        <w:t>,</w:t>
      </w:r>
      <w:r w:rsidR="009A6D92" w:rsidRPr="003E6BBC">
        <w:rPr>
          <w:rFonts w:eastAsiaTheme="minorEastAsia"/>
          <w:sz w:val="22"/>
          <w:szCs w:val="22"/>
          <w:lang w:val="en-NZ" w:eastAsia="ko-KR"/>
        </w:rPr>
        <w:t xml:space="preserve"> inclu</w:t>
      </w:r>
      <w:r w:rsidR="00CE2A21" w:rsidRPr="003E6BBC">
        <w:rPr>
          <w:rFonts w:eastAsiaTheme="minorEastAsia"/>
          <w:sz w:val="22"/>
          <w:szCs w:val="22"/>
          <w:lang w:val="en-NZ" w:eastAsia="ko-KR"/>
        </w:rPr>
        <w:t>ding streamlining of the agenda, rapporteuring, process of theme sessions, etc.</w:t>
      </w:r>
    </w:p>
    <w:p w:rsidR="001F6AF1" w:rsidRPr="003E6BBC" w:rsidRDefault="001F6AF1" w:rsidP="003E6BBC">
      <w:pPr>
        <w:pStyle w:val="ListParagraph"/>
        <w:adjustRightInd w:val="0"/>
        <w:snapToGrid w:val="0"/>
        <w:jc w:val="both"/>
        <w:rPr>
          <w:rFonts w:eastAsiaTheme="minorEastAsia"/>
          <w:sz w:val="22"/>
          <w:szCs w:val="22"/>
          <w:lang w:val="en-NZ" w:eastAsia="ko-KR"/>
        </w:rPr>
      </w:pPr>
    </w:p>
    <w:p w:rsidR="00C9286B" w:rsidRPr="003E6BBC" w:rsidRDefault="00C9286B" w:rsidP="003E6BBC">
      <w:pPr>
        <w:pStyle w:val="ListParagraph"/>
        <w:numPr>
          <w:ilvl w:val="1"/>
          <w:numId w:val="7"/>
        </w:numPr>
        <w:adjustRightInd w:val="0"/>
        <w:snapToGrid w:val="0"/>
        <w:jc w:val="both"/>
        <w:rPr>
          <w:b/>
          <w:sz w:val="22"/>
          <w:szCs w:val="22"/>
          <w:lang w:val="en-NZ"/>
        </w:rPr>
      </w:pPr>
      <w:r w:rsidRPr="003E6BBC">
        <w:rPr>
          <w:b/>
          <w:sz w:val="22"/>
          <w:szCs w:val="22"/>
          <w:lang w:val="en-NZ"/>
        </w:rPr>
        <w:t xml:space="preserve">Election of </w:t>
      </w:r>
      <w:r w:rsidR="00BB5AB8" w:rsidRPr="003E6BBC">
        <w:rPr>
          <w:b/>
          <w:sz w:val="22"/>
          <w:szCs w:val="22"/>
          <w:lang w:val="en-NZ"/>
        </w:rPr>
        <w:t>Officers</w:t>
      </w:r>
      <w:r w:rsidRPr="003E6BBC">
        <w:rPr>
          <w:b/>
          <w:sz w:val="22"/>
          <w:szCs w:val="22"/>
          <w:lang w:val="en-NZ"/>
        </w:rPr>
        <w:t xml:space="preserve"> of the Scientific Committee</w:t>
      </w:r>
      <w:r w:rsidR="00EC2690" w:rsidRPr="003E6BBC">
        <w:rPr>
          <w:b/>
          <w:sz w:val="22"/>
          <w:szCs w:val="22"/>
          <w:lang w:val="en-NZ"/>
        </w:rPr>
        <w:t xml:space="preserve"> </w:t>
      </w:r>
    </w:p>
    <w:p w:rsidR="00C9286B" w:rsidRPr="003E6BBC" w:rsidRDefault="00C9286B" w:rsidP="003E6BBC">
      <w:pPr>
        <w:adjustRightInd w:val="0"/>
        <w:snapToGrid w:val="0"/>
        <w:ind w:left="720"/>
        <w:jc w:val="both"/>
        <w:rPr>
          <w:sz w:val="22"/>
          <w:szCs w:val="22"/>
          <w:lang w:val="en-NZ"/>
        </w:rPr>
      </w:pPr>
    </w:p>
    <w:p w:rsidR="00C9286B" w:rsidRPr="003E6BBC" w:rsidRDefault="00427C82" w:rsidP="003E6BBC">
      <w:pPr>
        <w:adjustRightInd w:val="0"/>
        <w:snapToGrid w:val="0"/>
        <w:ind w:left="720"/>
        <w:jc w:val="both"/>
        <w:rPr>
          <w:rFonts w:eastAsia="바탕"/>
          <w:sz w:val="22"/>
          <w:szCs w:val="22"/>
          <w:lang w:val="en-NZ" w:eastAsia="ko-KR"/>
        </w:rPr>
      </w:pPr>
      <w:r w:rsidRPr="003E6BBC">
        <w:rPr>
          <w:sz w:val="22"/>
          <w:szCs w:val="22"/>
          <w:lang w:val="en-NZ"/>
        </w:rPr>
        <w:t>SC13</w:t>
      </w:r>
      <w:r w:rsidR="00C9286B" w:rsidRPr="003E6BBC">
        <w:rPr>
          <w:sz w:val="22"/>
          <w:szCs w:val="22"/>
          <w:lang w:val="en-NZ"/>
        </w:rPr>
        <w:t xml:space="preserve"> will </w:t>
      </w:r>
      <w:r w:rsidR="00BB5AB8" w:rsidRPr="003E6BBC">
        <w:rPr>
          <w:sz w:val="22"/>
          <w:szCs w:val="22"/>
          <w:lang w:val="en-NZ"/>
        </w:rPr>
        <w:t xml:space="preserve">consider nominations for </w:t>
      </w:r>
      <w:r w:rsidR="00E35945" w:rsidRPr="003E6BBC">
        <w:rPr>
          <w:rFonts w:eastAsiaTheme="minorEastAsia"/>
          <w:sz w:val="22"/>
          <w:szCs w:val="22"/>
          <w:lang w:val="en-NZ" w:eastAsia="ko-KR"/>
        </w:rPr>
        <w:t xml:space="preserve">Chair and </w:t>
      </w:r>
      <w:r w:rsidR="00912AD4" w:rsidRPr="003E6BBC">
        <w:rPr>
          <w:rFonts w:eastAsiaTheme="minorEastAsia"/>
          <w:sz w:val="22"/>
          <w:szCs w:val="22"/>
          <w:lang w:val="en-NZ" w:eastAsia="ko-KR"/>
        </w:rPr>
        <w:t xml:space="preserve">Vice-Chair </w:t>
      </w:r>
      <w:r w:rsidR="0011161C" w:rsidRPr="003E6BBC">
        <w:rPr>
          <w:rFonts w:eastAsiaTheme="minorEastAsia"/>
          <w:sz w:val="22"/>
          <w:szCs w:val="22"/>
          <w:lang w:val="en-NZ" w:eastAsia="ko-KR"/>
        </w:rPr>
        <w:t>and theme convener</w:t>
      </w:r>
      <w:r w:rsidR="00E35945" w:rsidRPr="003E6BBC">
        <w:rPr>
          <w:rFonts w:eastAsiaTheme="minorEastAsia"/>
          <w:sz w:val="22"/>
          <w:szCs w:val="22"/>
          <w:lang w:val="en-NZ" w:eastAsia="ko-KR"/>
        </w:rPr>
        <w:t>s</w:t>
      </w:r>
      <w:r w:rsidR="0011161C" w:rsidRPr="003E6BBC">
        <w:rPr>
          <w:rFonts w:eastAsiaTheme="minorEastAsia"/>
          <w:sz w:val="22"/>
          <w:szCs w:val="22"/>
          <w:lang w:val="en-NZ" w:eastAsia="ko-KR"/>
        </w:rPr>
        <w:t xml:space="preserve"> </w:t>
      </w:r>
      <w:r w:rsidR="00BB5AB8" w:rsidRPr="003E6BBC">
        <w:rPr>
          <w:sz w:val="22"/>
          <w:szCs w:val="22"/>
          <w:lang w:val="en-NZ"/>
        </w:rPr>
        <w:t>as required.</w:t>
      </w:r>
      <w:r w:rsidR="00C9286B" w:rsidRPr="003E6BBC">
        <w:rPr>
          <w:sz w:val="22"/>
          <w:szCs w:val="22"/>
          <w:lang w:val="en-NZ"/>
        </w:rPr>
        <w:t xml:space="preserve"> </w:t>
      </w:r>
    </w:p>
    <w:p w:rsidR="00C9286B" w:rsidRPr="003E6BBC" w:rsidRDefault="00C9286B" w:rsidP="003E6BBC">
      <w:pPr>
        <w:adjustRightInd w:val="0"/>
        <w:snapToGrid w:val="0"/>
        <w:ind w:left="720"/>
        <w:jc w:val="both"/>
        <w:rPr>
          <w:sz w:val="22"/>
          <w:szCs w:val="22"/>
          <w:lang w:val="en-NZ"/>
        </w:rPr>
      </w:pPr>
    </w:p>
    <w:p w:rsidR="00A83306" w:rsidRPr="003E6BBC" w:rsidRDefault="00A83306" w:rsidP="003E6BBC">
      <w:pPr>
        <w:numPr>
          <w:ilvl w:val="1"/>
          <w:numId w:val="7"/>
        </w:numPr>
        <w:adjustRightInd w:val="0"/>
        <w:snapToGrid w:val="0"/>
        <w:jc w:val="both"/>
        <w:rPr>
          <w:b/>
          <w:sz w:val="22"/>
          <w:szCs w:val="22"/>
          <w:lang w:val="en-NZ"/>
        </w:rPr>
      </w:pPr>
      <w:r w:rsidRPr="003E6BBC">
        <w:rPr>
          <w:b/>
          <w:sz w:val="22"/>
          <w:szCs w:val="22"/>
          <w:lang w:val="en-NZ"/>
        </w:rPr>
        <w:t>Next meeting</w:t>
      </w:r>
      <w:r w:rsidR="00EC2690" w:rsidRPr="003E6BBC">
        <w:rPr>
          <w:b/>
          <w:sz w:val="22"/>
          <w:szCs w:val="22"/>
          <w:lang w:val="en-NZ"/>
        </w:rPr>
        <w:t xml:space="preserve"> </w:t>
      </w:r>
      <w:r w:rsidR="00AC4C8D" w:rsidRPr="003E6BBC">
        <w:rPr>
          <w:b/>
          <w:sz w:val="22"/>
          <w:szCs w:val="22"/>
          <w:lang w:val="en-NZ"/>
        </w:rPr>
        <w:t xml:space="preserve"> </w:t>
      </w:r>
    </w:p>
    <w:p w:rsidR="00A83306" w:rsidRPr="003E6BBC" w:rsidRDefault="00A83306" w:rsidP="003E6BBC">
      <w:pPr>
        <w:adjustRightInd w:val="0"/>
        <w:snapToGrid w:val="0"/>
        <w:jc w:val="both"/>
        <w:rPr>
          <w:sz w:val="22"/>
          <w:szCs w:val="22"/>
          <w:lang w:val="en-NZ"/>
        </w:rPr>
      </w:pPr>
    </w:p>
    <w:p w:rsidR="00FF5D9B" w:rsidRPr="003E6BBC" w:rsidRDefault="00FF5D9B" w:rsidP="003E6BBC">
      <w:pPr>
        <w:adjustRightInd w:val="0"/>
        <w:snapToGrid w:val="0"/>
        <w:ind w:left="720"/>
        <w:jc w:val="both"/>
        <w:rPr>
          <w:rFonts w:eastAsia="바탕"/>
          <w:sz w:val="22"/>
          <w:szCs w:val="22"/>
          <w:lang w:eastAsia="ko-KR"/>
        </w:rPr>
      </w:pPr>
      <w:r w:rsidRPr="003E6BBC">
        <w:rPr>
          <w:rFonts w:eastAsia="바탕"/>
          <w:sz w:val="22"/>
          <w:szCs w:val="22"/>
          <w:lang w:eastAsia="ko-KR"/>
        </w:rPr>
        <w:t xml:space="preserve">Members are invited to </w:t>
      </w:r>
      <w:r w:rsidR="00FC07B8" w:rsidRPr="003E6BBC">
        <w:rPr>
          <w:rFonts w:eastAsia="바탕"/>
          <w:sz w:val="22"/>
          <w:szCs w:val="22"/>
          <w:lang w:eastAsia="ko-KR"/>
        </w:rPr>
        <w:t xml:space="preserve">confirm </w:t>
      </w:r>
      <w:r w:rsidRPr="003E6BBC">
        <w:rPr>
          <w:rFonts w:eastAsia="바탕"/>
          <w:sz w:val="22"/>
          <w:szCs w:val="22"/>
          <w:lang w:eastAsia="ko-KR"/>
        </w:rPr>
        <w:t xml:space="preserve">a time and venue for </w:t>
      </w:r>
      <w:r w:rsidR="00BB5AB8" w:rsidRPr="003E6BBC">
        <w:rPr>
          <w:rFonts w:eastAsia="바탕"/>
          <w:sz w:val="22"/>
          <w:szCs w:val="22"/>
          <w:lang w:eastAsia="ko-KR"/>
        </w:rPr>
        <w:t>SC1</w:t>
      </w:r>
      <w:ins w:id="4" w:author="SungKwon Soh" w:date="2017-08-07T14:10:00Z">
        <w:r w:rsidR="00D6505B">
          <w:rPr>
            <w:rFonts w:eastAsia="바탕" w:hint="eastAsia"/>
            <w:sz w:val="22"/>
            <w:szCs w:val="22"/>
            <w:lang w:eastAsia="ko-KR"/>
          </w:rPr>
          <w:t>4</w:t>
        </w:r>
      </w:ins>
      <w:del w:id="5" w:author="SungKwon Soh" w:date="2017-08-07T14:10:00Z">
        <w:r w:rsidR="00E35945" w:rsidRPr="003E6BBC" w:rsidDel="00D6505B">
          <w:rPr>
            <w:rFonts w:eastAsia="바탕"/>
            <w:sz w:val="22"/>
            <w:szCs w:val="22"/>
            <w:lang w:eastAsia="ko-KR"/>
          </w:rPr>
          <w:delText>3</w:delText>
        </w:r>
      </w:del>
      <w:r w:rsidR="00FC07B8" w:rsidRPr="003E6BBC">
        <w:rPr>
          <w:rFonts w:eastAsia="바탕"/>
          <w:sz w:val="22"/>
          <w:szCs w:val="22"/>
          <w:lang w:eastAsia="ko-KR"/>
        </w:rPr>
        <w:t xml:space="preserve"> in 201</w:t>
      </w:r>
      <w:ins w:id="6" w:author="SungKwon Soh" w:date="2017-08-07T14:10:00Z">
        <w:r w:rsidR="00D6505B">
          <w:rPr>
            <w:rFonts w:eastAsia="바탕" w:hint="eastAsia"/>
            <w:sz w:val="22"/>
            <w:szCs w:val="22"/>
            <w:lang w:eastAsia="ko-KR"/>
          </w:rPr>
          <w:t>8</w:t>
        </w:r>
      </w:ins>
      <w:del w:id="7" w:author="SungKwon Soh" w:date="2017-08-07T14:10:00Z">
        <w:r w:rsidR="00E35945" w:rsidRPr="003E6BBC" w:rsidDel="00D6505B">
          <w:rPr>
            <w:rFonts w:eastAsia="바탕"/>
            <w:sz w:val="22"/>
            <w:szCs w:val="22"/>
            <w:lang w:eastAsia="ko-KR"/>
          </w:rPr>
          <w:delText>7</w:delText>
        </w:r>
      </w:del>
      <w:r w:rsidR="00FC07B8" w:rsidRPr="003E6BBC">
        <w:rPr>
          <w:rFonts w:eastAsia="바탕"/>
          <w:sz w:val="22"/>
          <w:szCs w:val="22"/>
          <w:lang w:eastAsia="ko-KR"/>
        </w:rPr>
        <w:t>,</w:t>
      </w:r>
      <w:r w:rsidR="00BB5AB8" w:rsidRPr="003E6BBC">
        <w:rPr>
          <w:rFonts w:eastAsia="바탕"/>
          <w:sz w:val="22"/>
          <w:szCs w:val="22"/>
          <w:lang w:eastAsia="ko-KR"/>
        </w:rPr>
        <w:t xml:space="preserve"> and </w:t>
      </w:r>
      <w:r w:rsidR="00FC07B8" w:rsidRPr="003E6BBC">
        <w:rPr>
          <w:rFonts w:eastAsia="바탕"/>
          <w:sz w:val="22"/>
          <w:szCs w:val="22"/>
          <w:lang w:eastAsia="ko-KR"/>
        </w:rPr>
        <w:t xml:space="preserve">to propose a time and venue for </w:t>
      </w:r>
      <w:r w:rsidR="00BB5AB8" w:rsidRPr="003E6BBC">
        <w:rPr>
          <w:rFonts w:eastAsia="바탕"/>
          <w:sz w:val="22"/>
          <w:szCs w:val="22"/>
          <w:lang w:eastAsia="ko-KR"/>
        </w:rPr>
        <w:t>SC1</w:t>
      </w:r>
      <w:ins w:id="8" w:author="SungKwon Soh" w:date="2017-08-07T14:12:00Z">
        <w:r w:rsidR="00D6505B">
          <w:rPr>
            <w:rFonts w:eastAsia="바탕" w:hint="eastAsia"/>
            <w:sz w:val="22"/>
            <w:szCs w:val="22"/>
            <w:lang w:eastAsia="ko-KR"/>
          </w:rPr>
          <w:t>5</w:t>
        </w:r>
      </w:ins>
      <w:del w:id="9" w:author="SungKwon Soh" w:date="2017-08-07T14:12:00Z">
        <w:r w:rsidR="00E35945" w:rsidRPr="003E6BBC" w:rsidDel="00D6505B">
          <w:rPr>
            <w:rFonts w:eastAsia="바탕"/>
            <w:sz w:val="22"/>
            <w:szCs w:val="22"/>
            <w:lang w:eastAsia="ko-KR"/>
          </w:rPr>
          <w:delText>4</w:delText>
        </w:r>
      </w:del>
      <w:r w:rsidR="00BB5AB8" w:rsidRPr="003E6BBC">
        <w:rPr>
          <w:rFonts w:eastAsia="바탕"/>
          <w:sz w:val="22"/>
          <w:szCs w:val="22"/>
          <w:lang w:eastAsia="ko-KR"/>
        </w:rPr>
        <w:t xml:space="preserve"> </w:t>
      </w:r>
      <w:r w:rsidR="00816169" w:rsidRPr="003E6BBC">
        <w:rPr>
          <w:rFonts w:eastAsia="바탕"/>
          <w:sz w:val="22"/>
          <w:szCs w:val="22"/>
          <w:lang w:eastAsia="ko-KR"/>
        </w:rPr>
        <w:t xml:space="preserve">in </w:t>
      </w:r>
      <w:r w:rsidR="00BB5AB8" w:rsidRPr="003E6BBC">
        <w:rPr>
          <w:rFonts w:eastAsia="바탕"/>
          <w:sz w:val="22"/>
          <w:szCs w:val="22"/>
          <w:lang w:eastAsia="ko-KR"/>
        </w:rPr>
        <w:t>201</w:t>
      </w:r>
      <w:ins w:id="10" w:author="SungKwon Soh" w:date="2017-08-07T14:12:00Z">
        <w:r w:rsidR="00D6505B">
          <w:rPr>
            <w:rFonts w:eastAsia="바탕" w:hint="eastAsia"/>
            <w:sz w:val="22"/>
            <w:szCs w:val="22"/>
            <w:lang w:eastAsia="ko-KR"/>
          </w:rPr>
          <w:t>9</w:t>
        </w:r>
      </w:ins>
      <w:del w:id="11" w:author="SungKwon Soh" w:date="2017-08-07T14:12:00Z">
        <w:r w:rsidR="00E35945" w:rsidRPr="003E6BBC" w:rsidDel="00D6505B">
          <w:rPr>
            <w:rFonts w:eastAsia="바탕"/>
            <w:sz w:val="22"/>
            <w:szCs w:val="22"/>
            <w:lang w:eastAsia="ko-KR"/>
          </w:rPr>
          <w:delText>8</w:delText>
        </w:r>
      </w:del>
      <w:r w:rsidRPr="003E6BBC">
        <w:rPr>
          <w:rFonts w:eastAsia="바탕"/>
          <w:sz w:val="22"/>
          <w:szCs w:val="22"/>
          <w:lang w:eastAsia="ko-KR"/>
        </w:rPr>
        <w:t>.</w:t>
      </w:r>
    </w:p>
    <w:p w:rsidR="00FF5D9B" w:rsidRPr="003E6BBC" w:rsidRDefault="00FF5D9B" w:rsidP="003E6BBC">
      <w:pPr>
        <w:adjustRightInd w:val="0"/>
        <w:snapToGrid w:val="0"/>
        <w:ind w:left="720"/>
        <w:jc w:val="both"/>
        <w:rPr>
          <w:rFonts w:eastAsiaTheme="minorEastAsia"/>
          <w:sz w:val="22"/>
          <w:szCs w:val="22"/>
          <w:lang w:val="en-NZ" w:eastAsia="ko-KR"/>
        </w:rPr>
      </w:pPr>
    </w:p>
    <w:p w:rsidR="00127D8E" w:rsidRPr="003E6BBC" w:rsidRDefault="00127D8E" w:rsidP="003E6BBC">
      <w:pPr>
        <w:adjustRightInd w:val="0"/>
        <w:snapToGrid w:val="0"/>
        <w:ind w:left="720"/>
        <w:jc w:val="both"/>
        <w:rPr>
          <w:rFonts w:eastAsiaTheme="minorEastAsia"/>
          <w:sz w:val="22"/>
          <w:szCs w:val="22"/>
          <w:lang w:val="en-NZ" w:eastAsia="ko-KR"/>
        </w:rPr>
      </w:pPr>
    </w:p>
    <w:p w:rsidR="00A83306" w:rsidRPr="003E6BBC" w:rsidRDefault="00A83306" w:rsidP="00A95069">
      <w:pPr>
        <w:numPr>
          <w:ilvl w:val="0"/>
          <w:numId w:val="16"/>
        </w:numPr>
        <w:adjustRightInd w:val="0"/>
        <w:snapToGrid w:val="0"/>
        <w:ind w:left="2160"/>
        <w:jc w:val="both"/>
        <w:rPr>
          <w:b/>
          <w:sz w:val="22"/>
          <w:szCs w:val="22"/>
          <w:lang w:val="en-NZ"/>
        </w:rPr>
      </w:pPr>
      <w:r w:rsidRPr="003E6BBC">
        <w:rPr>
          <w:b/>
          <w:sz w:val="22"/>
          <w:szCs w:val="22"/>
          <w:lang w:val="en-NZ"/>
        </w:rPr>
        <w:t>OTHER MATTERS</w:t>
      </w:r>
    </w:p>
    <w:p w:rsidR="00A83306" w:rsidRPr="003E6BBC" w:rsidRDefault="00A83306" w:rsidP="003E6BBC">
      <w:pPr>
        <w:adjustRightInd w:val="0"/>
        <w:snapToGrid w:val="0"/>
        <w:ind w:left="720"/>
        <w:jc w:val="both"/>
        <w:rPr>
          <w:sz w:val="22"/>
          <w:szCs w:val="22"/>
          <w:lang w:val="en-NZ"/>
        </w:rPr>
      </w:pPr>
    </w:p>
    <w:p w:rsidR="00FF5D9B" w:rsidRPr="003E6BBC" w:rsidRDefault="00427C82" w:rsidP="003E6BBC">
      <w:pPr>
        <w:adjustRightInd w:val="0"/>
        <w:snapToGrid w:val="0"/>
        <w:ind w:left="720"/>
        <w:jc w:val="both"/>
        <w:rPr>
          <w:sz w:val="22"/>
          <w:szCs w:val="22"/>
          <w:lang w:val="en-NZ"/>
        </w:rPr>
      </w:pPr>
      <w:r w:rsidRPr="003E6BBC">
        <w:rPr>
          <w:sz w:val="22"/>
          <w:szCs w:val="22"/>
          <w:lang w:val="en-NZ"/>
        </w:rPr>
        <w:t>SC13</w:t>
      </w:r>
      <w:r w:rsidR="00074DDE" w:rsidRPr="003E6BBC">
        <w:rPr>
          <w:sz w:val="22"/>
          <w:szCs w:val="22"/>
          <w:lang w:val="en-NZ"/>
        </w:rPr>
        <w:t xml:space="preserve"> </w:t>
      </w:r>
      <w:r w:rsidR="00F73B97" w:rsidRPr="003E6BBC">
        <w:rPr>
          <w:sz w:val="22"/>
          <w:szCs w:val="22"/>
          <w:lang w:val="en-NZ"/>
        </w:rPr>
        <w:t>will consider any other issues</w:t>
      </w:r>
      <w:r w:rsidR="00D833E5" w:rsidRPr="003E6BBC">
        <w:rPr>
          <w:sz w:val="22"/>
          <w:szCs w:val="22"/>
          <w:lang w:val="en-NZ"/>
        </w:rPr>
        <w:t xml:space="preserve"> that are</w:t>
      </w:r>
      <w:r w:rsidR="00F73B97" w:rsidRPr="003E6BBC">
        <w:rPr>
          <w:sz w:val="22"/>
          <w:szCs w:val="22"/>
          <w:lang w:val="en-NZ"/>
        </w:rPr>
        <w:t xml:space="preserve"> raised under Agenda Item 1.4.</w:t>
      </w:r>
    </w:p>
    <w:p w:rsidR="00FF5D9B" w:rsidRPr="003E6BBC" w:rsidRDefault="00FF5D9B" w:rsidP="003E6BBC">
      <w:pPr>
        <w:adjustRightInd w:val="0"/>
        <w:snapToGrid w:val="0"/>
        <w:ind w:left="720"/>
        <w:jc w:val="both"/>
        <w:rPr>
          <w:rFonts w:eastAsiaTheme="minorEastAsia"/>
          <w:sz w:val="22"/>
          <w:szCs w:val="22"/>
          <w:lang w:val="en-NZ" w:eastAsia="ko-KR"/>
        </w:rPr>
      </w:pPr>
    </w:p>
    <w:p w:rsidR="00127D8E" w:rsidRPr="003E6BBC" w:rsidRDefault="00127D8E" w:rsidP="003E6BBC">
      <w:pPr>
        <w:adjustRightInd w:val="0"/>
        <w:snapToGrid w:val="0"/>
        <w:ind w:left="720"/>
        <w:jc w:val="both"/>
        <w:rPr>
          <w:rFonts w:eastAsiaTheme="minorEastAsia"/>
          <w:sz w:val="22"/>
          <w:szCs w:val="22"/>
          <w:lang w:val="en-NZ" w:eastAsia="ko-KR"/>
        </w:rPr>
      </w:pPr>
    </w:p>
    <w:p w:rsidR="00A83306" w:rsidRPr="003E6BBC" w:rsidRDefault="00A83306" w:rsidP="00A95069">
      <w:pPr>
        <w:numPr>
          <w:ilvl w:val="0"/>
          <w:numId w:val="16"/>
        </w:numPr>
        <w:adjustRightInd w:val="0"/>
        <w:snapToGrid w:val="0"/>
        <w:ind w:left="2160"/>
        <w:jc w:val="both"/>
        <w:rPr>
          <w:b/>
          <w:sz w:val="22"/>
          <w:szCs w:val="22"/>
          <w:lang w:val="en-NZ"/>
        </w:rPr>
      </w:pPr>
      <w:r w:rsidRPr="003E6BBC">
        <w:rPr>
          <w:b/>
          <w:sz w:val="22"/>
          <w:szCs w:val="22"/>
          <w:lang w:val="en-NZ"/>
        </w:rPr>
        <w:t xml:space="preserve">ADOPTION OF THE </w:t>
      </w:r>
      <w:r w:rsidR="00FE70E2" w:rsidRPr="003E6BBC">
        <w:rPr>
          <w:b/>
          <w:sz w:val="22"/>
          <w:szCs w:val="22"/>
          <w:lang w:val="en-NZ"/>
        </w:rPr>
        <w:t xml:space="preserve">SUMMARY </w:t>
      </w:r>
      <w:r w:rsidRPr="003E6BBC">
        <w:rPr>
          <w:b/>
          <w:sz w:val="22"/>
          <w:szCs w:val="22"/>
          <w:lang w:val="en-NZ"/>
        </w:rPr>
        <w:t>RE</w:t>
      </w:r>
      <w:r w:rsidR="008240F3" w:rsidRPr="003E6BBC">
        <w:rPr>
          <w:rFonts w:eastAsia="바탕"/>
          <w:b/>
          <w:sz w:val="22"/>
          <w:szCs w:val="22"/>
          <w:lang w:val="en-NZ" w:eastAsia="ko-KR"/>
        </w:rPr>
        <w:t>P</w:t>
      </w:r>
      <w:r w:rsidRPr="003E6BBC">
        <w:rPr>
          <w:b/>
          <w:sz w:val="22"/>
          <w:szCs w:val="22"/>
          <w:lang w:val="en-NZ"/>
        </w:rPr>
        <w:t xml:space="preserve">ORT OF THE </w:t>
      </w:r>
      <w:r w:rsidR="00427C82" w:rsidRPr="003E6BBC">
        <w:rPr>
          <w:rFonts w:eastAsia="바탕"/>
          <w:b/>
          <w:sz w:val="22"/>
          <w:szCs w:val="22"/>
          <w:lang w:val="en-NZ" w:eastAsia="ko-KR"/>
        </w:rPr>
        <w:t>THIRTEENTH</w:t>
      </w:r>
      <w:r w:rsidR="00F064A5" w:rsidRPr="003E6BBC">
        <w:rPr>
          <w:rFonts w:eastAsia="바탕"/>
          <w:b/>
          <w:sz w:val="22"/>
          <w:szCs w:val="22"/>
          <w:lang w:val="en-NZ" w:eastAsia="ko-KR"/>
        </w:rPr>
        <w:t xml:space="preserve"> </w:t>
      </w:r>
      <w:r w:rsidR="00F62583" w:rsidRPr="003E6BBC">
        <w:rPr>
          <w:rFonts w:eastAsia="바탕"/>
          <w:b/>
          <w:sz w:val="22"/>
          <w:szCs w:val="22"/>
          <w:lang w:val="en-NZ" w:eastAsia="ko-KR"/>
        </w:rPr>
        <w:t>REGULAR</w:t>
      </w:r>
      <w:r w:rsidRPr="003E6BBC">
        <w:rPr>
          <w:b/>
          <w:sz w:val="22"/>
          <w:szCs w:val="22"/>
          <w:lang w:val="en-NZ"/>
        </w:rPr>
        <w:t xml:space="preserve"> SESSION OF THE SCIENTIFIC COMMITTEE</w:t>
      </w:r>
    </w:p>
    <w:p w:rsidR="00A83306" w:rsidRPr="003E6BBC" w:rsidRDefault="00A83306" w:rsidP="003E6BBC">
      <w:pPr>
        <w:adjustRightInd w:val="0"/>
        <w:snapToGrid w:val="0"/>
        <w:jc w:val="both"/>
        <w:rPr>
          <w:sz w:val="22"/>
          <w:szCs w:val="22"/>
          <w:lang w:val="en-NZ"/>
        </w:rPr>
      </w:pPr>
    </w:p>
    <w:p w:rsidR="006A1F5B" w:rsidRPr="003E6BBC" w:rsidRDefault="006A1F5B" w:rsidP="003E6BBC">
      <w:pPr>
        <w:pStyle w:val="ListParagraph"/>
        <w:numPr>
          <w:ilvl w:val="0"/>
          <w:numId w:val="10"/>
        </w:numPr>
        <w:adjustRightInd w:val="0"/>
        <w:snapToGrid w:val="0"/>
        <w:jc w:val="both"/>
        <w:rPr>
          <w:b/>
          <w:vanish/>
          <w:sz w:val="22"/>
          <w:szCs w:val="22"/>
          <w:lang w:val="en-NZ"/>
        </w:rPr>
      </w:pPr>
    </w:p>
    <w:p w:rsidR="006A1F5B" w:rsidRPr="003E6BBC" w:rsidRDefault="006A1F5B" w:rsidP="003E6BBC">
      <w:pPr>
        <w:pStyle w:val="ListParagraph"/>
        <w:numPr>
          <w:ilvl w:val="0"/>
          <w:numId w:val="10"/>
        </w:numPr>
        <w:adjustRightInd w:val="0"/>
        <w:snapToGrid w:val="0"/>
        <w:jc w:val="both"/>
        <w:rPr>
          <w:b/>
          <w:vanish/>
          <w:sz w:val="22"/>
          <w:szCs w:val="22"/>
          <w:lang w:val="en-NZ"/>
        </w:rPr>
      </w:pPr>
    </w:p>
    <w:p w:rsidR="006A1F5B" w:rsidRPr="003E6BBC" w:rsidRDefault="006A1F5B" w:rsidP="003E6BBC">
      <w:pPr>
        <w:pStyle w:val="ListParagraph"/>
        <w:numPr>
          <w:ilvl w:val="0"/>
          <w:numId w:val="10"/>
        </w:numPr>
        <w:adjustRightInd w:val="0"/>
        <w:snapToGrid w:val="0"/>
        <w:jc w:val="both"/>
        <w:rPr>
          <w:b/>
          <w:vanish/>
          <w:sz w:val="22"/>
          <w:szCs w:val="22"/>
          <w:lang w:val="en-NZ"/>
        </w:rPr>
      </w:pPr>
    </w:p>
    <w:p w:rsidR="006A1F5B" w:rsidRPr="003E6BBC" w:rsidRDefault="006A1F5B" w:rsidP="003E6BBC">
      <w:pPr>
        <w:pStyle w:val="ListParagraph"/>
        <w:numPr>
          <w:ilvl w:val="0"/>
          <w:numId w:val="10"/>
        </w:numPr>
        <w:adjustRightInd w:val="0"/>
        <w:snapToGrid w:val="0"/>
        <w:jc w:val="both"/>
        <w:rPr>
          <w:b/>
          <w:vanish/>
          <w:sz w:val="22"/>
          <w:szCs w:val="22"/>
          <w:lang w:val="en-NZ"/>
        </w:rPr>
      </w:pPr>
    </w:p>
    <w:p w:rsidR="006C1DA1" w:rsidRPr="003E6BBC" w:rsidRDefault="006C1DA1" w:rsidP="003E6BBC">
      <w:pPr>
        <w:pStyle w:val="ListParagraph"/>
        <w:numPr>
          <w:ilvl w:val="0"/>
          <w:numId w:val="11"/>
        </w:numPr>
        <w:adjustRightInd w:val="0"/>
        <w:snapToGrid w:val="0"/>
        <w:jc w:val="both"/>
        <w:rPr>
          <w:b/>
          <w:vanish/>
          <w:sz w:val="22"/>
          <w:szCs w:val="22"/>
          <w:lang w:val="en-NZ"/>
        </w:rPr>
      </w:pPr>
    </w:p>
    <w:p w:rsidR="00FF5D9B" w:rsidRPr="003E6BBC" w:rsidRDefault="00427C82" w:rsidP="003E6BBC">
      <w:pPr>
        <w:adjustRightInd w:val="0"/>
        <w:snapToGrid w:val="0"/>
        <w:ind w:left="720"/>
        <w:jc w:val="both"/>
        <w:rPr>
          <w:rFonts w:eastAsia="바탕"/>
          <w:sz w:val="22"/>
          <w:szCs w:val="22"/>
          <w:lang w:eastAsia="ko-KR"/>
        </w:rPr>
      </w:pPr>
      <w:r w:rsidRPr="003E6BBC">
        <w:rPr>
          <w:rFonts w:eastAsia="바탕"/>
          <w:sz w:val="22"/>
          <w:szCs w:val="22"/>
          <w:lang w:eastAsia="ko-KR"/>
        </w:rPr>
        <w:t>SC13</w:t>
      </w:r>
      <w:r w:rsidR="009A2768" w:rsidRPr="003E6BBC">
        <w:rPr>
          <w:rFonts w:eastAsia="바탕"/>
          <w:sz w:val="22"/>
          <w:szCs w:val="22"/>
          <w:lang w:eastAsia="ko-KR"/>
        </w:rPr>
        <w:t xml:space="preserve"> </w:t>
      </w:r>
      <w:r w:rsidR="00FF5D9B" w:rsidRPr="003E6BBC">
        <w:rPr>
          <w:rFonts w:eastAsia="바탕"/>
          <w:sz w:val="22"/>
          <w:szCs w:val="22"/>
          <w:lang w:eastAsia="ko-KR"/>
        </w:rPr>
        <w:t xml:space="preserve">will adopt </w:t>
      </w:r>
      <w:r w:rsidR="00E35945" w:rsidRPr="003E6BBC">
        <w:rPr>
          <w:rFonts w:eastAsia="바탕"/>
          <w:sz w:val="22"/>
          <w:szCs w:val="22"/>
          <w:lang w:eastAsia="ko-KR"/>
        </w:rPr>
        <w:t xml:space="preserve">recommendations </w:t>
      </w:r>
      <w:r w:rsidR="00FF5D9B" w:rsidRPr="003E6BBC">
        <w:rPr>
          <w:rFonts w:eastAsia="바탕"/>
          <w:sz w:val="22"/>
          <w:szCs w:val="22"/>
          <w:lang w:eastAsia="ko-KR"/>
        </w:rPr>
        <w:t xml:space="preserve">of </w:t>
      </w:r>
      <w:r w:rsidR="00E35945" w:rsidRPr="003E6BBC">
        <w:rPr>
          <w:rFonts w:eastAsia="바탕"/>
          <w:sz w:val="22"/>
          <w:szCs w:val="22"/>
          <w:lang w:eastAsia="ko-KR"/>
        </w:rPr>
        <w:t>the</w:t>
      </w:r>
      <w:r w:rsidR="00FF5D9B" w:rsidRPr="003E6BBC">
        <w:rPr>
          <w:rFonts w:eastAsia="바탕"/>
          <w:sz w:val="22"/>
          <w:szCs w:val="22"/>
          <w:lang w:eastAsia="ko-KR"/>
        </w:rPr>
        <w:t xml:space="preserve"> </w:t>
      </w:r>
      <w:r w:rsidRPr="003E6BBC">
        <w:rPr>
          <w:rFonts w:eastAsia="바탕"/>
          <w:sz w:val="22"/>
          <w:szCs w:val="22"/>
          <w:lang w:eastAsia="ko-KR"/>
        </w:rPr>
        <w:t>Thirteenth</w:t>
      </w:r>
      <w:r w:rsidR="00F064A5" w:rsidRPr="003E6BBC">
        <w:rPr>
          <w:rFonts w:eastAsia="바탕"/>
          <w:sz w:val="22"/>
          <w:szCs w:val="22"/>
          <w:lang w:eastAsia="ko-KR"/>
        </w:rPr>
        <w:t xml:space="preserve"> </w:t>
      </w:r>
      <w:r w:rsidR="00FF5D9B" w:rsidRPr="003E6BBC">
        <w:rPr>
          <w:rFonts w:eastAsia="바탕"/>
          <w:sz w:val="22"/>
          <w:szCs w:val="22"/>
          <w:lang w:eastAsia="ko-KR"/>
        </w:rPr>
        <w:t>Regular Session</w:t>
      </w:r>
      <w:r w:rsidR="00F73649" w:rsidRPr="003E6BBC">
        <w:rPr>
          <w:rFonts w:eastAsia="바탕"/>
          <w:sz w:val="22"/>
          <w:szCs w:val="22"/>
          <w:lang w:eastAsia="ko-KR"/>
        </w:rPr>
        <w:t xml:space="preserve"> of the Scientific Committee</w:t>
      </w:r>
      <w:r w:rsidR="00FF5D9B" w:rsidRPr="003E6BBC">
        <w:rPr>
          <w:rFonts w:eastAsia="바탕"/>
          <w:sz w:val="22"/>
          <w:szCs w:val="22"/>
          <w:lang w:eastAsia="ko-KR"/>
        </w:rPr>
        <w:t>.</w:t>
      </w:r>
      <w:r w:rsidR="00E35945" w:rsidRPr="003E6BBC">
        <w:rPr>
          <w:rFonts w:eastAsia="바탕"/>
          <w:sz w:val="22"/>
          <w:szCs w:val="22"/>
          <w:lang w:eastAsia="ko-KR"/>
        </w:rPr>
        <w:t xml:space="preserve"> </w:t>
      </w:r>
      <w:r w:rsidR="00817FE5" w:rsidRPr="003E6BBC">
        <w:rPr>
          <w:rFonts w:eastAsia="바탕"/>
          <w:sz w:val="22"/>
          <w:szCs w:val="22"/>
          <w:lang w:eastAsia="ko-KR"/>
        </w:rPr>
        <w:t xml:space="preserve">The adoption of </w:t>
      </w:r>
      <w:r w:rsidRPr="003E6BBC">
        <w:rPr>
          <w:rFonts w:eastAsia="바탕"/>
          <w:sz w:val="22"/>
          <w:szCs w:val="22"/>
          <w:lang w:eastAsia="ko-KR"/>
        </w:rPr>
        <w:t>SC13</w:t>
      </w:r>
      <w:r w:rsidR="00E35945" w:rsidRPr="003E6BBC">
        <w:rPr>
          <w:rFonts w:eastAsia="바탕"/>
          <w:sz w:val="22"/>
          <w:szCs w:val="22"/>
          <w:lang w:eastAsia="ko-KR"/>
        </w:rPr>
        <w:t xml:space="preserve"> Summary Report will be finalized after the meeting. </w:t>
      </w:r>
    </w:p>
    <w:p w:rsidR="00FF5D9B" w:rsidRPr="003E6BBC" w:rsidRDefault="00FF5D9B" w:rsidP="003E6BBC">
      <w:pPr>
        <w:adjustRightInd w:val="0"/>
        <w:snapToGrid w:val="0"/>
        <w:ind w:left="720"/>
        <w:jc w:val="both"/>
        <w:rPr>
          <w:rFonts w:eastAsiaTheme="minorEastAsia"/>
          <w:sz w:val="22"/>
          <w:szCs w:val="22"/>
          <w:lang w:val="en-NZ" w:eastAsia="ko-KR"/>
        </w:rPr>
      </w:pPr>
    </w:p>
    <w:p w:rsidR="00127D8E" w:rsidRPr="003E6BBC" w:rsidRDefault="00127D8E" w:rsidP="003E6BBC">
      <w:pPr>
        <w:adjustRightInd w:val="0"/>
        <w:snapToGrid w:val="0"/>
        <w:ind w:left="720"/>
        <w:jc w:val="both"/>
        <w:rPr>
          <w:rFonts w:eastAsiaTheme="minorEastAsia"/>
          <w:sz w:val="22"/>
          <w:szCs w:val="22"/>
          <w:lang w:val="en-NZ" w:eastAsia="ko-KR"/>
        </w:rPr>
      </w:pPr>
    </w:p>
    <w:p w:rsidR="00A83306" w:rsidRPr="003E6BBC" w:rsidRDefault="00A83306" w:rsidP="00A95069">
      <w:pPr>
        <w:numPr>
          <w:ilvl w:val="0"/>
          <w:numId w:val="16"/>
        </w:numPr>
        <w:adjustRightInd w:val="0"/>
        <w:snapToGrid w:val="0"/>
        <w:ind w:left="2160"/>
        <w:jc w:val="both"/>
        <w:rPr>
          <w:b/>
          <w:sz w:val="22"/>
          <w:szCs w:val="22"/>
          <w:lang w:val="en-NZ"/>
        </w:rPr>
      </w:pPr>
      <w:r w:rsidRPr="003E6BBC">
        <w:rPr>
          <w:b/>
          <w:sz w:val="22"/>
          <w:szCs w:val="22"/>
          <w:lang w:val="en-NZ"/>
        </w:rPr>
        <w:t>CLOSE OF MEETING</w:t>
      </w:r>
    </w:p>
    <w:p w:rsidR="00A83306" w:rsidRPr="003E6BBC" w:rsidRDefault="00A83306" w:rsidP="003E6BBC">
      <w:pPr>
        <w:adjustRightInd w:val="0"/>
        <w:snapToGrid w:val="0"/>
        <w:jc w:val="both"/>
        <w:rPr>
          <w:sz w:val="22"/>
          <w:szCs w:val="22"/>
          <w:lang w:val="en-NZ"/>
        </w:rPr>
      </w:pPr>
    </w:p>
    <w:p w:rsidR="000D47A6" w:rsidRPr="003E6BBC" w:rsidRDefault="00FF5D9B" w:rsidP="003E6BBC">
      <w:pPr>
        <w:autoSpaceDE w:val="0"/>
        <w:autoSpaceDN w:val="0"/>
        <w:adjustRightInd w:val="0"/>
        <w:snapToGrid w:val="0"/>
        <w:ind w:left="720"/>
        <w:jc w:val="both"/>
        <w:rPr>
          <w:rFonts w:eastAsia="바탕"/>
          <w:sz w:val="22"/>
          <w:szCs w:val="22"/>
          <w:lang w:eastAsia="ko-KR"/>
        </w:rPr>
      </w:pPr>
      <w:r w:rsidRPr="003E6BBC">
        <w:rPr>
          <w:rFonts w:eastAsia="바탕"/>
          <w:sz w:val="22"/>
          <w:szCs w:val="22"/>
          <w:lang w:eastAsia="ko-KR"/>
        </w:rPr>
        <w:t xml:space="preserve">The meeting will close at 17:00 on </w:t>
      </w:r>
      <w:r w:rsidR="00BA3D86" w:rsidRPr="003E6BBC">
        <w:rPr>
          <w:rFonts w:eastAsia="바탕"/>
          <w:sz w:val="22"/>
          <w:szCs w:val="22"/>
          <w:lang w:eastAsia="ko-KR"/>
        </w:rPr>
        <w:t>1</w:t>
      </w:r>
      <w:r w:rsidR="00BE0EEE" w:rsidRPr="003E6BBC">
        <w:rPr>
          <w:rFonts w:eastAsia="바탕"/>
          <w:sz w:val="22"/>
          <w:szCs w:val="22"/>
          <w:lang w:eastAsia="ko-KR"/>
        </w:rPr>
        <w:t>7</w:t>
      </w:r>
      <w:r w:rsidRPr="003E6BBC">
        <w:rPr>
          <w:rFonts w:eastAsia="바탕"/>
          <w:sz w:val="22"/>
          <w:szCs w:val="22"/>
          <w:lang w:eastAsia="ko-KR"/>
        </w:rPr>
        <w:t xml:space="preserve"> August </w:t>
      </w:r>
      <w:r w:rsidR="00BE0EEE" w:rsidRPr="003E6BBC">
        <w:rPr>
          <w:rFonts w:eastAsia="바탕"/>
          <w:sz w:val="22"/>
          <w:szCs w:val="22"/>
          <w:lang w:eastAsia="ko-KR"/>
        </w:rPr>
        <w:t>2017</w:t>
      </w:r>
      <w:r w:rsidRPr="003E6BBC">
        <w:rPr>
          <w:rFonts w:eastAsia="바탕"/>
          <w:sz w:val="22"/>
          <w:szCs w:val="22"/>
          <w:lang w:eastAsia="ko-KR"/>
        </w:rPr>
        <w:t>.</w:t>
      </w:r>
    </w:p>
    <w:sectPr w:rsidR="000D47A6" w:rsidRPr="003E6BBC" w:rsidSect="0005111C">
      <w:headerReference w:type="default" r:id="rId25"/>
      <w:footerReference w:type="even" r:id="rId26"/>
      <w:footerReference w:type="default" r:id="rId27"/>
      <w:head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634" w:rsidRDefault="00233634">
      <w:r>
        <w:separator/>
      </w:r>
    </w:p>
  </w:endnote>
  <w:endnote w:type="continuationSeparator" w:id="0">
    <w:p w:rsidR="00233634" w:rsidRDefault="0023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맑은 고딕">
    <w:panose1 w:val="020B0503020000020004"/>
    <w:charset w:val="81"/>
    <w:family w:val="modern"/>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NewRoman">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B7B" w:rsidRDefault="00494B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94B7B" w:rsidRDefault="00494B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B7B" w:rsidRDefault="00494B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33634">
      <w:rPr>
        <w:rStyle w:val="PageNumber"/>
        <w:noProof/>
      </w:rPr>
      <w:t>1</w:t>
    </w:r>
    <w:r>
      <w:rPr>
        <w:rStyle w:val="PageNumber"/>
      </w:rPr>
      <w:fldChar w:fldCharType="end"/>
    </w:r>
  </w:p>
  <w:p w:rsidR="00494B7B" w:rsidRDefault="00494B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634" w:rsidRDefault="00233634">
      <w:r>
        <w:separator/>
      </w:r>
    </w:p>
  </w:footnote>
  <w:footnote w:type="continuationSeparator" w:id="0">
    <w:p w:rsidR="00233634" w:rsidRDefault="00233634">
      <w:r>
        <w:continuationSeparator/>
      </w:r>
    </w:p>
  </w:footnote>
  <w:footnote w:id="1">
    <w:p w:rsidR="00494B7B" w:rsidRDefault="00494B7B" w:rsidP="00073DD2">
      <w:pPr>
        <w:pStyle w:val="FootnoteText"/>
      </w:pPr>
      <w:r>
        <w:rPr>
          <w:rStyle w:val="FootnoteReference"/>
        </w:rPr>
        <w:footnoteRef/>
      </w:r>
      <w:r>
        <w:t xml:space="preserve"> Pacific bluefin tuna</w:t>
      </w:r>
    </w:p>
  </w:footnote>
  <w:footnote w:id="2">
    <w:p w:rsidR="00494B7B" w:rsidRDefault="00494B7B" w:rsidP="00073DD2">
      <w:pPr>
        <w:pStyle w:val="FootnoteText"/>
      </w:pPr>
      <w:r>
        <w:rPr>
          <w:rStyle w:val="FootnoteReference"/>
        </w:rPr>
        <w:footnoteRef/>
      </w:r>
      <w:r>
        <w:t xml:space="preserve"> North Pacific albacore </w:t>
      </w:r>
    </w:p>
  </w:footnote>
  <w:footnote w:id="3">
    <w:p w:rsidR="00494B7B" w:rsidRDefault="00494B7B" w:rsidP="00073DD2">
      <w:pPr>
        <w:pStyle w:val="FootnoteText"/>
      </w:pPr>
      <w:r>
        <w:rPr>
          <w:rStyle w:val="FootnoteReference"/>
        </w:rPr>
        <w:footnoteRef/>
      </w:r>
      <w:r>
        <w:t xml:space="preserve"> North Pacific swordfish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B7B" w:rsidRDefault="00494B7B">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B7B" w:rsidRDefault="00494B7B">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B2DB2"/>
    <w:multiLevelType w:val="hybridMultilevel"/>
    <w:tmpl w:val="FB7ED6A0"/>
    <w:lvl w:ilvl="0" w:tplc="BA12F5D8">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3EB5995"/>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EE784C"/>
    <w:multiLevelType w:val="multilevel"/>
    <w:tmpl w:val="8D6850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5706379"/>
    <w:multiLevelType w:val="hybridMultilevel"/>
    <w:tmpl w:val="562EBA86"/>
    <w:lvl w:ilvl="0" w:tplc="E4924D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7F92DA9"/>
    <w:multiLevelType w:val="multilevel"/>
    <w:tmpl w:val="AFCA702E"/>
    <w:lvl w:ilvl="0">
      <w:start w:val="5"/>
      <w:numFmt w:val="decimal"/>
      <w:lvlText w:val="%1"/>
      <w:lvlJc w:val="left"/>
      <w:pPr>
        <w:ind w:left="360" w:hanging="360"/>
      </w:pPr>
      <w:rPr>
        <w:rFonts w:eastAsia="바탕" w:hint="default"/>
      </w:rPr>
    </w:lvl>
    <w:lvl w:ilvl="1">
      <w:start w:val="1"/>
      <w:numFmt w:val="decimal"/>
      <w:lvlText w:val="%1.%2"/>
      <w:lvlJc w:val="left"/>
      <w:pPr>
        <w:ind w:left="630" w:hanging="360"/>
      </w:pPr>
      <w:rPr>
        <w:rFonts w:eastAsia="바탕" w:hint="default"/>
      </w:rPr>
    </w:lvl>
    <w:lvl w:ilvl="2">
      <w:start w:val="1"/>
      <w:numFmt w:val="decimal"/>
      <w:lvlText w:val="%1.%2.%3"/>
      <w:lvlJc w:val="left"/>
      <w:pPr>
        <w:ind w:left="1146" w:hanging="720"/>
      </w:pPr>
      <w:rPr>
        <w:rFonts w:eastAsia="바탕" w:hint="default"/>
      </w:rPr>
    </w:lvl>
    <w:lvl w:ilvl="3">
      <w:start w:val="1"/>
      <w:numFmt w:val="decimal"/>
      <w:lvlText w:val="%1.%2.%3.%4"/>
      <w:lvlJc w:val="left"/>
      <w:pPr>
        <w:ind w:left="2880" w:hanging="720"/>
      </w:pPr>
      <w:rPr>
        <w:rFonts w:eastAsia="바탕" w:hint="default"/>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19">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709250E"/>
    <w:multiLevelType w:val="hybridMultilevel"/>
    <w:tmpl w:val="D820EB7A"/>
    <w:lvl w:ilvl="0" w:tplc="D032AC06">
      <w:start w:val="1"/>
      <w:numFmt w:val="decimal"/>
      <w:pStyle w:val="WCPFC"/>
      <w:lvlText w:val="%1."/>
      <w:lvlJc w:val="left"/>
      <w:pPr>
        <w:ind w:left="360" w:hanging="360"/>
      </w:pPr>
      <w:rPr>
        <w:rFonts w:hint="default"/>
        <w:b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D41E0DC8">
      <w:start w:val="1"/>
      <w:numFmt w:val="decimal"/>
      <w:lvlText w:val="%4)"/>
      <w:lvlJc w:val="left"/>
      <w:pPr>
        <w:ind w:left="2880" w:hanging="360"/>
      </w:pPr>
      <w:rPr>
        <w:rFonts w:hint="default"/>
      </w:rPr>
    </w:lvl>
    <w:lvl w:ilvl="4" w:tplc="5608EEB8">
      <w:start w:val="1"/>
      <w:numFmt w:val="decimal"/>
      <w:lvlText w:val="(%5)"/>
      <w:lvlJc w:val="left"/>
      <w:pPr>
        <w:ind w:left="3600" w:hanging="360"/>
      </w:pPr>
      <w:rPr>
        <w:rFont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A0B6E3D"/>
    <w:multiLevelType w:val="hybridMultilevel"/>
    <w:tmpl w:val="E458AA96"/>
    <w:lvl w:ilvl="0" w:tplc="8BE2D90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30">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460907C9"/>
    <w:multiLevelType w:val="hybridMultilevel"/>
    <w:tmpl w:val="982E9BD6"/>
    <w:lvl w:ilvl="0" w:tplc="5A50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EBE0372"/>
    <w:multiLevelType w:val="hybridMultilevel"/>
    <w:tmpl w:val="BD0AA19E"/>
    <w:lvl w:ilvl="0" w:tplc="E028E676">
      <w:start w:val="1"/>
      <w:numFmt w:val="lowerRoman"/>
      <w:lvlText w:val="%1)"/>
      <w:lvlJc w:val="left"/>
      <w:pPr>
        <w:ind w:left="1800" w:hanging="720"/>
      </w:pPr>
      <w:rPr>
        <w:rFonts w:eastAsia="Times New Roman"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09B7F28"/>
    <w:multiLevelType w:val="hybridMultilevel"/>
    <w:tmpl w:val="5C8CBFB2"/>
    <w:lvl w:ilvl="0" w:tplc="C04E1E9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7C57B6F"/>
    <w:multiLevelType w:val="multilevel"/>
    <w:tmpl w:val="4010250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1">
    <w:nsid w:val="5C8A6236"/>
    <w:multiLevelType w:val="hybridMultilevel"/>
    <w:tmpl w:val="907EB63A"/>
    <w:lvl w:ilvl="0" w:tplc="EFB45408">
      <w:start w:val="1"/>
      <w:numFmt w:val="decimal"/>
      <w:lvlText w:val="5.1.%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D931C05"/>
    <w:multiLevelType w:val="hybridMultilevel"/>
    <w:tmpl w:val="23084CCE"/>
    <w:lvl w:ilvl="0" w:tplc="D766F6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AF1519"/>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262703F"/>
    <w:multiLevelType w:val="hybridMultilevel"/>
    <w:tmpl w:val="3664EFBC"/>
    <w:lvl w:ilvl="0" w:tplc="77FA4FE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3531024"/>
    <w:multiLevelType w:val="hybridMultilevel"/>
    <w:tmpl w:val="11462AEC"/>
    <w:lvl w:ilvl="0" w:tplc="56BE15A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6683D26"/>
    <w:multiLevelType w:val="hybridMultilevel"/>
    <w:tmpl w:val="42BA5E00"/>
    <w:lvl w:ilvl="0" w:tplc="AA5ABA76">
      <w:start w:val="1"/>
      <w:numFmt w:val="lowerLetter"/>
      <w:lvlText w:val="%1."/>
      <w:lvlJc w:val="left"/>
      <w:pPr>
        <w:ind w:left="2520" w:hanging="360"/>
      </w:pPr>
      <w:rPr>
        <w:rFonts w:eastAsia="바탕"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209C6ABC">
      <w:start w:val="1"/>
      <w:numFmt w:val="decimal"/>
      <w:lvlText w:val="%4)"/>
      <w:lvlJc w:val="left"/>
      <w:pPr>
        <w:ind w:left="4680" w:hanging="360"/>
      </w:pPr>
      <w:rPr>
        <w:rFonts w:hint="eastAsia"/>
      </w:rPr>
    </w:lvl>
    <w:lvl w:ilvl="4" w:tplc="C186C484">
      <w:start w:val="1"/>
      <w:numFmt w:val="lowerRoman"/>
      <w:lvlText w:val="%5)"/>
      <w:lvlJc w:val="left"/>
      <w:pPr>
        <w:ind w:left="5760" w:hanging="720"/>
      </w:pPr>
      <w:rPr>
        <w:rFonts w:hint="default"/>
      </w:r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9">
    <w:nsid w:val="768A5ECF"/>
    <w:multiLevelType w:val="hybridMultilevel"/>
    <w:tmpl w:val="EF4CB6E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F0005EA"/>
    <w:multiLevelType w:val="hybridMultilevel"/>
    <w:tmpl w:val="05CA967C"/>
    <w:lvl w:ilvl="0" w:tplc="BD04E39E">
      <w:numFmt w:val="bullet"/>
      <w:lvlText w:val="-"/>
      <w:lvlJc w:val="left"/>
      <w:pPr>
        <w:ind w:left="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4"/>
  </w:num>
  <w:num w:numId="2">
    <w:abstractNumId w:val="2"/>
  </w:num>
  <w:num w:numId="3">
    <w:abstractNumId w:val="14"/>
  </w:num>
  <w:num w:numId="4">
    <w:abstractNumId w:val="39"/>
  </w:num>
  <w:num w:numId="5">
    <w:abstractNumId w:val="6"/>
  </w:num>
  <w:num w:numId="6">
    <w:abstractNumId w:val="28"/>
  </w:num>
  <w:num w:numId="7">
    <w:abstractNumId w:val="1"/>
  </w:num>
  <w:num w:numId="8">
    <w:abstractNumId w:val="51"/>
  </w:num>
  <w:num w:numId="9">
    <w:abstractNumId w:val="11"/>
  </w:num>
  <w:num w:numId="10">
    <w:abstractNumId w:val="21"/>
  </w:num>
  <w:num w:numId="11">
    <w:abstractNumId w:val="30"/>
  </w:num>
  <w:num w:numId="12">
    <w:abstractNumId w:val="52"/>
  </w:num>
  <w:num w:numId="13">
    <w:abstractNumId w:val="18"/>
  </w:num>
  <w:num w:numId="14">
    <w:abstractNumId w:val="15"/>
  </w:num>
  <w:num w:numId="15">
    <w:abstractNumId w:val="10"/>
  </w:num>
  <w:num w:numId="16">
    <w:abstractNumId w:val="43"/>
  </w:num>
  <w:num w:numId="17">
    <w:abstractNumId w:val="37"/>
  </w:num>
  <w:num w:numId="18">
    <w:abstractNumId w:val="26"/>
  </w:num>
  <w:num w:numId="19">
    <w:abstractNumId w:val="46"/>
  </w:num>
  <w:num w:numId="20">
    <w:abstractNumId w:val="47"/>
  </w:num>
  <w:num w:numId="21">
    <w:abstractNumId w:val="25"/>
  </w:num>
  <w:num w:numId="22">
    <w:abstractNumId w:val="16"/>
  </w:num>
  <w:num w:numId="23">
    <w:abstractNumId w:val="13"/>
  </w:num>
  <w:num w:numId="24">
    <w:abstractNumId w:val="5"/>
  </w:num>
  <w:num w:numId="25">
    <w:abstractNumId w:val="19"/>
  </w:num>
  <w:num w:numId="26">
    <w:abstractNumId w:val="8"/>
  </w:num>
  <w:num w:numId="27">
    <w:abstractNumId w:val="0"/>
  </w:num>
  <w:num w:numId="28">
    <w:abstractNumId w:val="32"/>
  </w:num>
  <w:num w:numId="29">
    <w:abstractNumId w:val="33"/>
  </w:num>
  <w:num w:numId="30">
    <w:abstractNumId w:val="27"/>
  </w:num>
  <w:num w:numId="31">
    <w:abstractNumId w:val="7"/>
  </w:num>
  <w:num w:numId="32">
    <w:abstractNumId w:val="44"/>
  </w:num>
  <w:num w:numId="33">
    <w:abstractNumId w:val="35"/>
  </w:num>
  <w:num w:numId="34">
    <w:abstractNumId w:val="36"/>
  </w:num>
  <w:num w:numId="35">
    <w:abstractNumId w:val="22"/>
  </w:num>
  <w:num w:numId="36">
    <w:abstractNumId w:val="40"/>
  </w:num>
  <w:num w:numId="37">
    <w:abstractNumId w:val="3"/>
  </w:num>
  <w:num w:numId="38">
    <w:abstractNumId w:val="31"/>
  </w:num>
  <w:num w:numId="39">
    <w:abstractNumId w:val="12"/>
  </w:num>
  <w:num w:numId="40">
    <w:abstractNumId w:val="29"/>
  </w:num>
  <w:num w:numId="41">
    <w:abstractNumId w:val="50"/>
  </w:num>
  <w:num w:numId="42">
    <w:abstractNumId w:val="45"/>
  </w:num>
  <w:num w:numId="43">
    <w:abstractNumId w:val="41"/>
  </w:num>
  <w:num w:numId="44">
    <w:abstractNumId w:val="48"/>
  </w:num>
  <w:num w:numId="45">
    <w:abstractNumId w:val="23"/>
  </w:num>
  <w:num w:numId="46">
    <w:abstractNumId w:val="34"/>
  </w:num>
  <w:num w:numId="47">
    <w:abstractNumId w:val="17"/>
  </w:num>
  <w:num w:numId="48">
    <w:abstractNumId w:val="49"/>
  </w:num>
  <w:num w:numId="49">
    <w:abstractNumId w:val="24"/>
  </w:num>
  <w:num w:numId="50">
    <w:abstractNumId w:val="42"/>
  </w:num>
  <w:num w:numId="51">
    <w:abstractNumId w:val="53"/>
  </w:num>
  <w:num w:numId="52">
    <w:abstractNumId w:val="20"/>
  </w:num>
  <w:num w:numId="53">
    <w:abstractNumId w:val="38"/>
  </w:num>
  <w:num w:numId="54">
    <w:abstractNumId w:val="9"/>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06"/>
    <w:rsid w:val="00000DBA"/>
    <w:rsid w:val="00001058"/>
    <w:rsid w:val="0000258F"/>
    <w:rsid w:val="000040DA"/>
    <w:rsid w:val="0000583E"/>
    <w:rsid w:val="00005EE2"/>
    <w:rsid w:val="000064AB"/>
    <w:rsid w:val="00006EB8"/>
    <w:rsid w:val="00007CA4"/>
    <w:rsid w:val="000113CB"/>
    <w:rsid w:val="00011C10"/>
    <w:rsid w:val="0001224A"/>
    <w:rsid w:val="000123AE"/>
    <w:rsid w:val="0001285E"/>
    <w:rsid w:val="00012873"/>
    <w:rsid w:val="00013AA2"/>
    <w:rsid w:val="00013DD0"/>
    <w:rsid w:val="000140A6"/>
    <w:rsid w:val="00014276"/>
    <w:rsid w:val="00014D5E"/>
    <w:rsid w:val="00014F82"/>
    <w:rsid w:val="00015402"/>
    <w:rsid w:val="00017FBF"/>
    <w:rsid w:val="000217BC"/>
    <w:rsid w:val="00022222"/>
    <w:rsid w:val="000223D7"/>
    <w:rsid w:val="000227B3"/>
    <w:rsid w:val="0002282F"/>
    <w:rsid w:val="00022B73"/>
    <w:rsid w:val="00023387"/>
    <w:rsid w:val="000237D9"/>
    <w:rsid w:val="00024843"/>
    <w:rsid w:val="0002509D"/>
    <w:rsid w:val="0002525A"/>
    <w:rsid w:val="00025781"/>
    <w:rsid w:val="00025816"/>
    <w:rsid w:val="00025C8B"/>
    <w:rsid w:val="00027130"/>
    <w:rsid w:val="000273BF"/>
    <w:rsid w:val="00027882"/>
    <w:rsid w:val="00027B14"/>
    <w:rsid w:val="0003016B"/>
    <w:rsid w:val="0003128C"/>
    <w:rsid w:val="0003131C"/>
    <w:rsid w:val="000320CA"/>
    <w:rsid w:val="00032C5F"/>
    <w:rsid w:val="00033908"/>
    <w:rsid w:val="00034A2E"/>
    <w:rsid w:val="00035C51"/>
    <w:rsid w:val="00036C9D"/>
    <w:rsid w:val="000372FC"/>
    <w:rsid w:val="0004084D"/>
    <w:rsid w:val="00040AC0"/>
    <w:rsid w:val="00040D02"/>
    <w:rsid w:val="000435A2"/>
    <w:rsid w:val="000439C4"/>
    <w:rsid w:val="000441A6"/>
    <w:rsid w:val="00044239"/>
    <w:rsid w:val="00044AC8"/>
    <w:rsid w:val="00044DD2"/>
    <w:rsid w:val="00046D7C"/>
    <w:rsid w:val="00051030"/>
    <w:rsid w:val="0005111C"/>
    <w:rsid w:val="0005246E"/>
    <w:rsid w:val="0005483A"/>
    <w:rsid w:val="0005624B"/>
    <w:rsid w:val="00056ACE"/>
    <w:rsid w:val="00056BC5"/>
    <w:rsid w:val="0006090B"/>
    <w:rsid w:val="00060F28"/>
    <w:rsid w:val="00061454"/>
    <w:rsid w:val="000614F2"/>
    <w:rsid w:val="00062DCB"/>
    <w:rsid w:val="00063D0C"/>
    <w:rsid w:val="0006458F"/>
    <w:rsid w:val="0006460A"/>
    <w:rsid w:val="0006599F"/>
    <w:rsid w:val="00065A5F"/>
    <w:rsid w:val="00066D5B"/>
    <w:rsid w:val="000679B0"/>
    <w:rsid w:val="00070015"/>
    <w:rsid w:val="000715D1"/>
    <w:rsid w:val="00071777"/>
    <w:rsid w:val="0007177E"/>
    <w:rsid w:val="00071A97"/>
    <w:rsid w:val="00071EA5"/>
    <w:rsid w:val="0007203E"/>
    <w:rsid w:val="00072168"/>
    <w:rsid w:val="000729DD"/>
    <w:rsid w:val="00072AE0"/>
    <w:rsid w:val="00073DD2"/>
    <w:rsid w:val="00074558"/>
    <w:rsid w:val="00074B18"/>
    <w:rsid w:val="00074DDE"/>
    <w:rsid w:val="000750B5"/>
    <w:rsid w:val="000760D3"/>
    <w:rsid w:val="000763F0"/>
    <w:rsid w:val="0007653C"/>
    <w:rsid w:val="00077073"/>
    <w:rsid w:val="000804A2"/>
    <w:rsid w:val="00081628"/>
    <w:rsid w:val="00082BEE"/>
    <w:rsid w:val="00082C88"/>
    <w:rsid w:val="00083BB8"/>
    <w:rsid w:val="00083D1E"/>
    <w:rsid w:val="00083DED"/>
    <w:rsid w:val="00084719"/>
    <w:rsid w:val="00086B12"/>
    <w:rsid w:val="00087BC1"/>
    <w:rsid w:val="00087C6B"/>
    <w:rsid w:val="00087E75"/>
    <w:rsid w:val="00090C32"/>
    <w:rsid w:val="00093130"/>
    <w:rsid w:val="00095B34"/>
    <w:rsid w:val="00097007"/>
    <w:rsid w:val="0009756A"/>
    <w:rsid w:val="00097959"/>
    <w:rsid w:val="00097C4D"/>
    <w:rsid w:val="000A0027"/>
    <w:rsid w:val="000A161E"/>
    <w:rsid w:val="000A3375"/>
    <w:rsid w:val="000A34CE"/>
    <w:rsid w:val="000A36DC"/>
    <w:rsid w:val="000A489E"/>
    <w:rsid w:val="000A5413"/>
    <w:rsid w:val="000A5971"/>
    <w:rsid w:val="000A5A80"/>
    <w:rsid w:val="000A6D9A"/>
    <w:rsid w:val="000A7045"/>
    <w:rsid w:val="000B0148"/>
    <w:rsid w:val="000B0993"/>
    <w:rsid w:val="000B0B51"/>
    <w:rsid w:val="000B0FB6"/>
    <w:rsid w:val="000B0FEA"/>
    <w:rsid w:val="000B10BD"/>
    <w:rsid w:val="000B131D"/>
    <w:rsid w:val="000B143A"/>
    <w:rsid w:val="000B39A6"/>
    <w:rsid w:val="000B4613"/>
    <w:rsid w:val="000B467B"/>
    <w:rsid w:val="000B58AA"/>
    <w:rsid w:val="000B636C"/>
    <w:rsid w:val="000B69EF"/>
    <w:rsid w:val="000B7B18"/>
    <w:rsid w:val="000B7D2E"/>
    <w:rsid w:val="000C01D7"/>
    <w:rsid w:val="000C04FC"/>
    <w:rsid w:val="000C0E3A"/>
    <w:rsid w:val="000C1D29"/>
    <w:rsid w:val="000C2B26"/>
    <w:rsid w:val="000C55B5"/>
    <w:rsid w:val="000C6F61"/>
    <w:rsid w:val="000D097B"/>
    <w:rsid w:val="000D1310"/>
    <w:rsid w:val="000D1FD5"/>
    <w:rsid w:val="000D236D"/>
    <w:rsid w:val="000D244C"/>
    <w:rsid w:val="000D2769"/>
    <w:rsid w:val="000D47A6"/>
    <w:rsid w:val="000D6159"/>
    <w:rsid w:val="000D75AF"/>
    <w:rsid w:val="000D7CEF"/>
    <w:rsid w:val="000E13CC"/>
    <w:rsid w:val="000E161F"/>
    <w:rsid w:val="000E2C71"/>
    <w:rsid w:val="000E2DFC"/>
    <w:rsid w:val="000E4410"/>
    <w:rsid w:val="000E482D"/>
    <w:rsid w:val="000E50F7"/>
    <w:rsid w:val="000E5174"/>
    <w:rsid w:val="000E5F24"/>
    <w:rsid w:val="000E6966"/>
    <w:rsid w:val="000E69EA"/>
    <w:rsid w:val="000E7139"/>
    <w:rsid w:val="000E739E"/>
    <w:rsid w:val="000F04C7"/>
    <w:rsid w:val="000F0DC2"/>
    <w:rsid w:val="000F19C3"/>
    <w:rsid w:val="000F1BF3"/>
    <w:rsid w:val="000F218C"/>
    <w:rsid w:val="000F3915"/>
    <w:rsid w:val="000F4DB7"/>
    <w:rsid w:val="000F5AA2"/>
    <w:rsid w:val="000F5FAD"/>
    <w:rsid w:val="000F7086"/>
    <w:rsid w:val="000F7515"/>
    <w:rsid w:val="000F7B3D"/>
    <w:rsid w:val="00100856"/>
    <w:rsid w:val="00100FF6"/>
    <w:rsid w:val="00101607"/>
    <w:rsid w:val="00102837"/>
    <w:rsid w:val="00105C43"/>
    <w:rsid w:val="00110E47"/>
    <w:rsid w:val="00110EA8"/>
    <w:rsid w:val="0011139B"/>
    <w:rsid w:val="0011161C"/>
    <w:rsid w:val="00112761"/>
    <w:rsid w:val="0011334C"/>
    <w:rsid w:val="00113CE1"/>
    <w:rsid w:val="00113E0F"/>
    <w:rsid w:val="00114D28"/>
    <w:rsid w:val="0011506B"/>
    <w:rsid w:val="00120437"/>
    <w:rsid w:val="0012367A"/>
    <w:rsid w:val="001240B6"/>
    <w:rsid w:val="001242F0"/>
    <w:rsid w:val="00124710"/>
    <w:rsid w:val="00124756"/>
    <w:rsid w:val="00124CE6"/>
    <w:rsid w:val="00124EF1"/>
    <w:rsid w:val="0012584F"/>
    <w:rsid w:val="00126D46"/>
    <w:rsid w:val="00126F71"/>
    <w:rsid w:val="00127D8E"/>
    <w:rsid w:val="00130D59"/>
    <w:rsid w:val="00131DB0"/>
    <w:rsid w:val="0013303E"/>
    <w:rsid w:val="0013451D"/>
    <w:rsid w:val="00137CAE"/>
    <w:rsid w:val="00137DEC"/>
    <w:rsid w:val="00137E94"/>
    <w:rsid w:val="0014105F"/>
    <w:rsid w:val="001435CE"/>
    <w:rsid w:val="001436AF"/>
    <w:rsid w:val="00143AD7"/>
    <w:rsid w:val="00143B0D"/>
    <w:rsid w:val="00143BF5"/>
    <w:rsid w:val="00143DE8"/>
    <w:rsid w:val="00145077"/>
    <w:rsid w:val="00145E5D"/>
    <w:rsid w:val="00145F2E"/>
    <w:rsid w:val="0014618E"/>
    <w:rsid w:val="0014685B"/>
    <w:rsid w:val="00147B9F"/>
    <w:rsid w:val="00151C94"/>
    <w:rsid w:val="001524E6"/>
    <w:rsid w:val="00152528"/>
    <w:rsid w:val="00152D26"/>
    <w:rsid w:val="00154A0C"/>
    <w:rsid w:val="0015567F"/>
    <w:rsid w:val="001559B3"/>
    <w:rsid w:val="00157317"/>
    <w:rsid w:val="001579A5"/>
    <w:rsid w:val="00160132"/>
    <w:rsid w:val="0016076D"/>
    <w:rsid w:val="00160BAA"/>
    <w:rsid w:val="00160D26"/>
    <w:rsid w:val="001610FD"/>
    <w:rsid w:val="001619BF"/>
    <w:rsid w:val="001633EB"/>
    <w:rsid w:val="00164A6C"/>
    <w:rsid w:val="00164E62"/>
    <w:rsid w:val="00165325"/>
    <w:rsid w:val="00166C6C"/>
    <w:rsid w:val="001676C5"/>
    <w:rsid w:val="001679DA"/>
    <w:rsid w:val="001700E4"/>
    <w:rsid w:val="001707A2"/>
    <w:rsid w:val="001710BC"/>
    <w:rsid w:val="00171796"/>
    <w:rsid w:val="00171D7A"/>
    <w:rsid w:val="00173844"/>
    <w:rsid w:val="00173981"/>
    <w:rsid w:val="00174327"/>
    <w:rsid w:val="00175210"/>
    <w:rsid w:val="00175752"/>
    <w:rsid w:val="0017578A"/>
    <w:rsid w:val="0017650F"/>
    <w:rsid w:val="0017683B"/>
    <w:rsid w:val="00176DF4"/>
    <w:rsid w:val="0017735E"/>
    <w:rsid w:val="001809F2"/>
    <w:rsid w:val="00182C35"/>
    <w:rsid w:val="00184015"/>
    <w:rsid w:val="00185945"/>
    <w:rsid w:val="00185B09"/>
    <w:rsid w:val="00185B5B"/>
    <w:rsid w:val="00185CD8"/>
    <w:rsid w:val="001877C7"/>
    <w:rsid w:val="0019080E"/>
    <w:rsid w:val="0019144F"/>
    <w:rsid w:val="00192D32"/>
    <w:rsid w:val="00194D4A"/>
    <w:rsid w:val="0019597D"/>
    <w:rsid w:val="0019638E"/>
    <w:rsid w:val="00197CF4"/>
    <w:rsid w:val="001A136F"/>
    <w:rsid w:val="001A3185"/>
    <w:rsid w:val="001A3C90"/>
    <w:rsid w:val="001A3FB5"/>
    <w:rsid w:val="001A41AA"/>
    <w:rsid w:val="001A47AB"/>
    <w:rsid w:val="001A6137"/>
    <w:rsid w:val="001A6166"/>
    <w:rsid w:val="001A7028"/>
    <w:rsid w:val="001B0BB7"/>
    <w:rsid w:val="001B16EA"/>
    <w:rsid w:val="001B2227"/>
    <w:rsid w:val="001B2623"/>
    <w:rsid w:val="001B2920"/>
    <w:rsid w:val="001B302A"/>
    <w:rsid w:val="001B3CBB"/>
    <w:rsid w:val="001B45B8"/>
    <w:rsid w:val="001B463A"/>
    <w:rsid w:val="001B49F1"/>
    <w:rsid w:val="001B4C44"/>
    <w:rsid w:val="001B5753"/>
    <w:rsid w:val="001B5B8F"/>
    <w:rsid w:val="001C02FE"/>
    <w:rsid w:val="001C1AA9"/>
    <w:rsid w:val="001C32CD"/>
    <w:rsid w:val="001C3402"/>
    <w:rsid w:val="001C3FF0"/>
    <w:rsid w:val="001C5BF8"/>
    <w:rsid w:val="001D035B"/>
    <w:rsid w:val="001D276F"/>
    <w:rsid w:val="001D3266"/>
    <w:rsid w:val="001D496F"/>
    <w:rsid w:val="001D5095"/>
    <w:rsid w:val="001D5262"/>
    <w:rsid w:val="001D5857"/>
    <w:rsid w:val="001D691E"/>
    <w:rsid w:val="001D6997"/>
    <w:rsid w:val="001E06DB"/>
    <w:rsid w:val="001E0961"/>
    <w:rsid w:val="001E1C81"/>
    <w:rsid w:val="001E2BDE"/>
    <w:rsid w:val="001E327D"/>
    <w:rsid w:val="001E4C5D"/>
    <w:rsid w:val="001E765E"/>
    <w:rsid w:val="001E7DB8"/>
    <w:rsid w:val="001F0272"/>
    <w:rsid w:val="001F028D"/>
    <w:rsid w:val="001F0919"/>
    <w:rsid w:val="001F116A"/>
    <w:rsid w:val="001F13C6"/>
    <w:rsid w:val="001F183A"/>
    <w:rsid w:val="001F190E"/>
    <w:rsid w:val="001F1C51"/>
    <w:rsid w:val="001F2DA3"/>
    <w:rsid w:val="001F2F6A"/>
    <w:rsid w:val="001F33F2"/>
    <w:rsid w:val="001F4A45"/>
    <w:rsid w:val="001F539C"/>
    <w:rsid w:val="001F6468"/>
    <w:rsid w:val="001F6AF1"/>
    <w:rsid w:val="001F777D"/>
    <w:rsid w:val="00200AAE"/>
    <w:rsid w:val="00200C8B"/>
    <w:rsid w:val="002020C9"/>
    <w:rsid w:val="002023B4"/>
    <w:rsid w:val="00203B04"/>
    <w:rsid w:val="00203FA3"/>
    <w:rsid w:val="00205402"/>
    <w:rsid w:val="002054ED"/>
    <w:rsid w:val="00205705"/>
    <w:rsid w:val="00205CD8"/>
    <w:rsid w:val="00205FBB"/>
    <w:rsid w:val="00206CB0"/>
    <w:rsid w:val="002074D4"/>
    <w:rsid w:val="00207521"/>
    <w:rsid w:val="002115ED"/>
    <w:rsid w:val="00211B27"/>
    <w:rsid w:val="00216CA0"/>
    <w:rsid w:val="00216E16"/>
    <w:rsid w:val="002200C4"/>
    <w:rsid w:val="00222F02"/>
    <w:rsid w:val="0022465E"/>
    <w:rsid w:val="00224E44"/>
    <w:rsid w:val="00225EAC"/>
    <w:rsid w:val="00226418"/>
    <w:rsid w:val="0022691E"/>
    <w:rsid w:val="002270B1"/>
    <w:rsid w:val="00227470"/>
    <w:rsid w:val="002277AC"/>
    <w:rsid w:val="0022792C"/>
    <w:rsid w:val="002312DF"/>
    <w:rsid w:val="002318D8"/>
    <w:rsid w:val="00231CC6"/>
    <w:rsid w:val="00232B75"/>
    <w:rsid w:val="00233450"/>
    <w:rsid w:val="00233634"/>
    <w:rsid w:val="00234768"/>
    <w:rsid w:val="00234965"/>
    <w:rsid w:val="00235963"/>
    <w:rsid w:val="002368CB"/>
    <w:rsid w:val="0024281D"/>
    <w:rsid w:val="002428E8"/>
    <w:rsid w:val="00244357"/>
    <w:rsid w:val="0024482D"/>
    <w:rsid w:val="002455A6"/>
    <w:rsid w:val="002459DF"/>
    <w:rsid w:val="002466E5"/>
    <w:rsid w:val="00247DEA"/>
    <w:rsid w:val="002506B7"/>
    <w:rsid w:val="00250799"/>
    <w:rsid w:val="002510DD"/>
    <w:rsid w:val="002517FA"/>
    <w:rsid w:val="00251CF6"/>
    <w:rsid w:val="00251E1F"/>
    <w:rsid w:val="00253F82"/>
    <w:rsid w:val="0025443D"/>
    <w:rsid w:val="00254DF7"/>
    <w:rsid w:val="00255EC5"/>
    <w:rsid w:val="002560A1"/>
    <w:rsid w:val="00256334"/>
    <w:rsid w:val="002609DF"/>
    <w:rsid w:val="00261509"/>
    <w:rsid w:val="00263BEC"/>
    <w:rsid w:val="00264028"/>
    <w:rsid w:val="002666B8"/>
    <w:rsid w:val="002669D2"/>
    <w:rsid w:val="00267355"/>
    <w:rsid w:val="002676D0"/>
    <w:rsid w:val="0026787B"/>
    <w:rsid w:val="00267D9D"/>
    <w:rsid w:val="00270172"/>
    <w:rsid w:val="002715A1"/>
    <w:rsid w:val="00273AC5"/>
    <w:rsid w:val="0027479C"/>
    <w:rsid w:val="002763D5"/>
    <w:rsid w:val="00276FE8"/>
    <w:rsid w:val="00280E1E"/>
    <w:rsid w:val="002810E9"/>
    <w:rsid w:val="00281466"/>
    <w:rsid w:val="00281500"/>
    <w:rsid w:val="002829D7"/>
    <w:rsid w:val="00282DD4"/>
    <w:rsid w:val="002831A0"/>
    <w:rsid w:val="00283D95"/>
    <w:rsid w:val="00285A3E"/>
    <w:rsid w:val="00287DAA"/>
    <w:rsid w:val="0029058E"/>
    <w:rsid w:val="002910E2"/>
    <w:rsid w:val="002923F1"/>
    <w:rsid w:val="00293108"/>
    <w:rsid w:val="00293FAC"/>
    <w:rsid w:val="00294F58"/>
    <w:rsid w:val="00295DEA"/>
    <w:rsid w:val="002962EB"/>
    <w:rsid w:val="00297CE8"/>
    <w:rsid w:val="002A1C00"/>
    <w:rsid w:val="002A2995"/>
    <w:rsid w:val="002A3463"/>
    <w:rsid w:val="002A367A"/>
    <w:rsid w:val="002A4090"/>
    <w:rsid w:val="002A6055"/>
    <w:rsid w:val="002A69C2"/>
    <w:rsid w:val="002A6FC6"/>
    <w:rsid w:val="002A793C"/>
    <w:rsid w:val="002B0803"/>
    <w:rsid w:val="002B08C7"/>
    <w:rsid w:val="002B0A03"/>
    <w:rsid w:val="002B4597"/>
    <w:rsid w:val="002B4912"/>
    <w:rsid w:val="002B492F"/>
    <w:rsid w:val="002B4B25"/>
    <w:rsid w:val="002B51C4"/>
    <w:rsid w:val="002B54D2"/>
    <w:rsid w:val="002B5E54"/>
    <w:rsid w:val="002B67F1"/>
    <w:rsid w:val="002B6D9B"/>
    <w:rsid w:val="002B6F25"/>
    <w:rsid w:val="002C0DE7"/>
    <w:rsid w:val="002C13A9"/>
    <w:rsid w:val="002C25F9"/>
    <w:rsid w:val="002C4093"/>
    <w:rsid w:val="002C56F8"/>
    <w:rsid w:val="002C5B63"/>
    <w:rsid w:val="002C637F"/>
    <w:rsid w:val="002C68D2"/>
    <w:rsid w:val="002C6EBF"/>
    <w:rsid w:val="002C77F2"/>
    <w:rsid w:val="002D0572"/>
    <w:rsid w:val="002D067D"/>
    <w:rsid w:val="002D06C0"/>
    <w:rsid w:val="002D073F"/>
    <w:rsid w:val="002D205F"/>
    <w:rsid w:val="002D2829"/>
    <w:rsid w:val="002D2D3F"/>
    <w:rsid w:val="002D3894"/>
    <w:rsid w:val="002D497B"/>
    <w:rsid w:val="002D4F1B"/>
    <w:rsid w:val="002D54B5"/>
    <w:rsid w:val="002D56A6"/>
    <w:rsid w:val="002D59BC"/>
    <w:rsid w:val="002D5B31"/>
    <w:rsid w:val="002D62F0"/>
    <w:rsid w:val="002D7AD6"/>
    <w:rsid w:val="002D7F65"/>
    <w:rsid w:val="002E2386"/>
    <w:rsid w:val="002E24DF"/>
    <w:rsid w:val="002E2796"/>
    <w:rsid w:val="002E284C"/>
    <w:rsid w:val="002E2899"/>
    <w:rsid w:val="002E383D"/>
    <w:rsid w:val="002E4867"/>
    <w:rsid w:val="002E4E24"/>
    <w:rsid w:val="002E608D"/>
    <w:rsid w:val="002E6169"/>
    <w:rsid w:val="002E6551"/>
    <w:rsid w:val="002E6BF7"/>
    <w:rsid w:val="002E721F"/>
    <w:rsid w:val="002E742E"/>
    <w:rsid w:val="002E7521"/>
    <w:rsid w:val="002E7A9A"/>
    <w:rsid w:val="002E7D15"/>
    <w:rsid w:val="002E7D44"/>
    <w:rsid w:val="002F02BA"/>
    <w:rsid w:val="002F2266"/>
    <w:rsid w:val="002F2491"/>
    <w:rsid w:val="002F2864"/>
    <w:rsid w:val="002F2CB5"/>
    <w:rsid w:val="002F3FD1"/>
    <w:rsid w:val="002F401C"/>
    <w:rsid w:val="002F4537"/>
    <w:rsid w:val="002F689D"/>
    <w:rsid w:val="002F70C1"/>
    <w:rsid w:val="00301D8B"/>
    <w:rsid w:val="00302429"/>
    <w:rsid w:val="0030316C"/>
    <w:rsid w:val="003039D1"/>
    <w:rsid w:val="00305457"/>
    <w:rsid w:val="00306A16"/>
    <w:rsid w:val="00307BCA"/>
    <w:rsid w:val="00307C15"/>
    <w:rsid w:val="00310DB8"/>
    <w:rsid w:val="0031151F"/>
    <w:rsid w:val="00311564"/>
    <w:rsid w:val="00313236"/>
    <w:rsid w:val="0031463C"/>
    <w:rsid w:val="00314FC9"/>
    <w:rsid w:val="00315189"/>
    <w:rsid w:val="00316121"/>
    <w:rsid w:val="0031691C"/>
    <w:rsid w:val="0031694F"/>
    <w:rsid w:val="00316C61"/>
    <w:rsid w:val="00316E70"/>
    <w:rsid w:val="00316EDF"/>
    <w:rsid w:val="0031725B"/>
    <w:rsid w:val="00317506"/>
    <w:rsid w:val="00317BBF"/>
    <w:rsid w:val="00320371"/>
    <w:rsid w:val="00320598"/>
    <w:rsid w:val="00323549"/>
    <w:rsid w:val="00324518"/>
    <w:rsid w:val="00325227"/>
    <w:rsid w:val="00325839"/>
    <w:rsid w:val="00325BC8"/>
    <w:rsid w:val="003300FF"/>
    <w:rsid w:val="00330F2A"/>
    <w:rsid w:val="003311E6"/>
    <w:rsid w:val="003312C5"/>
    <w:rsid w:val="0033153D"/>
    <w:rsid w:val="00331AA2"/>
    <w:rsid w:val="00332D20"/>
    <w:rsid w:val="00334745"/>
    <w:rsid w:val="00335E84"/>
    <w:rsid w:val="00336124"/>
    <w:rsid w:val="003363CF"/>
    <w:rsid w:val="00336D17"/>
    <w:rsid w:val="00337E8B"/>
    <w:rsid w:val="003404A0"/>
    <w:rsid w:val="0034159A"/>
    <w:rsid w:val="0034170B"/>
    <w:rsid w:val="00341E3D"/>
    <w:rsid w:val="00342C8E"/>
    <w:rsid w:val="00343754"/>
    <w:rsid w:val="0034564D"/>
    <w:rsid w:val="00346EC4"/>
    <w:rsid w:val="003479AB"/>
    <w:rsid w:val="00350C0C"/>
    <w:rsid w:val="00350DAB"/>
    <w:rsid w:val="00351CEB"/>
    <w:rsid w:val="00352916"/>
    <w:rsid w:val="003549AF"/>
    <w:rsid w:val="00354A91"/>
    <w:rsid w:val="00354CDB"/>
    <w:rsid w:val="0035522A"/>
    <w:rsid w:val="00355F5A"/>
    <w:rsid w:val="00357A81"/>
    <w:rsid w:val="003600E3"/>
    <w:rsid w:val="0036195A"/>
    <w:rsid w:val="00362508"/>
    <w:rsid w:val="00363F89"/>
    <w:rsid w:val="003662EB"/>
    <w:rsid w:val="00366EAB"/>
    <w:rsid w:val="00370DDE"/>
    <w:rsid w:val="00371B50"/>
    <w:rsid w:val="00372092"/>
    <w:rsid w:val="0037237D"/>
    <w:rsid w:val="0037273F"/>
    <w:rsid w:val="00372AA1"/>
    <w:rsid w:val="00373296"/>
    <w:rsid w:val="003749F2"/>
    <w:rsid w:val="003750F1"/>
    <w:rsid w:val="0037590D"/>
    <w:rsid w:val="0037614D"/>
    <w:rsid w:val="00377278"/>
    <w:rsid w:val="00377368"/>
    <w:rsid w:val="00377532"/>
    <w:rsid w:val="00377B1C"/>
    <w:rsid w:val="00381663"/>
    <w:rsid w:val="003825EA"/>
    <w:rsid w:val="003841F7"/>
    <w:rsid w:val="003845B8"/>
    <w:rsid w:val="00384DFC"/>
    <w:rsid w:val="00385041"/>
    <w:rsid w:val="00387D9F"/>
    <w:rsid w:val="0039071C"/>
    <w:rsid w:val="0039095B"/>
    <w:rsid w:val="00390DB7"/>
    <w:rsid w:val="00392021"/>
    <w:rsid w:val="00392F23"/>
    <w:rsid w:val="00395009"/>
    <w:rsid w:val="00395334"/>
    <w:rsid w:val="0039612E"/>
    <w:rsid w:val="003976F7"/>
    <w:rsid w:val="003977F1"/>
    <w:rsid w:val="003978A6"/>
    <w:rsid w:val="003A0C2B"/>
    <w:rsid w:val="003A118D"/>
    <w:rsid w:val="003A13AF"/>
    <w:rsid w:val="003A17DC"/>
    <w:rsid w:val="003A2AE1"/>
    <w:rsid w:val="003A3FA2"/>
    <w:rsid w:val="003A4E05"/>
    <w:rsid w:val="003A567C"/>
    <w:rsid w:val="003A62E0"/>
    <w:rsid w:val="003A6B78"/>
    <w:rsid w:val="003A7672"/>
    <w:rsid w:val="003A7EC6"/>
    <w:rsid w:val="003B0747"/>
    <w:rsid w:val="003B17F3"/>
    <w:rsid w:val="003B31B9"/>
    <w:rsid w:val="003B39C2"/>
    <w:rsid w:val="003B3C85"/>
    <w:rsid w:val="003B453C"/>
    <w:rsid w:val="003B4ACD"/>
    <w:rsid w:val="003B4B4E"/>
    <w:rsid w:val="003B4F4E"/>
    <w:rsid w:val="003B5BEC"/>
    <w:rsid w:val="003B61E7"/>
    <w:rsid w:val="003B6793"/>
    <w:rsid w:val="003B67E8"/>
    <w:rsid w:val="003B70F3"/>
    <w:rsid w:val="003B7417"/>
    <w:rsid w:val="003C0F3B"/>
    <w:rsid w:val="003C1565"/>
    <w:rsid w:val="003C2E86"/>
    <w:rsid w:val="003C4CD7"/>
    <w:rsid w:val="003C62E9"/>
    <w:rsid w:val="003C6741"/>
    <w:rsid w:val="003C6A73"/>
    <w:rsid w:val="003C6B29"/>
    <w:rsid w:val="003C6D4F"/>
    <w:rsid w:val="003C7748"/>
    <w:rsid w:val="003C7E4A"/>
    <w:rsid w:val="003D0C82"/>
    <w:rsid w:val="003D15DC"/>
    <w:rsid w:val="003D266C"/>
    <w:rsid w:val="003D309D"/>
    <w:rsid w:val="003D31A1"/>
    <w:rsid w:val="003D369C"/>
    <w:rsid w:val="003D36D6"/>
    <w:rsid w:val="003D3B32"/>
    <w:rsid w:val="003D3F90"/>
    <w:rsid w:val="003D460B"/>
    <w:rsid w:val="003D4F15"/>
    <w:rsid w:val="003D529B"/>
    <w:rsid w:val="003D56C2"/>
    <w:rsid w:val="003D601D"/>
    <w:rsid w:val="003D6270"/>
    <w:rsid w:val="003D7547"/>
    <w:rsid w:val="003D7D98"/>
    <w:rsid w:val="003E0D71"/>
    <w:rsid w:val="003E1AA8"/>
    <w:rsid w:val="003E20FC"/>
    <w:rsid w:val="003E2546"/>
    <w:rsid w:val="003E2826"/>
    <w:rsid w:val="003E36E1"/>
    <w:rsid w:val="003E5056"/>
    <w:rsid w:val="003E626D"/>
    <w:rsid w:val="003E638E"/>
    <w:rsid w:val="003E6BBC"/>
    <w:rsid w:val="003E6C82"/>
    <w:rsid w:val="003E7093"/>
    <w:rsid w:val="003E79B9"/>
    <w:rsid w:val="003E7D4E"/>
    <w:rsid w:val="003F0553"/>
    <w:rsid w:val="003F071C"/>
    <w:rsid w:val="003F0C85"/>
    <w:rsid w:val="003F107A"/>
    <w:rsid w:val="003F121D"/>
    <w:rsid w:val="003F173B"/>
    <w:rsid w:val="003F1DF0"/>
    <w:rsid w:val="003F352C"/>
    <w:rsid w:val="003F3CF1"/>
    <w:rsid w:val="003F3F67"/>
    <w:rsid w:val="003F428A"/>
    <w:rsid w:val="003F43D7"/>
    <w:rsid w:val="003F4804"/>
    <w:rsid w:val="003F6C38"/>
    <w:rsid w:val="004014AF"/>
    <w:rsid w:val="00401F49"/>
    <w:rsid w:val="004038AD"/>
    <w:rsid w:val="00403977"/>
    <w:rsid w:val="00405284"/>
    <w:rsid w:val="00405B68"/>
    <w:rsid w:val="0040740D"/>
    <w:rsid w:val="00410007"/>
    <w:rsid w:val="00410710"/>
    <w:rsid w:val="00411D81"/>
    <w:rsid w:val="004126D2"/>
    <w:rsid w:val="00412EE0"/>
    <w:rsid w:val="00414214"/>
    <w:rsid w:val="00416167"/>
    <w:rsid w:val="00416434"/>
    <w:rsid w:val="00416C49"/>
    <w:rsid w:val="00416FC7"/>
    <w:rsid w:val="00417236"/>
    <w:rsid w:val="004173AB"/>
    <w:rsid w:val="00417A5D"/>
    <w:rsid w:val="00417E24"/>
    <w:rsid w:val="00417EC8"/>
    <w:rsid w:val="004202D0"/>
    <w:rsid w:val="00420E76"/>
    <w:rsid w:val="004212CD"/>
    <w:rsid w:val="00422155"/>
    <w:rsid w:val="00423ABA"/>
    <w:rsid w:val="004243C0"/>
    <w:rsid w:val="00424506"/>
    <w:rsid w:val="00424AC4"/>
    <w:rsid w:val="0042554F"/>
    <w:rsid w:val="00426600"/>
    <w:rsid w:val="0042661C"/>
    <w:rsid w:val="00427C82"/>
    <w:rsid w:val="00432DE0"/>
    <w:rsid w:val="0043311E"/>
    <w:rsid w:val="0043392A"/>
    <w:rsid w:val="004345A1"/>
    <w:rsid w:val="00434730"/>
    <w:rsid w:val="00434D4E"/>
    <w:rsid w:val="004363BF"/>
    <w:rsid w:val="00436A64"/>
    <w:rsid w:val="00437B4A"/>
    <w:rsid w:val="00437FCD"/>
    <w:rsid w:val="0044025A"/>
    <w:rsid w:val="004402C4"/>
    <w:rsid w:val="00442329"/>
    <w:rsid w:val="00442D71"/>
    <w:rsid w:val="004430E0"/>
    <w:rsid w:val="00444C28"/>
    <w:rsid w:val="00444E08"/>
    <w:rsid w:val="0044552C"/>
    <w:rsid w:val="0044561C"/>
    <w:rsid w:val="004459EF"/>
    <w:rsid w:val="004460DF"/>
    <w:rsid w:val="004462B6"/>
    <w:rsid w:val="00446D91"/>
    <w:rsid w:val="00451280"/>
    <w:rsid w:val="00452701"/>
    <w:rsid w:val="004552D5"/>
    <w:rsid w:val="00455725"/>
    <w:rsid w:val="0045572E"/>
    <w:rsid w:val="00455E44"/>
    <w:rsid w:val="004562C7"/>
    <w:rsid w:val="00456618"/>
    <w:rsid w:val="00457A56"/>
    <w:rsid w:val="00460F2F"/>
    <w:rsid w:val="00461278"/>
    <w:rsid w:val="00461356"/>
    <w:rsid w:val="00462021"/>
    <w:rsid w:val="00463063"/>
    <w:rsid w:val="00463745"/>
    <w:rsid w:val="004644EF"/>
    <w:rsid w:val="00465726"/>
    <w:rsid w:val="00465D49"/>
    <w:rsid w:val="00465FCA"/>
    <w:rsid w:val="00466C76"/>
    <w:rsid w:val="004679F5"/>
    <w:rsid w:val="00470E25"/>
    <w:rsid w:val="00471490"/>
    <w:rsid w:val="00472463"/>
    <w:rsid w:val="00472C58"/>
    <w:rsid w:val="00473138"/>
    <w:rsid w:val="004741DD"/>
    <w:rsid w:val="00475A2F"/>
    <w:rsid w:val="00477A71"/>
    <w:rsid w:val="00481946"/>
    <w:rsid w:val="00482423"/>
    <w:rsid w:val="0048279B"/>
    <w:rsid w:val="00483121"/>
    <w:rsid w:val="0048376D"/>
    <w:rsid w:val="00484261"/>
    <w:rsid w:val="004849AA"/>
    <w:rsid w:val="00484A7A"/>
    <w:rsid w:val="0048509D"/>
    <w:rsid w:val="00485199"/>
    <w:rsid w:val="0048756C"/>
    <w:rsid w:val="0048763F"/>
    <w:rsid w:val="0048789A"/>
    <w:rsid w:val="00487BA1"/>
    <w:rsid w:val="00487DCA"/>
    <w:rsid w:val="00490B3F"/>
    <w:rsid w:val="00490B42"/>
    <w:rsid w:val="00492048"/>
    <w:rsid w:val="004928FA"/>
    <w:rsid w:val="00493B8B"/>
    <w:rsid w:val="00493B9E"/>
    <w:rsid w:val="00494501"/>
    <w:rsid w:val="004948A6"/>
    <w:rsid w:val="00494B7B"/>
    <w:rsid w:val="0049546F"/>
    <w:rsid w:val="00495DC6"/>
    <w:rsid w:val="004979CE"/>
    <w:rsid w:val="004A0048"/>
    <w:rsid w:val="004A032D"/>
    <w:rsid w:val="004A0E13"/>
    <w:rsid w:val="004A172B"/>
    <w:rsid w:val="004A25C9"/>
    <w:rsid w:val="004A2960"/>
    <w:rsid w:val="004A44E2"/>
    <w:rsid w:val="004A4A24"/>
    <w:rsid w:val="004A580C"/>
    <w:rsid w:val="004A7102"/>
    <w:rsid w:val="004A7115"/>
    <w:rsid w:val="004A7460"/>
    <w:rsid w:val="004A78CE"/>
    <w:rsid w:val="004A7E4A"/>
    <w:rsid w:val="004B010F"/>
    <w:rsid w:val="004B0C30"/>
    <w:rsid w:val="004B2DC9"/>
    <w:rsid w:val="004B3E8D"/>
    <w:rsid w:val="004B4CBF"/>
    <w:rsid w:val="004B5EE9"/>
    <w:rsid w:val="004B6601"/>
    <w:rsid w:val="004B7D92"/>
    <w:rsid w:val="004C02B7"/>
    <w:rsid w:val="004C03DF"/>
    <w:rsid w:val="004C0BD0"/>
    <w:rsid w:val="004C1CA8"/>
    <w:rsid w:val="004C20E1"/>
    <w:rsid w:val="004C2C22"/>
    <w:rsid w:val="004C3451"/>
    <w:rsid w:val="004C4932"/>
    <w:rsid w:val="004C520C"/>
    <w:rsid w:val="004C5330"/>
    <w:rsid w:val="004C64ED"/>
    <w:rsid w:val="004D2159"/>
    <w:rsid w:val="004D2630"/>
    <w:rsid w:val="004D270B"/>
    <w:rsid w:val="004D3127"/>
    <w:rsid w:val="004D5458"/>
    <w:rsid w:val="004D61D6"/>
    <w:rsid w:val="004D6CC7"/>
    <w:rsid w:val="004D70CB"/>
    <w:rsid w:val="004D70F9"/>
    <w:rsid w:val="004D7734"/>
    <w:rsid w:val="004D7DFC"/>
    <w:rsid w:val="004D7FB3"/>
    <w:rsid w:val="004E01B3"/>
    <w:rsid w:val="004E160B"/>
    <w:rsid w:val="004E1AFF"/>
    <w:rsid w:val="004E1D41"/>
    <w:rsid w:val="004E46A7"/>
    <w:rsid w:val="004E6B7D"/>
    <w:rsid w:val="004E7A46"/>
    <w:rsid w:val="004F0118"/>
    <w:rsid w:val="004F0E13"/>
    <w:rsid w:val="004F29ED"/>
    <w:rsid w:val="004F2A99"/>
    <w:rsid w:val="004F3150"/>
    <w:rsid w:val="004F611C"/>
    <w:rsid w:val="004F692A"/>
    <w:rsid w:val="004F6A8A"/>
    <w:rsid w:val="004F708F"/>
    <w:rsid w:val="004F72A2"/>
    <w:rsid w:val="004F7FA7"/>
    <w:rsid w:val="00500858"/>
    <w:rsid w:val="005012AE"/>
    <w:rsid w:val="00502771"/>
    <w:rsid w:val="00502F0B"/>
    <w:rsid w:val="00503271"/>
    <w:rsid w:val="0050472C"/>
    <w:rsid w:val="00504891"/>
    <w:rsid w:val="005061B8"/>
    <w:rsid w:val="0051117A"/>
    <w:rsid w:val="0051164D"/>
    <w:rsid w:val="00511D40"/>
    <w:rsid w:val="00511FD2"/>
    <w:rsid w:val="00512305"/>
    <w:rsid w:val="00512AF1"/>
    <w:rsid w:val="00513179"/>
    <w:rsid w:val="00513565"/>
    <w:rsid w:val="00513EA2"/>
    <w:rsid w:val="00513FA6"/>
    <w:rsid w:val="00514A1F"/>
    <w:rsid w:val="005158C3"/>
    <w:rsid w:val="00516159"/>
    <w:rsid w:val="00516544"/>
    <w:rsid w:val="00520214"/>
    <w:rsid w:val="005204AB"/>
    <w:rsid w:val="00520EFA"/>
    <w:rsid w:val="00521619"/>
    <w:rsid w:val="005219DA"/>
    <w:rsid w:val="00521DE9"/>
    <w:rsid w:val="00522538"/>
    <w:rsid w:val="005231DF"/>
    <w:rsid w:val="0052328A"/>
    <w:rsid w:val="0052344D"/>
    <w:rsid w:val="005236E5"/>
    <w:rsid w:val="00524495"/>
    <w:rsid w:val="00524685"/>
    <w:rsid w:val="0052516F"/>
    <w:rsid w:val="005257A8"/>
    <w:rsid w:val="00525A1A"/>
    <w:rsid w:val="00526070"/>
    <w:rsid w:val="0052628B"/>
    <w:rsid w:val="0052740E"/>
    <w:rsid w:val="00527C73"/>
    <w:rsid w:val="00530E74"/>
    <w:rsid w:val="00531091"/>
    <w:rsid w:val="0053130D"/>
    <w:rsid w:val="00531B75"/>
    <w:rsid w:val="0053244F"/>
    <w:rsid w:val="00533C95"/>
    <w:rsid w:val="005353D2"/>
    <w:rsid w:val="00535EF0"/>
    <w:rsid w:val="00536412"/>
    <w:rsid w:val="0054055C"/>
    <w:rsid w:val="00540C8A"/>
    <w:rsid w:val="00540D19"/>
    <w:rsid w:val="00541D69"/>
    <w:rsid w:val="005424BF"/>
    <w:rsid w:val="005441A4"/>
    <w:rsid w:val="005452F6"/>
    <w:rsid w:val="005459D6"/>
    <w:rsid w:val="00545C6A"/>
    <w:rsid w:val="0054637F"/>
    <w:rsid w:val="0054694A"/>
    <w:rsid w:val="0055069B"/>
    <w:rsid w:val="00550C75"/>
    <w:rsid w:val="00551416"/>
    <w:rsid w:val="005522B4"/>
    <w:rsid w:val="005527E7"/>
    <w:rsid w:val="00553AA3"/>
    <w:rsid w:val="00553E54"/>
    <w:rsid w:val="005548BE"/>
    <w:rsid w:val="0055721C"/>
    <w:rsid w:val="005572BF"/>
    <w:rsid w:val="005572C6"/>
    <w:rsid w:val="0056086D"/>
    <w:rsid w:val="005610AC"/>
    <w:rsid w:val="005655CC"/>
    <w:rsid w:val="0056582F"/>
    <w:rsid w:val="00566F17"/>
    <w:rsid w:val="00567068"/>
    <w:rsid w:val="005671B2"/>
    <w:rsid w:val="00570E09"/>
    <w:rsid w:val="00571318"/>
    <w:rsid w:val="005718A2"/>
    <w:rsid w:val="00571D0E"/>
    <w:rsid w:val="00572091"/>
    <w:rsid w:val="005728A6"/>
    <w:rsid w:val="0057323E"/>
    <w:rsid w:val="00573E0E"/>
    <w:rsid w:val="00573EAE"/>
    <w:rsid w:val="00574D02"/>
    <w:rsid w:val="00575D1C"/>
    <w:rsid w:val="00575D3A"/>
    <w:rsid w:val="00575FD7"/>
    <w:rsid w:val="00576190"/>
    <w:rsid w:val="00576B49"/>
    <w:rsid w:val="00581670"/>
    <w:rsid w:val="00581A86"/>
    <w:rsid w:val="00582EF0"/>
    <w:rsid w:val="005840F1"/>
    <w:rsid w:val="00584B36"/>
    <w:rsid w:val="00586648"/>
    <w:rsid w:val="00587154"/>
    <w:rsid w:val="0059136B"/>
    <w:rsid w:val="00591416"/>
    <w:rsid w:val="00591C4B"/>
    <w:rsid w:val="00591FC5"/>
    <w:rsid w:val="00593BDC"/>
    <w:rsid w:val="00594B58"/>
    <w:rsid w:val="00594C6C"/>
    <w:rsid w:val="00595454"/>
    <w:rsid w:val="00595BEA"/>
    <w:rsid w:val="00596281"/>
    <w:rsid w:val="0059660F"/>
    <w:rsid w:val="0059689C"/>
    <w:rsid w:val="005A1508"/>
    <w:rsid w:val="005A2450"/>
    <w:rsid w:val="005A3014"/>
    <w:rsid w:val="005A4C41"/>
    <w:rsid w:val="005A5564"/>
    <w:rsid w:val="005A5A29"/>
    <w:rsid w:val="005A6DE4"/>
    <w:rsid w:val="005B20E3"/>
    <w:rsid w:val="005B2C66"/>
    <w:rsid w:val="005B3030"/>
    <w:rsid w:val="005B35B0"/>
    <w:rsid w:val="005B543F"/>
    <w:rsid w:val="005B6146"/>
    <w:rsid w:val="005B77EF"/>
    <w:rsid w:val="005B7800"/>
    <w:rsid w:val="005C0682"/>
    <w:rsid w:val="005C09EE"/>
    <w:rsid w:val="005C0F9B"/>
    <w:rsid w:val="005C177E"/>
    <w:rsid w:val="005C279C"/>
    <w:rsid w:val="005C375C"/>
    <w:rsid w:val="005C3AD3"/>
    <w:rsid w:val="005C3B83"/>
    <w:rsid w:val="005C478D"/>
    <w:rsid w:val="005C48FA"/>
    <w:rsid w:val="005C50C5"/>
    <w:rsid w:val="005C53DB"/>
    <w:rsid w:val="005C76FA"/>
    <w:rsid w:val="005C7A24"/>
    <w:rsid w:val="005D1816"/>
    <w:rsid w:val="005D20D9"/>
    <w:rsid w:val="005D33A4"/>
    <w:rsid w:val="005D39B4"/>
    <w:rsid w:val="005D4FD9"/>
    <w:rsid w:val="005D525D"/>
    <w:rsid w:val="005D58AA"/>
    <w:rsid w:val="005D598D"/>
    <w:rsid w:val="005D5992"/>
    <w:rsid w:val="005D5AC8"/>
    <w:rsid w:val="005D69BF"/>
    <w:rsid w:val="005D7EA3"/>
    <w:rsid w:val="005E12AC"/>
    <w:rsid w:val="005E13F0"/>
    <w:rsid w:val="005E2349"/>
    <w:rsid w:val="005E2F2D"/>
    <w:rsid w:val="005E483D"/>
    <w:rsid w:val="005E4E05"/>
    <w:rsid w:val="005E5649"/>
    <w:rsid w:val="005E574D"/>
    <w:rsid w:val="005E5951"/>
    <w:rsid w:val="005E6BAC"/>
    <w:rsid w:val="005E75F0"/>
    <w:rsid w:val="005F1269"/>
    <w:rsid w:val="005F3C41"/>
    <w:rsid w:val="005F5CB1"/>
    <w:rsid w:val="005F5E31"/>
    <w:rsid w:val="00600CDB"/>
    <w:rsid w:val="0060148A"/>
    <w:rsid w:val="006024A0"/>
    <w:rsid w:val="006038FA"/>
    <w:rsid w:val="00603E63"/>
    <w:rsid w:val="0060556D"/>
    <w:rsid w:val="00605DB2"/>
    <w:rsid w:val="006071F7"/>
    <w:rsid w:val="00607E56"/>
    <w:rsid w:val="00611A96"/>
    <w:rsid w:val="00612190"/>
    <w:rsid w:val="00612599"/>
    <w:rsid w:val="00614C46"/>
    <w:rsid w:val="00614CC5"/>
    <w:rsid w:val="00615372"/>
    <w:rsid w:val="00616997"/>
    <w:rsid w:val="00616A94"/>
    <w:rsid w:val="00616CFF"/>
    <w:rsid w:val="0062008D"/>
    <w:rsid w:val="00620732"/>
    <w:rsid w:val="00621B66"/>
    <w:rsid w:val="00621BBE"/>
    <w:rsid w:val="006220A3"/>
    <w:rsid w:val="0062275D"/>
    <w:rsid w:val="00623A55"/>
    <w:rsid w:val="00623D76"/>
    <w:rsid w:val="006240FE"/>
    <w:rsid w:val="0062464D"/>
    <w:rsid w:val="00624D74"/>
    <w:rsid w:val="00626518"/>
    <w:rsid w:val="00626792"/>
    <w:rsid w:val="00627797"/>
    <w:rsid w:val="00630E7E"/>
    <w:rsid w:val="0063320A"/>
    <w:rsid w:val="00633DE6"/>
    <w:rsid w:val="00634EA0"/>
    <w:rsid w:val="00636983"/>
    <w:rsid w:val="00637184"/>
    <w:rsid w:val="00637682"/>
    <w:rsid w:val="00637DFE"/>
    <w:rsid w:val="00640687"/>
    <w:rsid w:val="006411FB"/>
    <w:rsid w:val="006427C6"/>
    <w:rsid w:val="00642878"/>
    <w:rsid w:val="00642BD0"/>
    <w:rsid w:val="00643D59"/>
    <w:rsid w:val="0064580F"/>
    <w:rsid w:val="006472A4"/>
    <w:rsid w:val="00650927"/>
    <w:rsid w:val="00651689"/>
    <w:rsid w:val="00651FCA"/>
    <w:rsid w:val="00653C7B"/>
    <w:rsid w:val="00653E36"/>
    <w:rsid w:val="00654395"/>
    <w:rsid w:val="00654D89"/>
    <w:rsid w:val="00655805"/>
    <w:rsid w:val="00655A4C"/>
    <w:rsid w:val="0065704B"/>
    <w:rsid w:val="00657A81"/>
    <w:rsid w:val="00660831"/>
    <w:rsid w:val="006612FF"/>
    <w:rsid w:val="00662042"/>
    <w:rsid w:val="0066289A"/>
    <w:rsid w:val="00662F72"/>
    <w:rsid w:val="0066416A"/>
    <w:rsid w:val="0066474B"/>
    <w:rsid w:val="00664C02"/>
    <w:rsid w:val="0066524F"/>
    <w:rsid w:val="00665365"/>
    <w:rsid w:val="00667532"/>
    <w:rsid w:val="00667E0C"/>
    <w:rsid w:val="00667F10"/>
    <w:rsid w:val="00670146"/>
    <w:rsid w:val="006713A7"/>
    <w:rsid w:val="00671F58"/>
    <w:rsid w:val="00672F11"/>
    <w:rsid w:val="00673BC4"/>
    <w:rsid w:val="00674B5E"/>
    <w:rsid w:val="0067651A"/>
    <w:rsid w:val="006766C3"/>
    <w:rsid w:val="0067786E"/>
    <w:rsid w:val="00677966"/>
    <w:rsid w:val="00680800"/>
    <w:rsid w:val="00680AD7"/>
    <w:rsid w:val="006813C9"/>
    <w:rsid w:val="00682192"/>
    <w:rsid w:val="006856B9"/>
    <w:rsid w:val="00686CDE"/>
    <w:rsid w:val="00690EFE"/>
    <w:rsid w:val="00691F67"/>
    <w:rsid w:val="00694406"/>
    <w:rsid w:val="00695C71"/>
    <w:rsid w:val="00695E88"/>
    <w:rsid w:val="00696BC6"/>
    <w:rsid w:val="00696DD6"/>
    <w:rsid w:val="00697B76"/>
    <w:rsid w:val="00697E0D"/>
    <w:rsid w:val="006A1299"/>
    <w:rsid w:val="006A13B5"/>
    <w:rsid w:val="006A14CE"/>
    <w:rsid w:val="006A1504"/>
    <w:rsid w:val="006A1F5B"/>
    <w:rsid w:val="006A3853"/>
    <w:rsid w:val="006A72C6"/>
    <w:rsid w:val="006A79F0"/>
    <w:rsid w:val="006A7E40"/>
    <w:rsid w:val="006B02D4"/>
    <w:rsid w:val="006B04C9"/>
    <w:rsid w:val="006B0F52"/>
    <w:rsid w:val="006B187A"/>
    <w:rsid w:val="006B3277"/>
    <w:rsid w:val="006B3E87"/>
    <w:rsid w:val="006B5162"/>
    <w:rsid w:val="006B6E2B"/>
    <w:rsid w:val="006B763B"/>
    <w:rsid w:val="006C014A"/>
    <w:rsid w:val="006C0238"/>
    <w:rsid w:val="006C093C"/>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0861"/>
    <w:rsid w:val="006D1050"/>
    <w:rsid w:val="006D1C10"/>
    <w:rsid w:val="006D2167"/>
    <w:rsid w:val="006D37D6"/>
    <w:rsid w:val="006D3B61"/>
    <w:rsid w:val="006D66CE"/>
    <w:rsid w:val="006D6966"/>
    <w:rsid w:val="006D7377"/>
    <w:rsid w:val="006D76AB"/>
    <w:rsid w:val="006D7E45"/>
    <w:rsid w:val="006E00CF"/>
    <w:rsid w:val="006E0365"/>
    <w:rsid w:val="006E0719"/>
    <w:rsid w:val="006E0D4F"/>
    <w:rsid w:val="006E1598"/>
    <w:rsid w:val="006E2E21"/>
    <w:rsid w:val="006E323B"/>
    <w:rsid w:val="006E3AC1"/>
    <w:rsid w:val="006E513B"/>
    <w:rsid w:val="006E68F9"/>
    <w:rsid w:val="006E6AEB"/>
    <w:rsid w:val="006E7523"/>
    <w:rsid w:val="006E75F8"/>
    <w:rsid w:val="006E7E86"/>
    <w:rsid w:val="006F3CF9"/>
    <w:rsid w:val="006F5245"/>
    <w:rsid w:val="006F70DC"/>
    <w:rsid w:val="00700B5B"/>
    <w:rsid w:val="00701CA1"/>
    <w:rsid w:val="00701DF6"/>
    <w:rsid w:val="0070249F"/>
    <w:rsid w:val="00704493"/>
    <w:rsid w:val="00704634"/>
    <w:rsid w:val="00705214"/>
    <w:rsid w:val="00705457"/>
    <w:rsid w:val="00705683"/>
    <w:rsid w:val="00705BBF"/>
    <w:rsid w:val="00707467"/>
    <w:rsid w:val="00710776"/>
    <w:rsid w:val="00711425"/>
    <w:rsid w:val="00712918"/>
    <w:rsid w:val="007131D7"/>
    <w:rsid w:val="00713293"/>
    <w:rsid w:val="00714337"/>
    <w:rsid w:val="00715319"/>
    <w:rsid w:val="00717177"/>
    <w:rsid w:val="00717488"/>
    <w:rsid w:val="00720BEA"/>
    <w:rsid w:val="00721C7D"/>
    <w:rsid w:val="00721E51"/>
    <w:rsid w:val="007249F4"/>
    <w:rsid w:val="007254DD"/>
    <w:rsid w:val="00727029"/>
    <w:rsid w:val="007270B1"/>
    <w:rsid w:val="007270C0"/>
    <w:rsid w:val="00727A9A"/>
    <w:rsid w:val="00731DEC"/>
    <w:rsid w:val="007324B2"/>
    <w:rsid w:val="007325D8"/>
    <w:rsid w:val="00732DF8"/>
    <w:rsid w:val="00733A61"/>
    <w:rsid w:val="00733F2F"/>
    <w:rsid w:val="0073525D"/>
    <w:rsid w:val="0073548B"/>
    <w:rsid w:val="00735D43"/>
    <w:rsid w:val="00737E31"/>
    <w:rsid w:val="007401B5"/>
    <w:rsid w:val="00740F90"/>
    <w:rsid w:val="00744FD5"/>
    <w:rsid w:val="0074556E"/>
    <w:rsid w:val="00746DB4"/>
    <w:rsid w:val="00746E58"/>
    <w:rsid w:val="00747E02"/>
    <w:rsid w:val="00747F59"/>
    <w:rsid w:val="007503C3"/>
    <w:rsid w:val="007516AC"/>
    <w:rsid w:val="00752E22"/>
    <w:rsid w:val="007533AC"/>
    <w:rsid w:val="00753699"/>
    <w:rsid w:val="007538D1"/>
    <w:rsid w:val="007544C1"/>
    <w:rsid w:val="007545C6"/>
    <w:rsid w:val="00756012"/>
    <w:rsid w:val="007568DA"/>
    <w:rsid w:val="00756B7A"/>
    <w:rsid w:val="0075712D"/>
    <w:rsid w:val="007601EB"/>
    <w:rsid w:val="00760814"/>
    <w:rsid w:val="00760869"/>
    <w:rsid w:val="00762BC2"/>
    <w:rsid w:val="00762E15"/>
    <w:rsid w:val="00762E6B"/>
    <w:rsid w:val="007630B6"/>
    <w:rsid w:val="007636C6"/>
    <w:rsid w:val="00764055"/>
    <w:rsid w:val="00765CF1"/>
    <w:rsid w:val="0077184F"/>
    <w:rsid w:val="007718E2"/>
    <w:rsid w:val="00771DDC"/>
    <w:rsid w:val="00772FD4"/>
    <w:rsid w:val="00773957"/>
    <w:rsid w:val="00773B81"/>
    <w:rsid w:val="00774097"/>
    <w:rsid w:val="00774252"/>
    <w:rsid w:val="00774635"/>
    <w:rsid w:val="007747E9"/>
    <w:rsid w:val="007748AB"/>
    <w:rsid w:val="007755EA"/>
    <w:rsid w:val="0077665F"/>
    <w:rsid w:val="00776D14"/>
    <w:rsid w:val="0077785A"/>
    <w:rsid w:val="00777EE3"/>
    <w:rsid w:val="007802C0"/>
    <w:rsid w:val="007803E3"/>
    <w:rsid w:val="00780FEF"/>
    <w:rsid w:val="007812AA"/>
    <w:rsid w:val="00782DF3"/>
    <w:rsid w:val="00783AC5"/>
    <w:rsid w:val="007843E6"/>
    <w:rsid w:val="00784D29"/>
    <w:rsid w:val="0078683C"/>
    <w:rsid w:val="007875DD"/>
    <w:rsid w:val="00787C5F"/>
    <w:rsid w:val="00787DE5"/>
    <w:rsid w:val="00790360"/>
    <w:rsid w:val="007904A1"/>
    <w:rsid w:val="00790832"/>
    <w:rsid w:val="00790BFE"/>
    <w:rsid w:val="00791B27"/>
    <w:rsid w:val="00791C7C"/>
    <w:rsid w:val="0079257E"/>
    <w:rsid w:val="00793222"/>
    <w:rsid w:val="007932EC"/>
    <w:rsid w:val="00793397"/>
    <w:rsid w:val="00794307"/>
    <w:rsid w:val="00794D9D"/>
    <w:rsid w:val="00795F4E"/>
    <w:rsid w:val="0079632B"/>
    <w:rsid w:val="007963EE"/>
    <w:rsid w:val="00797B5F"/>
    <w:rsid w:val="007A0120"/>
    <w:rsid w:val="007A064F"/>
    <w:rsid w:val="007A1614"/>
    <w:rsid w:val="007A1640"/>
    <w:rsid w:val="007A1AFA"/>
    <w:rsid w:val="007A288A"/>
    <w:rsid w:val="007A31CF"/>
    <w:rsid w:val="007A38A0"/>
    <w:rsid w:val="007A4F12"/>
    <w:rsid w:val="007A4F58"/>
    <w:rsid w:val="007A5573"/>
    <w:rsid w:val="007A5942"/>
    <w:rsid w:val="007A6009"/>
    <w:rsid w:val="007A74EC"/>
    <w:rsid w:val="007A7B84"/>
    <w:rsid w:val="007A7D90"/>
    <w:rsid w:val="007B0B00"/>
    <w:rsid w:val="007B1177"/>
    <w:rsid w:val="007B25ED"/>
    <w:rsid w:val="007B28F9"/>
    <w:rsid w:val="007B3440"/>
    <w:rsid w:val="007B4FC7"/>
    <w:rsid w:val="007B518F"/>
    <w:rsid w:val="007B6FB6"/>
    <w:rsid w:val="007B7B16"/>
    <w:rsid w:val="007B7C47"/>
    <w:rsid w:val="007C08DC"/>
    <w:rsid w:val="007C1DDB"/>
    <w:rsid w:val="007C1FA7"/>
    <w:rsid w:val="007C2D7E"/>
    <w:rsid w:val="007C2DFB"/>
    <w:rsid w:val="007C2E54"/>
    <w:rsid w:val="007C3ACC"/>
    <w:rsid w:val="007C4F7C"/>
    <w:rsid w:val="007C52E5"/>
    <w:rsid w:val="007C6D25"/>
    <w:rsid w:val="007C74FA"/>
    <w:rsid w:val="007D0B65"/>
    <w:rsid w:val="007D16F9"/>
    <w:rsid w:val="007D22C9"/>
    <w:rsid w:val="007D2A75"/>
    <w:rsid w:val="007D3186"/>
    <w:rsid w:val="007D41EE"/>
    <w:rsid w:val="007D433B"/>
    <w:rsid w:val="007D4362"/>
    <w:rsid w:val="007D48D2"/>
    <w:rsid w:val="007D5DEC"/>
    <w:rsid w:val="007D6504"/>
    <w:rsid w:val="007D65ED"/>
    <w:rsid w:val="007D6E38"/>
    <w:rsid w:val="007D7C1D"/>
    <w:rsid w:val="007D7D05"/>
    <w:rsid w:val="007D7E1B"/>
    <w:rsid w:val="007E0374"/>
    <w:rsid w:val="007E0B09"/>
    <w:rsid w:val="007E18F3"/>
    <w:rsid w:val="007E1D0B"/>
    <w:rsid w:val="007E2715"/>
    <w:rsid w:val="007E277B"/>
    <w:rsid w:val="007E4BE6"/>
    <w:rsid w:val="007E5752"/>
    <w:rsid w:val="007E58EC"/>
    <w:rsid w:val="007E661B"/>
    <w:rsid w:val="007E6DD8"/>
    <w:rsid w:val="007E6E74"/>
    <w:rsid w:val="007E790F"/>
    <w:rsid w:val="007F0037"/>
    <w:rsid w:val="007F1657"/>
    <w:rsid w:val="007F1684"/>
    <w:rsid w:val="007F1944"/>
    <w:rsid w:val="007F24C9"/>
    <w:rsid w:val="007F2877"/>
    <w:rsid w:val="007F386F"/>
    <w:rsid w:val="007F3D1F"/>
    <w:rsid w:val="007F4118"/>
    <w:rsid w:val="007F5476"/>
    <w:rsid w:val="007F593D"/>
    <w:rsid w:val="007F616D"/>
    <w:rsid w:val="007F6904"/>
    <w:rsid w:val="007F6F27"/>
    <w:rsid w:val="007F74A4"/>
    <w:rsid w:val="007F7CEF"/>
    <w:rsid w:val="0080224B"/>
    <w:rsid w:val="00803930"/>
    <w:rsid w:val="00803E53"/>
    <w:rsid w:val="00804829"/>
    <w:rsid w:val="00805409"/>
    <w:rsid w:val="00805FB0"/>
    <w:rsid w:val="00807662"/>
    <w:rsid w:val="00807928"/>
    <w:rsid w:val="00807EEC"/>
    <w:rsid w:val="00810324"/>
    <w:rsid w:val="008107AA"/>
    <w:rsid w:val="00810F84"/>
    <w:rsid w:val="00811683"/>
    <w:rsid w:val="00811834"/>
    <w:rsid w:val="00811CF2"/>
    <w:rsid w:val="00812185"/>
    <w:rsid w:val="008132C4"/>
    <w:rsid w:val="0081342E"/>
    <w:rsid w:val="0081380F"/>
    <w:rsid w:val="008148D7"/>
    <w:rsid w:val="00814EEA"/>
    <w:rsid w:val="00816169"/>
    <w:rsid w:val="00816D7E"/>
    <w:rsid w:val="008179A3"/>
    <w:rsid w:val="008179B2"/>
    <w:rsid w:val="00817F37"/>
    <w:rsid w:val="00817F67"/>
    <w:rsid w:val="00817FE5"/>
    <w:rsid w:val="008204ED"/>
    <w:rsid w:val="008216EF"/>
    <w:rsid w:val="008219E6"/>
    <w:rsid w:val="0082244F"/>
    <w:rsid w:val="008230E0"/>
    <w:rsid w:val="008237EC"/>
    <w:rsid w:val="008237F0"/>
    <w:rsid w:val="00823F86"/>
    <w:rsid w:val="008240F3"/>
    <w:rsid w:val="00824192"/>
    <w:rsid w:val="008254EF"/>
    <w:rsid w:val="008273E0"/>
    <w:rsid w:val="008273FA"/>
    <w:rsid w:val="008275C7"/>
    <w:rsid w:val="00827B4D"/>
    <w:rsid w:val="0083152B"/>
    <w:rsid w:val="00831E9E"/>
    <w:rsid w:val="00832C48"/>
    <w:rsid w:val="00832D1E"/>
    <w:rsid w:val="008335B6"/>
    <w:rsid w:val="0083363B"/>
    <w:rsid w:val="00834236"/>
    <w:rsid w:val="00834B40"/>
    <w:rsid w:val="00834E86"/>
    <w:rsid w:val="0083584A"/>
    <w:rsid w:val="00837AA8"/>
    <w:rsid w:val="008422CD"/>
    <w:rsid w:val="008450B7"/>
    <w:rsid w:val="0084559E"/>
    <w:rsid w:val="00845F20"/>
    <w:rsid w:val="00846934"/>
    <w:rsid w:val="0084765D"/>
    <w:rsid w:val="00847C99"/>
    <w:rsid w:val="0085143B"/>
    <w:rsid w:val="00851539"/>
    <w:rsid w:val="00851F1C"/>
    <w:rsid w:val="00852822"/>
    <w:rsid w:val="00852E65"/>
    <w:rsid w:val="008539DB"/>
    <w:rsid w:val="00854039"/>
    <w:rsid w:val="008543A4"/>
    <w:rsid w:val="00855C2C"/>
    <w:rsid w:val="0085694E"/>
    <w:rsid w:val="00857858"/>
    <w:rsid w:val="00857D0D"/>
    <w:rsid w:val="008601F4"/>
    <w:rsid w:val="00861066"/>
    <w:rsid w:val="00861CA8"/>
    <w:rsid w:val="00862DF6"/>
    <w:rsid w:val="00864699"/>
    <w:rsid w:val="00864B57"/>
    <w:rsid w:val="00864C9F"/>
    <w:rsid w:val="008661F2"/>
    <w:rsid w:val="00871B41"/>
    <w:rsid w:val="00871CC5"/>
    <w:rsid w:val="008727E4"/>
    <w:rsid w:val="008736A9"/>
    <w:rsid w:val="0087429F"/>
    <w:rsid w:val="00875036"/>
    <w:rsid w:val="008753B0"/>
    <w:rsid w:val="00875A08"/>
    <w:rsid w:val="00876065"/>
    <w:rsid w:val="00876C19"/>
    <w:rsid w:val="00876F46"/>
    <w:rsid w:val="0088056A"/>
    <w:rsid w:val="0088219C"/>
    <w:rsid w:val="00882731"/>
    <w:rsid w:val="00882C61"/>
    <w:rsid w:val="0088469E"/>
    <w:rsid w:val="0088524D"/>
    <w:rsid w:val="0088721F"/>
    <w:rsid w:val="00887C35"/>
    <w:rsid w:val="008904CF"/>
    <w:rsid w:val="00890A04"/>
    <w:rsid w:val="00890F28"/>
    <w:rsid w:val="00890FD8"/>
    <w:rsid w:val="0089139D"/>
    <w:rsid w:val="0089141D"/>
    <w:rsid w:val="0089187E"/>
    <w:rsid w:val="00891AC7"/>
    <w:rsid w:val="00892AD0"/>
    <w:rsid w:val="00892CF9"/>
    <w:rsid w:val="00893C17"/>
    <w:rsid w:val="008943BA"/>
    <w:rsid w:val="00894CAC"/>
    <w:rsid w:val="00894D5B"/>
    <w:rsid w:val="008959CE"/>
    <w:rsid w:val="008A0342"/>
    <w:rsid w:val="008A1EEE"/>
    <w:rsid w:val="008A47BB"/>
    <w:rsid w:val="008A61D1"/>
    <w:rsid w:val="008A6720"/>
    <w:rsid w:val="008A67FE"/>
    <w:rsid w:val="008A70F4"/>
    <w:rsid w:val="008A7334"/>
    <w:rsid w:val="008A7658"/>
    <w:rsid w:val="008A76F2"/>
    <w:rsid w:val="008B0B4E"/>
    <w:rsid w:val="008B0D72"/>
    <w:rsid w:val="008B0E6D"/>
    <w:rsid w:val="008B1B95"/>
    <w:rsid w:val="008B2BF3"/>
    <w:rsid w:val="008B2CC1"/>
    <w:rsid w:val="008B30B8"/>
    <w:rsid w:val="008B33D3"/>
    <w:rsid w:val="008B448B"/>
    <w:rsid w:val="008B4A92"/>
    <w:rsid w:val="008B5513"/>
    <w:rsid w:val="008B586C"/>
    <w:rsid w:val="008B5905"/>
    <w:rsid w:val="008B6066"/>
    <w:rsid w:val="008B6EE7"/>
    <w:rsid w:val="008B72B6"/>
    <w:rsid w:val="008B7324"/>
    <w:rsid w:val="008C0BB7"/>
    <w:rsid w:val="008C108B"/>
    <w:rsid w:val="008C12DE"/>
    <w:rsid w:val="008C1B88"/>
    <w:rsid w:val="008C2095"/>
    <w:rsid w:val="008C28E5"/>
    <w:rsid w:val="008C4EB2"/>
    <w:rsid w:val="008C4FF3"/>
    <w:rsid w:val="008C51F8"/>
    <w:rsid w:val="008C6B06"/>
    <w:rsid w:val="008C723E"/>
    <w:rsid w:val="008C786D"/>
    <w:rsid w:val="008C7A08"/>
    <w:rsid w:val="008D11F0"/>
    <w:rsid w:val="008D1518"/>
    <w:rsid w:val="008D1E77"/>
    <w:rsid w:val="008D22E1"/>
    <w:rsid w:val="008D33F4"/>
    <w:rsid w:val="008D356D"/>
    <w:rsid w:val="008D3644"/>
    <w:rsid w:val="008D42E4"/>
    <w:rsid w:val="008D4974"/>
    <w:rsid w:val="008D4B77"/>
    <w:rsid w:val="008D6F20"/>
    <w:rsid w:val="008E05CC"/>
    <w:rsid w:val="008E0C7B"/>
    <w:rsid w:val="008E16A2"/>
    <w:rsid w:val="008E28E5"/>
    <w:rsid w:val="008E2A8A"/>
    <w:rsid w:val="008E3112"/>
    <w:rsid w:val="008E3393"/>
    <w:rsid w:val="008E34F2"/>
    <w:rsid w:val="008E3A6E"/>
    <w:rsid w:val="008E542F"/>
    <w:rsid w:val="008E553A"/>
    <w:rsid w:val="008E553E"/>
    <w:rsid w:val="008E7721"/>
    <w:rsid w:val="008F005F"/>
    <w:rsid w:val="008F1A84"/>
    <w:rsid w:val="008F2211"/>
    <w:rsid w:val="008F29C0"/>
    <w:rsid w:val="008F4C50"/>
    <w:rsid w:val="008F6E59"/>
    <w:rsid w:val="008F74B0"/>
    <w:rsid w:val="0090049B"/>
    <w:rsid w:val="00901012"/>
    <w:rsid w:val="009014F8"/>
    <w:rsid w:val="009015FA"/>
    <w:rsid w:val="009024C3"/>
    <w:rsid w:val="009034F1"/>
    <w:rsid w:val="00904127"/>
    <w:rsid w:val="00905620"/>
    <w:rsid w:val="009059F4"/>
    <w:rsid w:val="00907675"/>
    <w:rsid w:val="009076EE"/>
    <w:rsid w:val="00907B70"/>
    <w:rsid w:val="00910A9B"/>
    <w:rsid w:val="0091180B"/>
    <w:rsid w:val="00912209"/>
    <w:rsid w:val="00912A73"/>
    <w:rsid w:val="00912AD4"/>
    <w:rsid w:val="0091592B"/>
    <w:rsid w:val="00915BB4"/>
    <w:rsid w:val="00921167"/>
    <w:rsid w:val="00921EF9"/>
    <w:rsid w:val="009222DB"/>
    <w:rsid w:val="00922AEE"/>
    <w:rsid w:val="009242FE"/>
    <w:rsid w:val="00924624"/>
    <w:rsid w:val="00924BDB"/>
    <w:rsid w:val="00925DA0"/>
    <w:rsid w:val="009266FD"/>
    <w:rsid w:val="00926CAE"/>
    <w:rsid w:val="00930CBB"/>
    <w:rsid w:val="0093184F"/>
    <w:rsid w:val="00931A58"/>
    <w:rsid w:val="009322FA"/>
    <w:rsid w:val="00932CD9"/>
    <w:rsid w:val="00933354"/>
    <w:rsid w:val="0093342E"/>
    <w:rsid w:val="00933650"/>
    <w:rsid w:val="00934140"/>
    <w:rsid w:val="00937EA9"/>
    <w:rsid w:val="00940BC2"/>
    <w:rsid w:val="00940BF5"/>
    <w:rsid w:val="00941501"/>
    <w:rsid w:val="009422EA"/>
    <w:rsid w:val="0094290C"/>
    <w:rsid w:val="00942C41"/>
    <w:rsid w:val="00942CE3"/>
    <w:rsid w:val="009434C4"/>
    <w:rsid w:val="009437DB"/>
    <w:rsid w:val="00943BBD"/>
    <w:rsid w:val="00944D0C"/>
    <w:rsid w:val="009451F6"/>
    <w:rsid w:val="009458FF"/>
    <w:rsid w:val="00945BA7"/>
    <w:rsid w:val="00945D1E"/>
    <w:rsid w:val="009462C8"/>
    <w:rsid w:val="00946A40"/>
    <w:rsid w:val="00947CF4"/>
    <w:rsid w:val="00950667"/>
    <w:rsid w:val="0095131F"/>
    <w:rsid w:val="0095198E"/>
    <w:rsid w:val="009519EE"/>
    <w:rsid w:val="00953196"/>
    <w:rsid w:val="00953A90"/>
    <w:rsid w:val="00954AFE"/>
    <w:rsid w:val="00954BB6"/>
    <w:rsid w:val="00954C7A"/>
    <w:rsid w:val="0095561D"/>
    <w:rsid w:val="009564C2"/>
    <w:rsid w:val="009566E2"/>
    <w:rsid w:val="00957A15"/>
    <w:rsid w:val="009604DF"/>
    <w:rsid w:val="0096137C"/>
    <w:rsid w:val="00961E9A"/>
    <w:rsid w:val="0096335C"/>
    <w:rsid w:val="009658CA"/>
    <w:rsid w:val="0096593E"/>
    <w:rsid w:val="00966CAB"/>
    <w:rsid w:val="00970CC1"/>
    <w:rsid w:val="00970F16"/>
    <w:rsid w:val="00974F90"/>
    <w:rsid w:val="00975693"/>
    <w:rsid w:val="009756F7"/>
    <w:rsid w:val="0097774C"/>
    <w:rsid w:val="0098122E"/>
    <w:rsid w:val="00981A86"/>
    <w:rsid w:val="00982D84"/>
    <w:rsid w:val="00983089"/>
    <w:rsid w:val="009831F0"/>
    <w:rsid w:val="00983459"/>
    <w:rsid w:val="009834AF"/>
    <w:rsid w:val="00983FEF"/>
    <w:rsid w:val="00985DC2"/>
    <w:rsid w:val="0098724C"/>
    <w:rsid w:val="0099128F"/>
    <w:rsid w:val="00991BE0"/>
    <w:rsid w:val="00991EE9"/>
    <w:rsid w:val="009925B7"/>
    <w:rsid w:val="00993582"/>
    <w:rsid w:val="009941F4"/>
    <w:rsid w:val="00995E28"/>
    <w:rsid w:val="0099670A"/>
    <w:rsid w:val="00997367"/>
    <w:rsid w:val="00997BFD"/>
    <w:rsid w:val="009A227D"/>
    <w:rsid w:val="009A2768"/>
    <w:rsid w:val="009A3C7B"/>
    <w:rsid w:val="009A455E"/>
    <w:rsid w:val="009A5DCC"/>
    <w:rsid w:val="009A6D92"/>
    <w:rsid w:val="009A7968"/>
    <w:rsid w:val="009B00D2"/>
    <w:rsid w:val="009B1233"/>
    <w:rsid w:val="009B30A0"/>
    <w:rsid w:val="009B46C6"/>
    <w:rsid w:val="009B4CC3"/>
    <w:rsid w:val="009B5431"/>
    <w:rsid w:val="009B6745"/>
    <w:rsid w:val="009B6EC2"/>
    <w:rsid w:val="009B6F1E"/>
    <w:rsid w:val="009C169F"/>
    <w:rsid w:val="009C19BE"/>
    <w:rsid w:val="009C28D4"/>
    <w:rsid w:val="009C2AA5"/>
    <w:rsid w:val="009C4827"/>
    <w:rsid w:val="009C5005"/>
    <w:rsid w:val="009C63B7"/>
    <w:rsid w:val="009C6598"/>
    <w:rsid w:val="009C6BE2"/>
    <w:rsid w:val="009C6FFD"/>
    <w:rsid w:val="009D1A88"/>
    <w:rsid w:val="009D2A98"/>
    <w:rsid w:val="009D2AF5"/>
    <w:rsid w:val="009D3EAB"/>
    <w:rsid w:val="009D68CC"/>
    <w:rsid w:val="009E1D5E"/>
    <w:rsid w:val="009E395E"/>
    <w:rsid w:val="009E3C91"/>
    <w:rsid w:val="009E4BD3"/>
    <w:rsid w:val="009E4EC8"/>
    <w:rsid w:val="009E4FD6"/>
    <w:rsid w:val="009F09F4"/>
    <w:rsid w:val="009F0BE9"/>
    <w:rsid w:val="009F0CE8"/>
    <w:rsid w:val="009F0EEA"/>
    <w:rsid w:val="009F1356"/>
    <w:rsid w:val="009F5415"/>
    <w:rsid w:val="009F61C6"/>
    <w:rsid w:val="009F7CB1"/>
    <w:rsid w:val="00A01E4C"/>
    <w:rsid w:val="00A02161"/>
    <w:rsid w:val="00A02373"/>
    <w:rsid w:val="00A03EB9"/>
    <w:rsid w:val="00A05E51"/>
    <w:rsid w:val="00A06552"/>
    <w:rsid w:val="00A06E74"/>
    <w:rsid w:val="00A078B5"/>
    <w:rsid w:val="00A07EF1"/>
    <w:rsid w:val="00A10D94"/>
    <w:rsid w:val="00A11046"/>
    <w:rsid w:val="00A11B87"/>
    <w:rsid w:val="00A11D3D"/>
    <w:rsid w:val="00A1476E"/>
    <w:rsid w:val="00A17C9D"/>
    <w:rsid w:val="00A20054"/>
    <w:rsid w:val="00A208AA"/>
    <w:rsid w:val="00A20B00"/>
    <w:rsid w:val="00A2122B"/>
    <w:rsid w:val="00A224CC"/>
    <w:rsid w:val="00A226D3"/>
    <w:rsid w:val="00A23E2C"/>
    <w:rsid w:val="00A24BEA"/>
    <w:rsid w:val="00A255C3"/>
    <w:rsid w:val="00A26AD7"/>
    <w:rsid w:val="00A26E55"/>
    <w:rsid w:val="00A30685"/>
    <w:rsid w:val="00A30902"/>
    <w:rsid w:val="00A3097F"/>
    <w:rsid w:val="00A314EA"/>
    <w:rsid w:val="00A31540"/>
    <w:rsid w:val="00A31828"/>
    <w:rsid w:val="00A31BE8"/>
    <w:rsid w:val="00A323FF"/>
    <w:rsid w:val="00A3269F"/>
    <w:rsid w:val="00A339EE"/>
    <w:rsid w:val="00A33BDA"/>
    <w:rsid w:val="00A34ADA"/>
    <w:rsid w:val="00A34DF5"/>
    <w:rsid w:val="00A35EDE"/>
    <w:rsid w:val="00A40566"/>
    <w:rsid w:val="00A40D94"/>
    <w:rsid w:val="00A42169"/>
    <w:rsid w:val="00A440C6"/>
    <w:rsid w:val="00A44272"/>
    <w:rsid w:val="00A4466E"/>
    <w:rsid w:val="00A449BB"/>
    <w:rsid w:val="00A4592A"/>
    <w:rsid w:val="00A47B7E"/>
    <w:rsid w:val="00A50702"/>
    <w:rsid w:val="00A50876"/>
    <w:rsid w:val="00A50F21"/>
    <w:rsid w:val="00A5145A"/>
    <w:rsid w:val="00A51635"/>
    <w:rsid w:val="00A51C48"/>
    <w:rsid w:val="00A51FA8"/>
    <w:rsid w:val="00A52AD0"/>
    <w:rsid w:val="00A52B4E"/>
    <w:rsid w:val="00A5364A"/>
    <w:rsid w:val="00A53F28"/>
    <w:rsid w:val="00A54810"/>
    <w:rsid w:val="00A56A53"/>
    <w:rsid w:val="00A57BA4"/>
    <w:rsid w:val="00A57E0D"/>
    <w:rsid w:val="00A60D35"/>
    <w:rsid w:val="00A60F52"/>
    <w:rsid w:val="00A61769"/>
    <w:rsid w:val="00A6359B"/>
    <w:rsid w:val="00A63776"/>
    <w:rsid w:val="00A63D59"/>
    <w:rsid w:val="00A649E3"/>
    <w:rsid w:val="00A64B20"/>
    <w:rsid w:val="00A66207"/>
    <w:rsid w:val="00A663FB"/>
    <w:rsid w:val="00A701CB"/>
    <w:rsid w:val="00A7106C"/>
    <w:rsid w:val="00A723A3"/>
    <w:rsid w:val="00A72B4D"/>
    <w:rsid w:val="00A72CFC"/>
    <w:rsid w:val="00A74346"/>
    <w:rsid w:val="00A74DAF"/>
    <w:rsid w:val="00A767ED"/>
    <w:rsid w:val="00A80091"/>
    <w:rsid w:val="00A8269F"/>
    <w:rsid w:val="00A82A0C"/>
    <w:rsid w:val="00A83306"/>
    <w:rsid w:val="00A85CD2"/>
    <w:rsid w:val="00A87A90"/>
    <w:rsid w:val="00A9046B"/>
    <w:rsid w:val="00A91120"/>
    <w:rsid w:val="00A91198"/>
    <w:rsid w:val="00A91692"/>
    <w:rsid w:val="00A91940"/>
    <w:rsid w:val="00A92805"/>
    <w:rsid w:val="00A930F8"/>
    <w:rsid w:val="00A945C7"/>
    <w:rsid w:val="00A946EC"/>
    <w:rsid w:val="00A94720"/>
    <w:rsid w:val="00A94B87"/>
    <w:rsid w:val="00A94CA6"/>
    <w:rsid w:val="00A94F20"/>
    <w:rsid w:val="00A95069"/>
    <w:rsid w:val="00A96E2E"/>
    <w:rsid w:val="00A97D54"/>
    <w:rsid w:val="00AA08F0"/>
    <w:rsid w:val="00AA12F9"/>
    <w:rsid w:val="00AA21D4"/>
    <w:rsid w:val="00AA259C"/>
    <w:rsid w:val="00AA2949"/>
    <w:rsid w:val="00AA2F89"/>
    <w:rsid w:val="00AA3C59"/>
    <w:rsid w:val="00AA555C"/>
    <w:rsid w:val="00AA5BAA"/>
    <w:rsid w:val="00AA5CF0"/>
    <w:rsid w:val="00AA5EAF"/>
    <w:rsid w:val="00AA7004"/>
    <w:rsid w:val="00AA77FF"/>
    <w:rsid w:val="00AA79AB"/>
    <w:rsid w:val="00AA7D90"/>
    <w:rsid w:val="00AB0BBD"/>
    <w:rsid w:val="00AB322B"/>
    <w:rsid w:val="00AB3AF6"/>
    <w:rsid w:val="00AB4573"/>
    <w:rsid w:val="00AB47F4"/>
    <w:rsid w:val="00AB54AE"/>
    <w:rsid w:val="00AB5C94"/>
    <w:rsid w:val="00AC0F68"/>
    <w:rsid w:val="00AC218A"/>
    <w:rsid w:val="00AC2A4F"/>
    <w:rsid w:val="00AC3565"/>
    <w:rsid w:val="00AC3D7E"/>
    <w:rsid w:val="00AC419C"/>
    <w:rsid w:val="00AC4394"/>
    <w:rsid w:val="00AC44E0"/>
    <w:rsid w:val="00AC4C8D"/>
    <w:rsid w:val="00AC6058"/>
    <w:rsid w:val="00AC6CD7"/>
    <w:rsid w:val="00AC7B6E"/>
    <w:rsid w:val="00AC7F49"/>
    <w:rsid w:val="00AD2898"/>
    <w:rsid w:val="00AD2BCD"/>
    <w:rsid w:val="00AD2EC6"/>
    <w:rsid w:val="00AD410B"/>
    <w:rsid w:val="00AD41B2"/>
    <w:rsid w:val="00AD41E7"/>
    <w:rsid w:val="00AD4928"/>
    <w:rsid w:val="00AD516E"/>
    <w:rsid w:val="00AD6076"/>
    <w:rsid w:val="00AE038A"/>
    <w:rsid w:val="00AE05CB"/>
    <w:rsid w:val="00AE115A"/>
    <w:rsid w:val="00AE130A"/>
    <w:rsid w:val="00AE24AF"/>
    <w:rsid w:val="00AE2D4E"/>
    <w:rsid w:val="00AE3BE8"/>
    <w:rsid w:val="00AE5D54"/>
    <w:rsid w:val="00AE7021"/>
    <w:rsid w:val="00AF03C0"/>
    <w:rsid w:val="00AF1159"/>
    <w:rsid w:val="00AF22E4"/>
    <w:rsid w:val="00AF2578"/>
    <w:rsid w:val="00AF51BC"/>
    <w:rsid w:val="00AF5DF2"/>
    <w:rsid w:val="00AF6C1E"/>
    <w:rsid w:val="00AF6DA7"/>
    <w:rsid w:val="00AF6F32"/>
    <w:rsid w:val="00B012B6"/>
    <w:rsid w:val="00B01596"/>
    <w:rsid w:val="00B02C6C"/>
    <w:rsid w:val="00B02E3E"/>
    <w:rsid w:val="00B03DCB"/>
    <w:rsid w:val="00B041F3"/>
    <w:rsid w:val="00B06451"/>
    <w:rsid w:val="00B06471"/>
    <w:rsid w:val="00B06D35"/>
    <w:rsid w:val="00B07950"/>
    <w:rsid w:val="00B07CAC"/>
    <w:rsid w:val="00B1043F"/>
    <w:rsid w:val="00B10FDC"/>
    <w:rsid w:val="00B1289F"/>
    <w:rsid w:val="00B132BE"/>
    <w:rsid w:val="00B1385D"/>
    <w:rsid w:val="00B1430A"/>
    <w:rsid w:val="00B14685"/>
    <w:rsid w:val="00B14BEE"/>
    <w:rsid w:val="00B163F3"/>
    <w:rsid w:val="00B206E6"/>
    <w:rsid w:val="00B20804"/>
    <w:rsid w:val="00B20805"/>
    <w:rsid w:val="00B20E72"/>
    <w:rsid w:val="00B20F43"/>
    <w:rsid w:val="00B21077"/>
    <w:rsid w:val="00B21828"/>
    <w:rsid w:val="00B224EB"/>
    <w:rsid w:val="00B23C85"/>
    <w:rsid w:val="00B2411A"/>
    <w:rsid w:val="00B2439C"/>
    <w:rsid w:val="00B24413"/>
    <w:rsid w:val="00B24837"/>
    <w:rsid w:val="00B24845"/>
    <w:rsid w:val="00B2582A"/>
    <w:rsid w:val="00B25852"/>
    <w:rsid w:val="00B25E84"/>
    <w:rsid w:val="00B25FBC"/>
    <w:rsid w:val="00B33BD6"/>
    <w:rsid w:val="00B33FD8"/>
    <w:rsid w:val="00B340A6"/>
    <w:rsid w:val="00B3500C"/>
    <w:rsid w:val="00B35371"/>
    <w:rsid w:val="00B36361"/>
    <w:rsid w:val="00B366D1"/>
    <w:rsid w:val="00B37A89"/>
    <w:rsid w:val="00B37F57"/>
    <w:rsid w:val="00B40566"/>
    <w:rsid w:val="00B40722"/>
    <w:rsid w:val="00B40D78"/>
    <w:rsid w:val="00B40F8C"/>
    <w:rsid w:val="00B40F8E"/>
    <w:rsid w:val="00B416E4"/>
    <w:rsid w:val="00B41D90"/>
    <w:rsid w:val="00B41D99"/>
    <w:rsid w:val="00B42414"/>
    <w:rsid w:val="00B4284E"/>
    <w:rsid w:val="00B434E9"/>
    <w:rsid w:val="00B45555"/>
    <w:rsid w:val="00B457BC"/>
    <w:rsid w:val="00B45B76"/>
    <w:rsid w:val="00B4659D"/>
    <w:rsid w:val="00B46C9D"/>
    <w:rsid w:val="00B47E67"/>
    <w:rsid w:val="00B515C3"/>
    <w:rsid w:val="00B5245D"/>
    <w:rsid w:val="00B52D9E"/>
    <w:rsid w:val="00B536A8"/>
    <w:rsid w:val="00B538C3"/>
    <w:rsid w:val="00B53D09"/>
    <w:rsid w:val="00B546A9"/>
    <w:rsid w:val="00B55266"/>
    <w:rsid w:val="00B55CA8"/>
    <w:rsid w:val="00B56BCA"/>
    <w:rsid w:val="00B57ED6"/>
    <w:rsid w:val="00B6068D"/>
    <w:rsid w:val="00B613C2"/>
    <w:rsid w:val="00B61A51"/>
    <w:rsid w:val="00B62944"/>
    <w:rsid w:val="00B62C5E"/>
    <w:rsid w:val="00B634C1"/>
    <w:rsid w:val="00B637C7"/>
    <w:rsid w:val="00B643F6"/>
    <w:rsid w:val="00B64775"/>
    <w:rsid w:val="00B647E7"/>
    <w:rsid w:val="00B662FB"/>
    <w:rsid w:val="00B66933"/>
    <w:rsid w:val="00B66FE1"/>
    <w:rsid w:val="00B671DA"/>
    <w:rsid w:val="00B67C6B"/>
    <w:rsid w:val="00B67EFC"/>
    <w:rsid w:val="00B71612"/>
    <w:rsid w:val="00B71A3A"/>
    <w:rsid w:val="00B71ACC"/>
    <w:rsid w:val="00B71CBE"/>
    <w:rsid w:val="00B71E88"/>
    <w:rsid w:val="00B72F6F"/>
    <w:rsid w:val="00B73B92"/>
    <w:rsid w:val="00B74466"/>
    <w:rsid w:val="00B74B8A"/>
    <w:rsid w:val="00B750B4"/>
    <w:rsid w:val="00B75F55"/>
    <w:rsid w:val="00B766A8"/>
    <w:rsid w:val="00B76AEA"/>
    <w:rsid w:val="00B76B30"/>
    <w:rsid w:val="00B77A07"/>
    <w:rsid w:val="00B77D38"/>
    <w:rsid w:val="00B808F3"/>
    <w:rsid w:val="00B81147"/>
    <w:rsid w:val="00B820BA"/>
    <w:rsid w:val="00B82A4D"/>
    <w:rsid w:val="00B82CBD"/>
    <w:rsid w:val="00B84469"/>
    <w:rsid w:val="00B847EF"/>
    <w:rsid w:val="00B84E4A"/>
    <w:rsid w:val="00B86C47"/>
    <w:rsid w:val="00B87E5E"/>
    <w:rsid w:val="00B9011E"/>
    <w:rsid w:val="00B90A73"/>
    <w:rsid w:val="00B90F63"/>
    <w:rsid w:val="00B913E9"/>
    <w:rsid w:val="00B91415"/>
    <w:rsid w:val="00B93087"/>
    <w:rsid w:val="00B93D7E"/>
    <w:rsid w:val="00B94635"/>
    <w:rsid w:val="00B9482F"/>
    <w:rsid w:val="00B951B2"/>
    <w:rsid w:val="00B96414"/>
    <w:rsid w:val="00B978A2"/>
    <w:rsid w:val="00B97E53"/>
    <w:rsid w:val="00BA04A7"/>
    <w:rsid w:val="00BA137A"/>
    <w:rsid w:val="00BA25AD"/>
    <w:rsid w:val="00BA3A7F"/>
    <w:rsid w:val="00BA3D86"/>
    <w:rsid w:val="00BA45F1"/>
    <w:rsid w:val="00BA51E4"/>
    <w:rsid w:val="00BA5983"/>
    <w:rsid w:val="00BA65A1"/>
    <w:rsid w:val="00BA67AA"/>
    <w:rsid w:val="00BA6801"/>
    <w:rsid w:val="00BA6968"/>
    <w:rsid w:val="00BA6D1A"/>
    <w:rsid w:val="00BB040D"/>
    <w:rsid w:val="00BB1DAC"/>
    <w:rsid w:val="00BB278C"/>
    <w:rsid w:val="00BB2F0B"/>
    <w:rsid w:val="00BB3279"/>
    <w:rsid w:val="00BB330B"/>
    <w:rsid w:val="00BB34BD"/>
    <w:rsid w:val="00BB35CB"/>
    <w:rsid w:val="00BB3EA8"/>
    <w:rsid w:val="00BB45A3"/>
    <w:rsid w:val="00BB5AB8"/>
    <w:rsid w:val="00BB6C10"/>
    <w:rsid w:val="00BB705B"/>
    <w:rsid w:val="00BB7B31"/>
    <w:rsid w:val="00BC09D3"/>
    <w:rsid w:val="00BC0D50"/>
    <w:rsid w:val="00BC1392"/>
    <w:rsid w:val="00BC22CD"/>
    <w:rsid w:val="00BC356F"/>
    <w:rsid w:val="00BC36F6"/>
    <w:rsid w:val="00BC401C"/>
    <w:rsid w:val="00BC592B"/>
    <w:rsid w:val="00BC7AA8"/>
    <w:rsid w:val="00BC7C0F"/>
    <w:rsid w:val="00BC7D0C"/>
    <w:rsid w:val="00BD4DFF"/>
    <w:rsid w:val="00BD6700"/>
    <w:rsid w:val="00BD6E25"/>
    <w:rsid w:val="00BD7BB8"/>
    <w:rsid w:val="00BE0EEE"/>
    <w:rsid w:val="00BE11E2"/>
    <w:rsid w:val="00BE1A17"/>
    <w:rsid w:val="00BE3DEF"/>
    <w:rsid w:val="00BE3ED2"/>
    <w:rsid w:val="00BE4305"/>
    <w:rsid w:val="00BE4A69"/>
    <w:rsid w:val="00BE57BD"/>
    <w:rsid w:val="00BE7351"/>
    <w:rsid w:val="00BE7E8B"/>
    <w:rsid w:val="00BF1353"/>
    <w:rsid w:val="00BF206C"/>
    <w:rsid w:val="00BF2324"/>
    <w:rsid w:val="00BF38A5"/>
    <w:rsid w:val="00BF4372"/>
    <w:rsid w:val="00BF490B"/>
    <w:rsid w:val="00BF5335"/>
    <w:rsid w:val="00BF5EF4"/>
    <w:rsid w:val="00BF7954"/>
    <w:rsid w:val="00BF7C9E"/>
    <w:rsid w:val="00C005E8"/>
    <w:rsid w:val="00C007DC"/>
    <w:rsid w:val="00C03014"/>
    <w:rsid w:val="00C0306E"/>
    <w:rsid w:val="00C03A96"/>
    <w:rsid w:val="00C03EA8"/>
    <w:rsid w:val="00C047D6"/>
    <w:rsid w:val="00C048B3"/>
    <w:rsid w:val="00C04A79"/>
    <w:rsid w:val="00C05C70"/>
    <w:rsid w:val="00C062AF"/>
    <w:rsid w:val="00C0727A"/>
    <w:rsid w:val="00C10A39"/>
    <w:rsid w:val="00C11A16"/>
    <w:rsid w:val="00C12045"/>
    <w:rsid w:val="00C1253E"/>
    <w:rsid w:val="00C1256B"/>
    <w:rsid w:val="00C13D60"/>
    <w:rsid w:val="00C146A2"/>
    <w:rsid w:val="00C15383"/>
    <w:rsid w:val="00C15BF6"/>
    <w:rsid w:val="00C15E59"/>
    <w:rsid w:val="00C16054"/>
    <w:rsid w:val="00C1624E"/>
    <w:rsid w:val="00C167CC"/>
    <w:rsid w:val="00C171A1"/>
    <w:rsid w:val="00C17321"/>
    <w:rsid w:val="00C2162B"/>
    <w:rsid w:val="00C22E45"/>
    <w:rsid w:val="00C238E2"/>
    <w:rsid w:val="00C24FE4"/>
    <w:rsid w:val="00C25835"/>
    <w:rsid w:val="00C26952"/>
    <w:rsid w:val="00C27703"/>
    <w:rsid w:val="00C30A8B"/>
    <w:rsid w:val="00C30C3F"/>
    <w:rsid w:val="00C35E6A"/>
    <w:rsid w:val="00C367C0"/>
    <w:rsid w:val="00C36912"/>
    <w:rsid w:val="00C4090E"/>
    <w:rsid w:val="00C4137F"/>
    <w:rsid w:val="00C42D8E"/>
    <w:rsid w:val="00C440AB"/>
    <w:rsid w:val="00C44D99"/>
    <w:rsid w:val="00C453AF"/>
    <w:rsid w:val="00C456C1"/>
    <w:rsid w:val="00C45822"/>
    <w:rsid w:val="00C472D3"/>
    <w:rsid w:val="00C503D0"/>
    <w:rsid w:val="00C51D61"/>
    <w:rsid w:val="00C547C2"/>
    <w:rsid w:val="00C5596A"/>
    <w:rsid w:val="00C565CD"/>
    <w:rsid w:val="00C56F54"/>
    <w:rsid w:val="00C61523"/>
    <w:rsid w:val="00C61C7B"/>
    <w:rsid w:val="00C623A2"/>
    <w:rsid w:val="00C62936"/>
    <w:rsid w:val="00C66CE1"/>
    <w:rsid w:val="00C67A8B"/>
    <w:rsid w:val="00C70BFA"/>
    <w:rsid w:val="00C70CE1"/>
    <w:rsid w:val="00C71BA0"/>
    <w:rsid w:val="00C73EBA"/>
    <w:rsid w:val="00C74D3C"/>
    <w:rsid w:val="00C80C00"/>
    <w:rsid w:val="00C8169F"/>
    <w:rsid w:val="00C823C7"/>
    <w:rsid w:val="00C84421"/>
    <w:rsid w:val="00C856EE"/>
    <w:rsid w:val="00C8666B"/>
    <w:rsid w:val="00C90AC4"/>
    <w:rsid w:val="00C92492"/>
    <w:rsid w:val="00C92684"/>
    <w:rsid w:val="00C9286B"/>
    <w:rsid w:val="00C942B4"/>
    <w:rsid w:val="00C9556D"/>
    <w:rsid w:val="00C9608B"/>
    <w:rsid w:val="00C97DD3"/>
    <w:rsid w:val="00CA26F6"/>
    <w:rsid w:val="00CA2984"/>
    <w:rsid w:val="00CA2FBF"/>
    <w:rsid w:val="00CA39D1"/>
    <w:rsid w:val="00CA3BBF"/>
    <w:rsid w:val="00CA4083"/>
    <w:rsid w:val="00CA4ABD"/>
    <w:rsid w:val="00CA4DAA"/>
    <w:rsid w:val="00CA5ED9"/>
    <w:rsid w:val="00CA743D"/>
    <w:rsid w:val="00CA77E3"/>
    <w:rsid w:val="00CA7CEA"/>
    <w:rsid w:val="00CB1093"/>
    <w:rsid w:val="00CB2579"/>
    <w:rsid w:val="00CB30DC"/>
    <w:rsid w:val="00CB4314"/>
    <w:rsid w:val="00CB52EC"/>
    <w:rsid w:val="00CB69B6"/>
    <w:rsid w:val="00CB7014"/>
    <w:rsid w:val="00CB7059"/>
    <w:rsid w:val="00CB713B"/>
    <w:rsid w:val="00CB7203"/>
    <w:rsid w:val="00CB7FF8"/>
    <w:rsid w:val="00CC05D1"/>
    <w:rsid w:val="00CC1A7C"/>
    <w:rsid w:val="00CC247A"/>
    <w:rsid w:val="00CC287C"/>
    <w:rsid w:val="00CC3154"/>
    <w:rsid w:val="00CC3B66"/>
    <w:rsid w:val="00CC43DE"/>
    <w:rsid w:val="00CC4872"/>
    <w:rsid w:val="00CC5B8F"/>
    <w:rsid w:val="00CC694A"/>
    <w:rsid w:val="00CC6A9D"/>
    <w:rsid w:val="00CC74AE"/>
    <w:rsid w:val="00CC79D3"/>
    <w:rsid w:val="00CD01DF"/>
    <w:rsid w:val="00CD0782"/>
    <w:rsid w:val="00CD0D00"/>
    <w:rsid w:val="00CD13A5"/>
    <w:rsid w:val="00CD1FDA"/>
    <w:rsid w:val="00CD2818"/>
    <w:rsid w:val="00CD2C0D"/>
    <w:rsid w:val="00CD34AD"/>
    <w:rsid w:val="00CD377B"/>
    <w:rsid w:val="00CD48F0"/>
    <w:rsid w:val="00CD4C32"/>
    <w:rsid w:val="00CD4D9B"/>
    <w:rsid w:val="00CD5307"/>
    <w:rsid w:val="00CD5AF5"/>
    <w:rsid w:val="00CD64BE"/>
    <w:rsid w:val="00CD728D"/>
    <w:rsid w:val="00CD7BC7"/>
    <w:rsid w:val="00CE0AA2"/>
    <w:rsid w:val="00CE2A21"/>
    <w:rsid w:val="00CE2AD4"/>
    <w:rsid w:val="00CE2C65"/>
    <w:rsid w:val="00CE3D6B"/>
    <w:rsid w:val="00CE4255"/>
    <w:rsid w:val="00CE5DD4"/>
    <w:rsid w:val="00CE6A60"/>
    <w:rsid w:val="00CF098C"/>
    <w:rsid w:val="00CF0DBD"/>
    <w:rsid w:val="00CF163F"/>
    <w:rsid w:val="00CF1709"/>
    <w:rsid w:val="00CF2267"/>
    <w:rsid w:val="00CF2280"/>
    <w:rsid w:val="00CF2C94"/>
    <w:rsid w:val="00CF4121"/>
    <w:rsid w:val="00CF45C6"/>
    <w:rsid w:val="00CF4AC4"/>
    <w:rsid w:val="00CF62CA"/>
    <w:rsid w:val="00D0001F"/>
    <w:rsid w:val="00D00E9A"/>
    <w:rsid w:val="00D01EB4"/>
    <w:rsid w:val="00D02C3F"/>
    <w:rsid w:val="00D03758"/>
    <w:rsid w:val="00D038EA"/>
    <w:rsid w:val="00D03A88"/>
    <w:rsid w:val="00D03D8A"/>
    <w:rsid w:val="00D03E96"/>
    <w:rsid w:val="00D041A8"/>
    <w:rsid w:val="00D05190"/>
    <w:rsid w:val="00D05616"/>
    <w:rsid w:val="00D07F23"/>
    <w:rsid w:val="00D07F32"/>
    <w:rsid w:val="00D104D1"/>
    <w:rsid w:val="00D108D9"/>
    <w:rsid w:val="00D114DA"/>
    <w:rsid w:val="00D119FF"/>
    <w:rsid w:val="00D11EF5"/>
    <w:rsid w:val="00D14A44"/>
    <w:rsid w:val="00D14EDD"/>
    <w:rsid w:val="00D15AAA"/>
    <w:rsid w:val="00D15B8B"/>
    <w:rsid w:val="00D200D4"/>
    <w:rsid w:val="00D20324"/>
    <w:rsid w:val="00D21D3E"/>
    <w:rsid w:val="00D2301A"/>
    <w:rsid w:val="00D231DB"/>
    <w:rsid w:val="00D24910"/>
    <w:rsid w:val="00D24C7E"/>
    <w:rsid w:val="00D24EC2"/>
    <w:rsid w:val="00D24FEA"/>
    <w:rsid w:val="00D24FFA"/>
    <w:rsid w:val="00D2648D"/>
    <w:rsid w:val="00D267C2"/>
    <w:rsid w:val="00D274D6"/>
    <w:rsid w:val="00D27582"/>
    <w:rsid w:val="00D30DBA"/>
    <w:rsid w:val="00D30E1D"/>
    <w:rsid w:val="00D312FB"/>
    <w:rsid w:val="00D315FA"/>
    <w:rsid w:val="00D36358"/>
    <w:rsid w:val="00D367CE"/>
    <w:rsid w:val="00D37EB0"/>
    <w:rsid w:val="00D405D5"/>
    <w:rsid w:val="00D408AB"/>
    <w:rsid w:val="00D40B3A"/>
    <w:rsid w:val="00D42504"/>
    <w:rsid w:val="00D43DA0"/>
    <w:rsid w:val="00D442D2"/>
    <w:rsid w:val="00D44642"/>
    <w:rsid w:val="00D4527C"/>
    <w:rsid w:val="00D458FA"/>
    <w:rsid w:val="00D46161"/>
    <w:rsid w:val="00D467DC"/>
    <w:rsid w:val="00D46BE4"/>
    <w:rsid w:val="00D4727A"/>
    <w:rsid w:val="00D509FD"/>
    <w:rsid w:val="00D50A05"/>
    <w:rsid w:val="00D513D6"/>
    <w:rsid w:val="00D52EA6"/>
    <w:rsid w:val="00D53579"/>
    <w:rsid w:val="00D536A4"/>
    <w:rsid w:val="00D536EF"/>
    <w:rsid w:val="00D53C5F"/>
    <w:rsid w:val="00D53E35"/>
    <w:rsid w:val="00D5420D"/>
    <w:rsid w:val="00D55DD6"/>
    <w:rsid w:val="00D57007"/>
    <w:rsid w:val="00D57893"/>
    <w:rsid w:val="00D609C6"/>
    <w:rsid w:val="00D6202D"/>
    <w:rsid w:val="00D624ED"/>
    <w:rsid w:val="00D647DB"/>
    <w:rsid w:val="00D6480D"/>
    <w:rsid w:val="00D6505B"/>
    <w:rsid w:val="00D6547F"/>
    <w:rsid w:val="00D6567D"/>
    <w:rsid w:val="00D6730F"/>
    <w:rsid w:val="00D70619"/>
    <w:rsid w:val="00D7082B"/>
    <w:rsid w:val="00D72C14"/>
    <w:rsid w:val="00D736C2"/>
    <w:rsid w:val="00D740EF"/>
    <w:rsid w:val="00D76268"/>
    <w:rsid w:val="00D76D8C"/>
    <w:rsid w:val="00D803FC"/>
    <w:rsid w:val="00D81FC2"/>
    <w:rsid w:val="00D833E5"/>
    <w:rsid w:val="00D836DD"/>
    <w:rsid w:val="00D84627"/>
    <w:rsid w:val="00D85090"/>
    <w:rsid w:val="00D856D9"/>
    <w:rsid w:val="00D8646E"/>
    <w:rsid w:val="00D876DC"/>
    <w:rsid w:val="00D90246"/>
    <w:rsid w:val="00D9468C"/>
    <w:rsid w:val="00D950C2"/>
    <w:rsid w:val="00D953B9"/>
    <w:rsid w:val="00D954E8"/>
    <w:rsid w:val="00DA18E6"/>
    <w:rsid w:val="00DA1BE0"/>
    <w:rsid w:val="00DA2FFE"/>
    <w:rsid w:val="00DA468B"/>
    <w:rsid w:val="00DA5647"/>
    <w:rsid w:val="00DA5C74"/>
    <w:rsid w:val="00DA5D1C"/>
    <w:rsid w:val="00DA60C6"/>
    <w:rsid w:val="00DA6D36"/>
    <w:rsid w:val="00DA7399"/>
    <w:rsid w:val="00DA7DCE"/>
    <w:rsid w:val="00DB0C19"/>
    <w:rsid w:val="00DB26AC"/>
    <w:rsid w:val="00DB2775"/>
    <w:rsid w:val="00DB3EEE"/>
    <w:rsid w:val="00DB4D07"/>
    <w:rsid w:val="00DB4EFC"/>
    <w:rsid w:val="00DB4F07"/>
    <w:rsid w:val="00DB5B42"/>
    <w:rsid w:val="00DB5BE0"/>
    <w:rsid w:val="00DB67BD"/>
    <w:rsid w:val="00DB70A7"/>
    <w:rsid w:val="00DB719D"/>
    <w:rsid w:val="00DC0CE3"/>
    <w:rsid w:val="00DC1447"/>
    <w:rsid w:val="00DC2440"/>
    <w:rsid w:val="00DC40F6"/>
    <w:rsid w:val="00DC52F0"/>
    <w:rsid w:val="00DC5D85"/>
    <w:rsid w:val="00DC5EE8"/>
    <w:rsid w:val="00DD1FF9"/>
    <w:rsid w:val="00DD21CC"/>
    <w:rsid w:val="00DD2C4D"/>
    <w:rsid w:val="00DD4361"/>
    <w:rsid w:val="00DD4DFD"/>
    <w:rsid w:val="00DD5041"/>
    <w:rsid w:val="00DD5367"/>
    <w:rsid w:val="00DD5FBE"/>
    <w:rsid w:val="00DD5FC2"/>
    <w:rsid w:val="00DD7EB0"/>
    <w:rsid w:val="00DD7FB4"/>
    <w:rsid w:val="00DE083B"/>
    <w:rsid w:val="00DE0C79"/>
    <w:rsid w:val="00DE1C07"/>
    <w:rsid w:val="00DE24FB"/>
    <w:rsid w:val="00DE2BF3"/>
    <w:rsid w:val="00DE304A"/>
    <w:rsid w:val="00DE3922"/>
    <w:rsid w:val="00DE41B9"/>
    <w:rsid w:val="00DE5A7E"/>
    <w:rsid w:val="00DE5AFC"/>
    <w:rsid w:val="00DE7981"/>
    <w:rsid w:val="00DF19F0"/>
    <w:rsid w:val="00DF36AD"/>
    <w:rsid w:val="00DF4CF2"/>
    <w:rsid w:val="00DF5FFC"/>
    <w:rsid w:val="00DF6684"/>
    <w:rsid w:val="00DF68F8"/>
    <w:rsid w:val="00DF7A8F"/>
    <w:rsid w:val="00E002AB"/>
    <w:rsid w:val="00E00982"/>
    <w:rsid w:val="00E01A44"/>
    <w:rsid w:val="00E01D58"/>
    <w:rsid w:val="00E02FBF"/>
    <w:rsid w:val="00E03048"/>
    <w:rsid w:val="00E044E6"/>
    <w:rsid w:val="00E0474A"/>
    <w:rsid w:val="00E05286"/>
    <w:rsid w:val="00E05828"/>
    <w:rsid w:val="00E06476"/>
    <w:rsid w:val="00E06642"/>
    <w:rsid w:val="00E07689"/>
    <w:rsid w:val="00E07E74"/>
    <w:rsid w:val="00E1091A"/>
    <w:rsid w:val="00E10BC3"/>
    <w:rsid w:val="00E10EC4"/>
    <w:rsid w:val="00E10F5F"/>
    <w:rsid w:val="00E1166B"/>
    <w:rsid w:val="00E12A3C"/>
    <w:rsid w:val="00E12CDA"/>
    <w:rsid w:val="00E13370"/>
    <w:rsid w:val="00E149EF"/>
    <w:rsid w:val="00E15518"/>
    <w:rsid w:val="00E1560C"/>
    <w:rsid w:val="00E16B90"/>
    <w:rsid w:val="00E17749"/>
    <w:rsid w:val="00E17E5C"/>
    <w:rsid w:val="00E17FCC"/>
    <w:rsid w:val="00E21029"/>
    <w:rsid w:val="00E218A2"/>
    <w:rsid w:val="00E22008"/>
    <w:rsid w:val="00E22EBF"/>
    <w:rsid w:val="00E22F96"/>
    <w:rsid w:val="00E233AB"/>
    <w:rsid w:val="00E25BD1"/>
    <w:rsid w:val="00E2650C"/>
    <w:rsid w:val="00E3050F"/>
    <w:rsid w:val="00E31A59"/>
    <w:rsid w:val="00E31EE2"/>
    <w:rsid w:val="00E32CF1"/>
    <w:rsid w:val="00E32E8C"/>
    <w:rsid w:val="00E334A3"/>
    <w:rsid w:val="00E351F4"/>
    <w:rsid w:val="00E35945"/>
    <w:rsid w:val="00E35A16"/>
    <w:rsid w:val="00E36930"/>
    <w:rsid w:val="00E40CED"/>
    <w:rsid w:val="00E41CB9"/>
    <w:rsid w:val="00E429D5"/>
    <w:rsid w:val="00E43141"/>
    <w:rsid w:val="00E43292"/>
    <w:rsid w:val="00E43A17"/>
    <w:rsid w:val="00E44266"/>
    <w:rsid w:val="00E50B24"/>
    <w:rsid w:val="00E50E63"/>
    <w:rsid w:val="00E51140"/>
    <w:rsid w:val="00E5155F"/>
    <w:rsid w:val="00E5206B"/>
    <w:rsid w:val="00E552E5"/>
    <w:rsid w:val="00E554ED"/>
    <w:rsid w:val="00E55CBE"/>
    <w:rsid w:val="00E564A2"/>
    <w:rsid w:val="00E567B8"/>
    <w:rsid w:val="00E56C28"/>
    <w:rsid w:val="00E577BB"/>
    <w:rsid w:val="00E57924"/>
    <w:rsid w:val="00E57DF4"/>
    <w:rsid w:val="00E57FB8"/>
    <w:rsid w:val="00E60417"/>
    <w:rsid w:val="00E610A9"/>
    <w:rsid w:val="00E613AF"/>
    <w:rsid w:val="00E61AC6"/>
    <w:rsid w:val="00E622B4"/>
    <w:rsid w:val="00E634D6"/>
    <w:rsid w:val="00E645D3"/>
    <w:rsid w:val="00E64FCE"/>
    <w:rsid w:val="00E65831"/>
    <w:rsid w:val="00E66BB9"/>
    <w:rsid w:val="00E70CF7"/>
    <w:rsid w:val="00E71119"/>
    <w:rsid w:val="00E71410"/>
    <w:rsid w:val="00E72288"/>
    <w:rsid w:val="00E73405"/>
    <w:rsid w:val="00E741C3"/>
    <w:rsid w:val="00E74311"/>
    <w:rsid w:val="00E74EC4"/>
    <w:rsid w:val="00E75339"/>
    <w:rsid w:val="00E753BD"/>
    <w:rsid w:val="00E759BE"/>
    <w:rsid w:val="00E759C6"/>
    <w:rsid w:val="00E76289"/>
    <w:rsid w:val="00E768F1"/>
    <w:rsid w:val="00E7726B"/>
    <w:rsid w:val="00E778B8"/>
    <w:rsid w:val="00E77971"/>
    <w:rsid w:val="00E77F18"/>
    <w:rsid w:val="00E80A2B"/>
    <w:rsid w:val="00E851D3"/>
    <w:rsid w:val="00E860BF"/>
    <w:rsid w:val="00E863D1"/>
    <w:rsid w:val="00E86404"/>
    <w:rsid w:val="00E865B9"/>
    <w:rsid w:val="00E86D74"/>
    <w:rsid w:val="00E87E71"/>
    <w:rsid w:val="00E87F57"/>
    <w:rsid w:val="00E91D37"/>
    <w:rsid w:val="00E9273F"/>
    <w:rsid w:val="00E9278D"/>
    <w:rsid w:val="00E93285"/>
    <w:rsid w:val="00E936B4"/>
    <w:rsid w:val="00E93DF0"/>
    <w:rsid w:val="00E943E0"/>
    <w:rsid w:val="00E968E0"/>
    <w:rsid w:val="00E9754D"/>
    <w:rsid w:val="00E97B4D"/>
    <w:rsid w:val="00EA0A6D"/>
    <w:rsid w:val="00EA1DAD"/>
    <w:rsid w:val="00EA3745"/>
    <w:rsid w:val="00EA3894"/>
    <w:rsid w:val="00EA466B"/>
    <w:rsid w:val="00EA4D79"/>
    <w:rsid w:val="00EA5AFD"/>
    <w:rsid w:val="00EA618A"/>
    <w:rsid w:val="00EB2D9D"/>
    <w:rsid w:val="00EB36DB"/>
    <w:rsid w:val="00EB3A57"/>
    <w:rsid w:val="00EB4762"/>
    <w:rsid w:val="00EB4A36"/>
    <w:rsid w:val="00EB532D"/>
    <w:rsid w:val="00EB631E"/>
    <w:rsid w:val="00EB78BA"/>
    <w:rsid w:val="00EB7B6A"/>
    <w:rsid w:val="00EC0767"/>
    <w:rsid w:val="00EC1E5A"/>
    <w:rsid w:val="00EC264B"/>
    <w:rsid w:val="00EC2690"/>
    <w:rsid w:val="00EC2DB3"/>
    <w:rsid w:val="00EC5BB9"/>
    <w:rsid w:val="00EC6D6E"/>
    <w:rsid w:val="00ED0C46"/>
    <w:rsid w:val="00ED326C"/>
    <w:rsid w:val="00ED522B"/>
    <w:rsid w:val="00ED5BF1"/>
    <w:rsid w:val="00ED5D89"/>
    <w:rsid w:val="00ED6197"/>
    <w:rsid w:val="00ED7F26"/>
    <w:rsid w:val="00EE1A4A"/>
    <w:rsid w:val="00EE32C2"/>
    <w:rsid w:val="00EE360A"/>
    <w:rsid w:val="00EE4A9A"/>
    <w:rsid w:val="00EE5FEC"/>
    <w:rsid w:val="00EE61CA"/>
    <w:rsid w:val="00EE68D4"/>
    <w:rsid w:val="00EE69F0"/>
    <w:rsid w:val="00EE6B24"/>
    <w:rsid w:val="00EE7120"/>
    <w:rsid w:val="00EE75D3"/>
    <w:rsid w:val="00EF065B"/>
    <w:rsid w:val="00EF15F3"/>
    <w:rsid w:val="00EF2B9C"/>
    <w:rsid w:val="00EF350C"/>
    <w:rsid w:val="00EF3E9F"/>
    <w:rsid w:val="00EF48E9"/>
    <w:rsid w:val="00EF6238"/>
    <w:rsid w:val="00EF7277"/>
    <w:rsid w:val="00EF778C"/>
    <w:rsid w:val="00F039FB"/>
    <w:rsid w:val="00F051D2"/>
    <w:rsid w:val="00F064A5"/>
    <w:rsid w:val="00F06D2C"/>
    <w:rsid w:val="00F074FD"/>
    <w:rsid w:val="00F079E3"/>
    <w:rsid w:val="00F103AC"/>
    <w:rsid w:val="00F1091E"/>
    <w:rsid w:val="00F11A42"/>
    <w:rsid w:val="00F11A8C"/>
    <w:rsid w:val="00F11DD4"/>
    <w:rsid w:val="00F12F63"/>
    <w:rsid w:val="00F13719"/>
    <w:rsid w:val="00F14490"/>
    <w:rsid w:val="00F14A46"/>
    <w:rsid w:val="00F1703E"/>
    <w:rsid w:val="00F224CB"/>
    <w:rsid w:val="00F24190"/>
    <w:rsid w:val="00F260E1"/>
    <w:rsid w:val="00F26628"/>
    <w:rsid w:val="00F2730B"/>
    <w:rsid w:val="00F27626"/>
    <w:rsid w:val="00F277C0"/>
    <w:rsid w:val="00F30681"/>
    <w:rsid w:val="00F30CEB"/>
    <w:rsid w:val="00F31C82"/>
    <w:rsid w:val="00F32A86"/>
    <w:rsid w:val="00F351E2"/>
    <w:rsid w:val="00F37016"/>
    <w:rsid w:val="00F3704E"/>
    <w:rsid w:val="00F40105"/>
    <w:rsid w:val="00F40704"/>
    <w:rsid w:val="00F40E47"/>
    <w:rsid w:val="00F416F6"/>
    <w:rsid w:val="00F417FB"/>
    <w:rsid w:val="00F41F9F"/>
    <w:rsid w:val="00F42BDA"/>
    <w:rsid w:val="00F443BF"/>
    <w:rsid w:val="00F44F3D"/>
    <w:rsid w:val="00F4555B"/>
    <w:rsid w:val="00F46254"/>
    <w:rsid w:val="00F46EBF"/>
    <w:rsid w:val="00F47D27"/>
    <w:rsid w:val="00F50A97"/>
    <w:rsid w:val="00F50F5B"/>
    <w:rsid w:val="00F51551"/>
    <w:rsid w:val="00F52132"/>
    <w:rsid w:val="00F52536"/>
    <w:rsid w:val="00F54058"/>
    <w:rsid w:val="00F55535"/>
    <w:rsid w:val="00F5597B"/>
    <w:rsid w:val="00F567B4"/>
    <w:rsid w:val="00F6094D"/>
    <w:rsid w:val="00F610E7"/>
    <w:rsid w:val="00F61926"/>
    <w:rsid w:val="00F62023"/>
    <w:rsid w:val="00F62583"/>
    <w:rsid w:val="00F62A87"/>
    <w:rsid w:val="00F63CB2"/>
    <w:rsid w:val="00F63D05"/>
    <w:rsid w:val="00F64383"/>
    <w:rsid w:val="00F64A9D"/>
    <w:rsid w:val="00F64CD1"/>
    <w:rsid w:val="00F657ED"/>
    <w:rsid w:val="00F65FBC"/>
    <w:rsid w:val="00F70143"/>
    <w:rsid w:val="00F70690"/>
    <w:rsid w:val="00F71183"/>
    <w:rsid w:val="00F727AA"/>
    <w:rsid w:val="00F72E8C"/>
    <w:rsid w:val="00F73649"/>
    <w:rsid w:val="00F736E5"/>
    <w:rsid w:val="00F739E2"/>
    <w:rsid w:val="00F73B97"/>
    <w:rsid w:val="00F74142"/>
    <w:rsid w:val="00F7416D"/>
    <w:rsid w:val="00F7458B"/>
    <w:rsid w:val="00F74EEE"/>
    <w:rsid w:val="00F75712"/>
    <w:rsid w:val="00F75DC2"/>
    <w:rsid w:val="00F76578"/>
    <w:rsid w:val="00F7719C"/>
    <w:rsid w:val="00F80AB8"/>
    <w:rsid w:val="00F81976"/>
    <w:rsid w:val="00F84241"/>
    <w:rsid w:val="00F852CD"/>
    <w:rsid w:val="00F8700D"/>
    <w:rsid w:val="00F871B7"/>
    <w:rsid w:val="00F904F0"/>
    <w:rsid w:val="00F906E1"/>
    <w:rsid w:val="00F923AF"/>
    <w:rsid w:val="00F93A43"/>
    <w:rsid w:val="00F94469"/>
    <w:rsid w:val="00F94509"/>
    <w:rsid w:val="00F9618C"/>
    <w:rsid w:val="00F96461"/>
    <w:rsid w:val="00F96609"/>
    <w:rsid w:val="00F96964"/>
    <w:rsid w:val="00F96F86"/>
    <w:rsid w:val="00FA0ABF"/>
    <w:rsid w:val="00FA11C3"/>
    <w:rsid w:val="00FA2D25"/>
    <w:rsid w:val="00FA3901"/>
    <w:rsid w:val="00FA4831"/>
    <w:rsid w:val="00FA4C93"/>
    <w:rsid w:val="00FA5E20"/>
    <w:rsid w:val="00FA7AC7"/>
    <w:rsid w:val="00FA7EB7"/>
    <w:rsid w:val="00FB0FCB"/>
    <w:rsid w:val="00FB1708"/>
    <w:rsid w:val="00FB2485"/>
    <w:rsid w:val="00FB2A54"/>
    <w:rsid w:val="00FB3192"/>
    <w:rsid w:val="00FB6596"/>
    <w:rsid w:val="00FB745B"/>
    <w:rsid w:val="00FB7F19"/>
    <w:rsid w:val="00FC0318"/>
    <w:rsid w:val="00FC05C7"/>
    <w:rsid w:val="00FC07B8"/>
    <w:rsid w:val="00FC2553"/>
    <w:rsid w:val="00FC4C8A"/>
    <w:rsid w:val="00FC6558"/>
    <w:rsid w:val="00FC74B1"/>
    <w:rsid w:val="00FC79D4"/>
    <w:rsid w:val="00FC7AB9"/>
    <w:rsid w:val="00FD0614"/>
    <w:rsid w:val="00FD1CA6"/>
    <w:rsid w:val="00FD2602"/>
    <w:rsid w:val="00FD26AF"/>
    <w:rsid w:val="00FD3C21"/>
    <w:rsid w:val="00FD4416"/>
    <w:rsid w:val="00FD53C8"/>
    <w:rsid w:val="00FD5BBB"/>
    <w:rsid w:val="00FD5E40"/>
    <w:rsid w:val="00FD5EBF"/>
    <w:rsid w:val="00FD627A"/>
    <w:rsid w:val="00FD6B49"/>
    <w:rsid w:val="00FD7214"/>
    <w:rsid w:val="00FD7527"/>
    <w:rsid w:val="00FD775D"/>
    <w:rsid w:val="00FD782A"/>
    <w:rsid w:val="00FD786A"/>
    <w:rsid w:val="00FD7D66"/>
    <w:rsid w:val="00FE08B1"/>
    <w:rsid w:val="00FE0B6A"/>
    <w:rsid w:val="00FE19A3"/>
    <w:rsid w:val="00FE19C1"/>
    <w:rsid w:val="00FE1E13"/>
    <w:rsid w:val="00FE246F"/>
    <w:rsid w:val="00FE27A3"/>
    <w:rsid w:val="00FE3074"/>
    <w:rsid w:val="00FE30BF"/>
    <w:rsid w:val="00FE34A2"/>
    <w:rsid w:val="00FE3CF6"/>
    <w:rsid w:val="00FE4755"/>
    <w:rsid w:val="00FE4781"/>
    <w:rsid w:val="00FE5A3F"/>
    <w:rsid w:val="00FE6020"/>
    <w:rsid w:val="00FE70E2"/>
    <w:rsid w:val="00FE7476"/>
    <w:rsid w:val="00FE75A4"/>
    <w:rsid w:val="00FE7827"/>
    <w:rsid w:val="00FF225B"/>
    <w:rsid w:val="00FF2499"/>
    <w:rsid w:val="00FF2BE5"/>
    <w:rsid w:val="00FF333C"/>
    <w:rsid w:val="00FF4F4E"/>
    <w:rsid w:val="00FF54F1"/>
    <w:rsid w:val="00FF5D9B"/>
    <w:rsid w:val="00FF654F"/>
    <w:rsid w:val="00FF7A11"/>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3"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6"/>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40"/>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semiHidden/>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45"/>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3"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6"/>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40"/>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semiHidden/>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45"/>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n.brodziak@noaa.gov" TargetMode="External"/><Relationship Id="rId18" Type="http://schemas.openxmlformats.org/officeDocument/2006/relationships/hyperlink" Target="http://www.wcpfc.int/guidelines-procedures-and-regulation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nthony.beeching@wcpfc.int" TargetMode="External"/><Relationship Id="rId7" Type="http://schemas.openxmlformats.org/officeDocument/2006/relationships/footnotes" Target="footnotes.xml"/><Relationship Id="rId12" Type="http://schemas.openxmlformats.org/officeDocument/2006/relationships/hyperlink" Target="mailto:valerie.post@noaa.gov" TargetMode="External"/><Relationship Id="rId17" Type="http://schemas.openxmlformats.org/officeDocument/2006/relationships/hyperlink" Target="mailto:john.annala@mpi.govt.nz"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atibasaga@gmail.com" TargetMode="External"/><Relationship Id="rId20" Type="http://schemas.openxmlformats.org/officeDocument/2006/relationships/hyperlink" Target="mailto:contact.ar@wcpfc.in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batibasaga@gmail.com" TargetMode="External"/><Relationship Id="rId24" Type="http://schemas.openxmlformats.org/officeDocument/2006/relationships/hyperlink" Target="https://www.wcpfc.int/bycatch-management" TargetMode="External"/><Relationship Id="rId5" Type="http://schemas.openxmlformats.org/officeDocument/2006/relationships/settings" Target="settings.xml"/><Relationship Id="rId15" Type="http://schemas.openxmlformats.org/officeDocument/2006/relationships/hyperlink" Target="mailto:robert.campbell@csiro.au" TargetMode="External"/><Relationship Id="rId23" Type="http://schemas.openxmlformats.org/officeDocument/2006/relationships/hyperlink" Target="https://www.wcpfc.int/node/28673" TargetMode="External"/><Relationship Id="rId28" Type="http://schemas.openxmlformats.org/officeDocument/2006/relationships/header" Target="header2.xml"/><Relationship Id="rId10" Type="http://schemas.openxmlformats.org/officeDocument/2006/relationships/hyperlink" Target="mailto:bmuller@mimra.com" TargetMode="External"/><Relationship Id="rId19" Type="http://schemas.openxmlformats.org/officeDocument/2006/relationships/hyperlink" Target="mailto:anthony.beeching@wcpfc.in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hnishi@affrc.go.jp" TargetMode="External"/><Relationship Id="rId22" Type="http://schemas.openxmlformats.org/officeDocument/2006/relationships/hyperlink" Target="http://www.fao.org/fileadmin/user_upload/common_oceans/docs/Tuna/WCPFCStockStatusAssessmentReport.pdf"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045D-20EF-4A60-A0E7-5FC386E28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4643</Words>
  <Characters>26466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31047</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4</cp:revision>
  <cp:lastPrinted>2016-07-27T07:07:00Z</cp:lastPrinted>
  <dcterms:created xsi:type="dcterms:W3CDTF">2017-08-07T03:09:00Z</dcterms:created>
  <dcterms:modified xsi:type="dcterms:W3CDTF">2017-08-07T03:14:00Z</dcterms:modified>
</cp:coreProperties>
</file>